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2"/>
      </w:tblGrid>
      <w:tr w:rsidR="009A1D58" w:rsidRPr="00B1400C" w14:paraId="5A0C24F2" w14:textId="77777777">
        <w:tc>
          <w:tcPr>
            <w:tcW w:w="1409" w:type="dxa"/>
            <w:tcBorders>
              <w:top w:val="single" w:sz="18" w:space="0" w:color="auto"/>
            </w:tcBorders>
          </w:tcPr>
          <w:p w14:paraId="630EE9EE" w14:textId="77777777" w:rsidR="009A1D58" w:rsidRPr="00B1400C" w:rsidRDefault="009A1D58" w:rsidP="00BE3152">
            <w:pPr>
              <w:pStyle w:val="NZVYKODYOBC"/>
              <w:rPr>
                <w:b/>
                <w:bCs/>
              </w:rPr>
            </w:pPr>
            <w:r w:rsidRPr="00B1400C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14:paraId="4E314912" w14:textId="77777777" w:rsidR="009A1D58" w:rsidRPr="00B1400C" w:rsidRDefault="009A1D58" w:rsidP="00BE3152">
            <w:pPr>
              <w:pStyle w:val="NZVYKODYOBC"/>
            </w:pPr>
            <w:proofErr w:type="spellStart"/>
            <w:r w:rsidRPr="00B1400C">
              <w:t>Poř</w:t>
            </w:r>
            <w:proofErr w:type="spellEnd"/>
            <w:r w:rsidRPr="00B1400C">
              <w:t>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14:paraId="53CD1546" w14:textId="77777777" w:rsidR="009A1D58" w:rsidRPr="00B1400C" w:rsidRDefault="009A1D58" w:rsidP="00BE3152">
            <w:pPr>
              <w:pStyle w:val="NZVYKODYOBC"/>
            </w:pPr>
            <w:r w:rsidRPr="00B1400C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14:paraId="7DB6012F" w14:textId="77777777" w:rsidR="009A1D58" w:rsidRPr="00B1400C" w:rsidRDefault="009A1D58" w:rsidP="00BE3152">
            <w:pPr>
              <w:pStyle w:val="NZVYKODYOBC"/>
            </w:pPr>
            <w:r w:rsidRPr="00B1400C">
              <w:t>Kód části</w:t>
            </w:r>
          </w:p>
          <w:p w14:paraId="4A585159" w14:textId="77777777" w:rsidR="009A1D58" w:rsidRPr="00B1400C" w:rsidRDefault="009A1D58" w:rsidP="00BE3152">
            <w:pPr>
              <w:pStyle w:val="NZVYKODYOBC"/>
            </w:pPr>
            <w:r w:rsidRPr="00B1400C">
              <w:t>obce</w:t>
            </w:r>
          </w:p>
        </w:tc>
        <w:tc>
          <w:tcPr>
            <w:tcW w:w="4662" w:type="dxa"/>
            <w:tcBorders>
              <w:top w:val="single" w:sz="18" w:space="0" w:color="auto"/>
            </w:tcBorders>
          </w:tcPr>
          <w:p w14:paraId="3935A51D" w14:textId="77777777" w:rsidR="009A1D58" w:rsidRPr="00B1400C" w:rsidRDefault="009A1D58" w:rsidP="00BE3152">
            <w:pPr>
              <w:pStyle w:val="NZVYKODYOBC"/>
            </w:pPr>
            <w:r w:rsidRPr="00B1400C">
              <w:t>Název obce</w:t>
            </w:r>
          </w:p>
        </w:tc>
      </w:tr>
      <w:tr w:rsidR="009A1D58" w:rsidRPr="00B1400C" w14:paraId="4D544B5D" w14:textId="77777777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14:paraId="1EF248D5" w14:textId="77777777" w:rsidR="009A1D58" w:rsidRPr="00B1400C" w:rsidRDefault="009A1D58" w:rsidP="00FF5BFA">
            <w:pPr>
              <w:pStyle w:val="KODYOBC"/>
            </w:pPr>
            <w:r w:rsidRPr="00B1400C">
              <w:t>7209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14:paraId="4FE0E2F4" w14:textId="77777777" w:rsidR="009A1D58" w:rsidRPr="00B1400C" w:rsidRDefault="009A1D58" w:rsidP="00FF5BFA">
            <w:pPr>
              <w:pStyle w:val="KODYOBC"/>
            </w:pPr>
            <w:r w:rsidRPr="00B1400C">
              <w:t>002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14:paraId="016F80BD" w14:textId="77777777" w:rsidR="009A1D58" w:rsidRPr="00B1400C" w:rsidRDefault="009A1D58" w:rsidP="00FF5BFA">
            <w:pPr>
              <w:pStyle w:val="KODYOBC"/>
            </w:pPr>
            <w:r w:rsidRPr="00B1400C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14:paraId="2DAA7AD3" w14:textId="77777777" w:rsidR="009A1D58" w:rsidRPr="00B1400C" w:rsidRDefault="009A1D58" w:rsidP="00FF5BFA">
            <w:pPr>
              <w:pStyle w:val="KODYOBC"/>
            </w:pPr>
            <w:r w:rsidRPr="00B1400C">
              <w:t>03254</w:t>
            </w:r>
          </w:p>
        </w:tc>
        <w:tc>
          <w:tcPr>
            <w:tcW w:w="4662" w:type="dxa"/>
            <w:tcBorders>
              <w:bottom w:val="single" w:sz="18" w:space="0" w:color="auto"/>
            </w:tcBorders>
            <w:vAlign w:val="bottom"/>
          </w:tcPr>
          <w:p w14:paraId="0036B1EC" w14:textId="3C545F2C" w:rsidR="009A1D58" w:rsidRPr="00B1400C" w:rsidRDefault="009A1D58" w:rsidP="00FF5BFA">
            <w:pPr>
              <w:pStyle w:val="Nadpis1"/>
            </w:pPr>
            <w:bookmarkStart w:id="0" w:name="_Toc46109408"/>
            <w:r w:rsidRPr="00B1400C">
              <w:t>DRNOVICE</w:t>
            </w:r>
            <w:bookmarkEnd w:id="0"/>
            <w:ins w:id="1" w:author="Valeš Michal" w:date="2021-06-17T08:03:00Z">
              <w:r w:rsidR="00696A7A">
                <w:t xml:space="preserve">  </w:t>
              </w:r>
              <w:proofErr w:type="gramStart"/>
              <w:r w:rsidR="00696A7A">
                <w:t xml:space="preserve">   </w:t>
              </w:r>
              <w:r w:rsidR="00696A7A" w:rsidRPr="00696A7A">
                <w:rPr>
                  <w:b w:val="0"/>
                  <w:sz w:val="20"/>
                  <w:szCs w:val="20"/>
                </w:rPr>
                <w:t>(</w:t>
              </w:r>
              <w:proofErr w:type="gramEnd"/>
              <w:r w:rsidR="00696A7A" w:rsidRPr="00696A7A">
                <w:rPr>
                  <w:b w:val="0"/>
                  <w:sz w:val="20"/>
                  <w:szCs w:val="20"/>
                </w:rPr>
                <w:t>změna č. 1  09/2021)</w:t>
              </w:r>
            </w:ins>
          </w:p>
        </w:tc>
      </w:tr>
    </w:tbl>
    <w:p w14:paraId="35DC1FD1" w14:textId="77777777" w:rsidR="009A1D58" w:rsidRPr="00B1400C" w:rsidRDefault="009A1D58" w:rsidP="00BE3152">
      <w:pPr>
        <w:pStyle w:val="Nadpis2"/>
      </w:pPr>
      <w:r w:rsidRPr="00B1400C">
        <w:t>Stručná charakteristika řešeného území</w:t>
      </w:r>
    </w:p>
    <w:p w14:paraId="58BD6A1E" w14:textId="53DF25E2" w:rsidR="009A1D58" w:rsidRPr="00B1400C" w:rsidDel="00696A7A" w:rsidRDefault="009A1D58" w:rsidP="009A1D58">
      <w:pPr>
        <w:rPr>
          <w:del w:id="2" w:author="Valeš Michal" w:date="2021-06-17T08:04:00Z"/>
          <w:rFonts w:ascii="Arial" w:hAnsi="Arial" w:cs="Arial"/>
          <w:sz w:val="20"/>
          <w:szCs w:val="22"/>
        </w:rPr>
      </w:pPr>
      <w:r w:rsidRPr="00B1400C">
        <w:rPr>
          <w:rFonts w:ascii="Arial" w:hAnsi="Arial" w:cs="Arial"/>
          <w:sz w:val="20"/>
          <w:szCs w:val="22"/>
        </w:rPr>
        <w:t>Drnovice je středně velká obec místního významu, která se nachází asi 5,5 km severozápadně od města Valašské Klobouky. Obcí prochází silnice III.</w:t>
      </w:r>
      <w:r w:rsidR="00346C22" w:rsidRPr="00B1400C">
        <w:rPr>
          <w:rFonts w:ascii="Arial" w:hAnsi="Arial" w:cs="Arial"/>
          <w:sz w:val="20"/>
          <w:szCs w:val="22"/>
        </w:rPr>
        <w:t xml:space="preserve"> </w:t>
      </w:r>
      <w:r w:rsidRPr="00B1400C">
        <w:rPr>
          <w:rFonts w:ascii="Arial" w:hAnsi="Arial" w:cs="Arial"/>
          <w:sz w:val="20"/>
          <w:szCs w:val="22"/>
        </w:rPr>
        <w:t>tř. Vysoké Pole-Drnovice-Tichov-</w:t>
      </w:r>
      <w:proofErr w:type="spellStart"/>
      <w:r w:rsidRPr="00B1400C">
        <w:rPr>
          <w:rFonts w:ascii="Arial" w:hAnsi="Arial" w:cs="Arial"/>
          <w:sz w:val="20"/>
          <w:szCs w:val="22"/>
        </w:rPr>
        <w:t>Smolina</w:t>
      </w:r>
      <w:proofErr w:type="spellEnd"/>
      <w:r w:rsidRPr="00B1400C">
        <w:rPr>
          <w:rFonts w:ascii="Arial" w:hAnsi="Arial" w:cs="Arial"/>
          <w:sz w:val="20"/>
          <w:szCs w:val="22"/>
        </w:rPr>
        <w:t>. Sídlo je tvořeno samostatnými domy a má relativně kompaktní charakter.</w:t>
      </w:r>
      <w:r w:rsidR="00346C22" w:rsidRPr="00B1400C">
        <w:rPr>
          <w:rFonts w:ascii="Arial" w:hAnsi="Arial" w:cs="Arial"/>
          <w:sz w:val="20"/>
          <w:szCs w:val="22"/>
        </w:rPr>
        <w:t xml:space="preserve"> </w:t>
      </w:r>
      <w:r w:rsidRPr="00B1400C">
        <w:rPr>
          <w:rFonts w:ascii="Arial" w:hAnsi="Arial" w:cs="Arial"/>
          <w:sz w:val="20"/>
          <w:szCs w:val="22"/>
        </w:rPr>
        <w:t>Hlavním recipientem je Vlára a její bezejmenné přítoky.</w:t>
      </w:r>
      <w:r w:rsidR="00346C22" w:rsidRPr="00B1400C">
        <w:rPr>
          <w:rFonts w:ascii="Arial" w:hAnsi="Arial" w:cs="Arial"/>
          <w:sz w:val="20"/>
          <w:szCs w:val="22"/>
        </w:rPr>
        <w:t xml:space="preserve"> </w:t>
      </w:r>
      <w:r w:rsidRPr="00B1400C">
        <w:rPr>
          <w:rFonts w:ascii="Arial" w:hAnsi="Arial" w:cs="Arial"/>
          <w:sz w:val="20"/>
          <w:szCs w:val="22"/>
        </w:rPr>
        <w:t xml:space="preserve">Dle podkladů </w:t>
      </w:r>
      <w:r w:rsidR="001C2D7A" w:rsidRPr="00B1400C">
        <w:rPr>
          <w:rFonts w:ascii="Arial" w:hAnsi="Arial" w:cs="Arial"/>
          <w:sz w:val="20"/>
          <w:szCs w:val="22"/>
        </w:rPr>
        <w:t>obce</w:t>
      </w:r>
      <w:r w:rsidRPr="00B1400C">
        <w:rPr>
          <w:rFonts w:ascii="Arial" w:hAnsi="Arial" w:cs="Arial"/>
          <w:sz w:val="20"/>
          <w:szCs w:val="22"/>
        </w:rPr>
        <w:t xml:space="preserve"> bylo evidováno v roce </w:t>
      </w:r>
      <w:del w:id="3" w:author="Valeš Michal" w:date="2021-06-04T09:58:00Z">
        <w:r w:rsidR="001C2D7A" w:rsidRPr="00B1400C" w:rsidDel="00E70C93">
          <w:rPr>
            <w:rFonts w:ascii="Arial" w:hAnsi="Arial" w:cs="Arial"/>
            <w:sz w:val="20"/>
            <w:szCs w:val="22"/>
          </w:rPr>
          <w:delText xml:space="preserve">2016 </w:delText>
        </w:r>
      </w:del>
      <w:ins w:id="4" w:author="Valeš Michal" w:date="2021-06-04T09:58:00Z">
        <w:r w:rsidR="00E70C93">
          <w:rPr>
            <w:rFonts w:ascii="Arial" w:hAnsi="Arial" w:cs="Arial"/>
            <w:sz w:val="20"/>
            <w:szCs w:val="22"/>
          </w:rPr>
          <w:t>2021</w:t>
        </w:r>
        <w:r w:rsidR="00E70C93" w:rsidRPr="00B1400C">
          <w:rPr>
            <w:rFonts w:ascii="Arial" w:hAnsi="Arial" w:cs="Arial"/>
            <w:sz w:val="20"/>
            <w:szCs w:val="22"/>
          </w:rPr>
          <w:t xml:space="preserve"> </w:t>
        </w:r>
      </w:ins>
      <w:r w:rsidRPr="00B1400C">
        <w:rPr>
          <w:rFonts w:ascii="Arial" w:hAnsi="Arial" w:cs="Arial"/>
          <w:sz w:val="20"/>
          <w:szCs w:val="22"/>
        </w:rPr>
        <w:t xml:space="preserve">v obci </w:t>
      </w:r>
      <w:del w:id="5" w:author="Valeš Michal" w:date="2021-06-04T09:58:00Z">
        <w:r w:rsidR="001C2D7A" w:rsidRPr="00B1400C" w:rsidDel="00E70C93">
          <w:rPr>
            <w:rFonts w:ascii="Arial" w:hAnsi="Arial" w:cs="Arial"/>
            <w:sz w:val="20"/>
            <w:szCs w:val="22"/>
          </w:rPr>
          <w:delText xml:space="preserve">420 </w:delText>
        </w:r>
      </w:del>
      <w:ins w:id="6" w:author="Valeš Michal" w:date="2021-06-04T09:58:00Z">
        <w:r w:rsidR="00E70C93" w:rsidRPr="00B1400C">
          <w:rPr>
            <w:rFonts w:ascii="Arial" w:hAnsi="Arial" w:cs="Arial"/>
            <w:sz w:val="20"/>
            <w:szCs w:val="22"/>
          </w:rPr>
          <w:t>4</w:t>
        </w:r>
        <w:r w:rsidR="00E70C93">
          <w:rPr>
            <w:rFonts w:ascii="Arial" w:hAnsi="Arial" w:cs="Arial"/>
            <w:sz w:val="20"/>
            <w:szCs w:val="22"/>
          </w:rPr>
          <w:t>35</w:t>
        </w:r>
        <w:r w:rsidR="00E70C93" w:rsidRPr="00B1400C">
          <w:rPr>
            <w:rFonts w:ascii="Arial" w:hAnsi="Arial" w:cs="Arial"/>
            <w:sz w:val="20"/>
            <w:szCs w:val="22"/>
          </w:rPr>
          <w:t xml:space="preserve"> </w:t>
        </w:r>
      </w:ins>
      <w:r w:rsidRPr="00B1400C">
        <w:rPr>
          <w:rFonts w:ascii="Arial" w:hAnsi="Arial" w:cs="Arial"/>
          <w:sz w:val="20"/>
          <w:szCs w:val="22"/>
        </w:rPr>
        <w:t>trvale žijících obyvatel.</w:t>
      </w:r>
      <w:ins w:id="7" w:author="Valeš Michal" w:date="2021-06-17T08:04:00Z">
        <w:r w:rsidR="00696A7A">
          <w:rPr>
            <w:rFonts w:ascii="Arial" w:hAnsi="Arial" w:cs="Arial"/>
            <w:sz w:val="20"/>
            <w:szCs w:val="22"/>
          </w:rPr>
          <w:t xml:space="preserve"> </w:t>
        </w:r>
      </w:ins>
    </w:p>
    <w:p w14:paraId="759CEEE4" w14:textId="50648270" w:rsidR="009A1D58" w:rsidRPr="00B1400C" w:rsidRDefault="009A1D58" w:rsidP="009A1D58">
      <w:pPr>
        <w:rPr>
          <w:rFonts w:ascii="Arial" w:hAnsi="Arial" w:cs="Arial"/>
          <w:sz w:val="20"/>
          <w:szCs w:val="22"/>
        </w:rPr>
      </w:pPr>
      <w:r w:rsidRPr="00B1400C">
        <w:rPr>
          <w:rFonts w:ascii="Arial" w:hAnsi="Arial" w:cs="Arial"/>
          <w:sz w:val="20"/>
          <w:szCs w:val="22"/>
        </w:rPr>
        <w:t xml:space="preserve">Předpokládaný vývoj počtu obyvatel do roku </w:t>
      </w:r>
      <w:r w:rsidR="001C2D7A" w:rsidRPr="00B1400C">
        <w:rPr>
          <w:rFonts w:ascii="Arial" w:hAnsi="Arial" w:cs="Arial"/>
          <w:sz w:val="20"/>
          <w:szCs w:val="22"/>
        </w:rPr>
        <w:t xml:space="preserve">2030 </w:t>
      </w:r>
      <w:r w:rsidRPr="00B1400C">
        <w:rPr>
          <w:rFonts w:ascii="Arial" w:hAnsi="Arial" w:cs="Arial"/>
          <w:sz w:val="20"/>
          <w:szCs w:val="22"/>
        </w:rPr>
        <w:t xml:space="preserve">je na </w:t>
      </w:r>
      <w:del w:id="8" w:author="Valeš Michal" w:date="2021-06-04T09:58:00Z">
        <w:r w:rsidR="001C2D7A" w:rsidRPr="00B1400C" w:rsidDel="00E70C93">
          <w:rPr>
            <w:rFonts w:ascii="Arial" w:hAnsi="Arial" w:cs="Arial"/>
            <w:sz w:val="20"/>
            <w:szCs w:val="22"/>
          </w:rPr>
          <w:delText xml:space="preserve">470 </w:delText>
        </w:r>
      </w:del>
      <w:ins w:id="9" w:author="Valeš Michal" w:date="2021-06-04T09:58:00Z">
        <w:r w:rsidR="00E70C93">
          <w:rPr>
            <w:rFonts w:ascii="Arial" w:hAnsi="Arial" w:cs="Arial"/>
            <w:sz w:val="20"/>
            <w:szCs w:val="22"/>
          </w:rPr>
          <w:t>450</w:t>
        </w:r>
        <w:r w:rsidR="00E70C93" w:rsidRPr="00B1400C">
          <w:rPr>
            <w:rFonts w:ascii="Arial" w:hAnsi="Arial" w:cs="Arial"/>
            <w:sz w:val="20"/>
            <w:szCs w:val="22"/>
          </w:rPr>
          <w:t xml:space="preserve"> </w:t>
        </w:r>
      </w:ins>
      <w:r w:rsidRPr="00B1400C">
        <w:rPr>
          <w:rFonts w:ascii="Arial" w:hAnsi="Arial" w:cs="Arial"/>
          <w:sz w:val="20"/>
          <w:szCs w:val="22"/>
        </w:rPr>
        <w:t>osob.</w:t>
      </w:r>
      <w:r w:rsidR="00346C22" w:rsidRPr="00B1400C">
        <w:rPr>
          <w:rFonts w:ascii="Arial" w:hAnsi="Arial" w:cs="Arial"/>
          <w:sz w:val="20"/>
          <w:szCs w:val="22"/>
        </w:rPr>
        <w:t xml:space="preserve"> </w:t>
      </w:r>
      <w:r w:rsidRPr="00B1400C">
        <w:rPr>
          <w:rFonts w:ascii="Arial" w:hAnsi="Arial" w:cs="Arial"/>
          <w:sz w:val="20"/>
          <w:szCs w:val="22"/>
        </w:rPr>
        <w:t xml:space="preserve">Zástavba se rozkládá v nadmořské výšce </w:t>
      </w:r>
      <w:proofErr w:type="gramStart"/>
      <w:r w:rsidRPr="00B1400C">
        <w:rPr>
          <w:rFonts w:ascii="Arial" w:hAnsi="Arial" w:cs="Arial"/>
          <w:sz w:val="20"/>
          <w:szCs w:val="22"/>
        </w:rPr>
        <w:t>410 – 430</w:t>
      </w:r>
      <w:proofErr w:type="gramEnd"/>
      <w:r w:rsidRPr="00B1400C">
        <w:rPr>
          <w:rFonts w:ascii="Arial" w:hAnsi="Arial" w:cs="Arial"/>
          <w:sz w:val="20"/>
          <w:szCs w:val="22"/>
        </w:rPr>
        <w:t xml:space="preserve"> m n.</w:t>
      </w:r>
      <w:ins w:id="10" w:author="Valeš Michal" w:date="2021-06-17T08:04:00Z">
        <w:r w:rsidR="00696A7A">
          <w:rPr>
            <w:rFonts w:ascii="Arial" w:hAnsi="Arial" w:cs="Arial"/>
            <w:sz w:val="20"/>
            <w:szCs w:val="22"/>
          </w:rPr>
          <w:t xml:space="preserve"> </w:t>
        </w:r>
      </w:ins>
      <w:r w:rsidRPr="00B1400C">
        <w:rPr>
          <w:rFonts w:ascii="Arial" w:hAnsi="Arial" w:cs="Arial"/>
          <w:sz w:val="20"/>
          <w:szCs w:val="22"/>
        </w:rPr>
        <w:t xml:space="preserve">m. </w:t>
      </w:r>
    </w:p>
    <w:p w14:paraId="2085938C" w14:textId="77777777" w:rsidR="009A1D58" w:rsidRPr="00B1400C" w:rsidRDefault="009A1D58" w:rsidP="00BE3152">
      <w:pPr>
        <w:pStyle w:val="Nadpis2"/>
      </w:pPr>
      <w:r w:rsidRPr="00B1400C">
        <w:t>Stávající stav</w:t>
      </w:r>
    </w:p>
    <w:p w14:paraId="3F7A18EF" w14:textId="7461EBB4" w:rsidR="009A1D58" w:rsidRPr="00B1400C" w:rsidRDefault="009A1D58" w:rsidP="009A1D58">
      <w:pPr>
        <w:rPr>
          <w:rFonts w:ascii="Arial" w:hAnsi="Arial" w:cs="Arial"/>
          <w:sz w:val="20"/>
          <w:szCs w:val="22"/>
        </w:rPr>
      </w:pPr>
      <w:r w:rsidRPr="00B1400C">
        <w:rPr>
          <w:rFonts w:ascii="Arial" w:hAnsi="Arial" w:cs="Arial"/>
          <w:sz w:val="20"/>
          <w:szCs w:val="22"/>
        </w:rPr>
        <w:t xml:space="preserve">V obci je vybudována jednotná kanalizační síť, pokrývající převážnou část zastavěného území. Stávající stoky DN 300 a DN 400 odvádějí částečně předčištěné splaškové a dešťové OV do páteřní stoky DN 800, která je vlastně </w:t>
      </w:r>
      <w:proofErr w:type="spellStart"/>
      <w:r w:rsidRPr="00B1400C">
        <w:rPr>
          <w:rFonts w:ascii="Arial" w:hAnsi="Arial" w:cs="Arial"/>
          <w:sz w:val="20"/>
          <w:szCs w:val="22"/>
        </w:rPr>
        <w:t>zatrubněný</w:t>
      </w:r>
      <w:proofErr w:type="spellEnd"/>
      <w:r w:rsidRPr="00B1400C">
        <w:rPr>
          <w:rFonts w:ascii="Arial" w:hAnsi="Arial" w:cs="Arial"/>
          <w:sz w:val="20"/>
          <w:szCs w:val="22"/>
        </w:rPr>
        <w:t xml:space="preserve"> potok protékající středem obce. Lokalita Ploština je odkanalizována do jímek na vyvážení. Centrální čištění odpadních vod zde není doposud vybudováno. Areál </w:t>
      </w:r>
      <w:proofErr w:type="spellStart"/>
      <w:ins w:id="11" w:author="Valeš Michal" w:date="2021-06-17T07:39:00Z">
        <w:r w:rsidR="008733F3" w:rsidRPr="007F0F9B">
          <w:rPr>
            <w:rFonts w:ascii="Arial" w:hAnsi="Arial" w:cs="Arial"/>
            <w:sz w:val="20"/>
            <w:szCs w:val="22"/>
          </w:rPr>
          <w:t>SumiRiko</w:t>
        </w:r>
        <w:proofErr w:type="spellEnd"/>
        <w:r w:rsidR="008733F3" w:rsidRPr="007F0F9B">
          <w:rPr>
            <w:rFonts w:ascii="Arial" w:hAnsi="Arial" w:cs="Arial"/>
            <w:sz w:val="20"/>
            <w:szCs w:val="22"/>
          </w:rPr>
          <w:t xml:space="preserve"> AVS Czech s.r.o. </w:t>
        </w:r>
      </w:ins>
      <w:del w:id="12" w:author="Valeš Michal" w:date="2021-06-21T15:27:00Z">
        <w:r w:rsidRPr="008733F3" w:rsidDel="00B0407C">
          <w:rPr>
            <w:rFonts w:ascii="Arial" w:hAnsi="Arial" w:cs="Arial"/>
            <w:strike/>
            <w:sz w:val="20"/>
            <w:szCs w:val="22"/>
          </w:rPr>
          <w:delText>ZOD Ploština</w:delText>
        </w:r>
        <w:r w:rsidRPr="00B1400C" w:rsidDel="00B0407C">
          <w:rPr>
            <w:rFonts w:ascii="Arial" w:hAnsi="Arial" w:cs="Arial"/>
            <w:sz w:val="20"/>
            <w:szCs w:val="22"/>
          </w:rPr>
          <w:delText xml:space="preserve"> </w:delText>
        </w:r>
      </w:del>
      <w:r w:rsidRPr="00B1400C">
        <w:rPr>
          <w:rFonts w:ascii="Arial" w:hAnsi="Arial" w:cs="Arial"/>
          <w:sz w:val="20"/>
          <w:szCs w:val="22"/>
        </w:rPr>
        <w:t>je odkanalizován vlastním kanalizačním systémem oddílné kanalizace a splaškové OV jsou čištěny na vlastní ČOV</w:t>
      </w:r>
      <w:ins w:id="13" w:author="Valeš Michal" w:date="2021-06-17T07:40:00Z">
        <w:r w:rsidR="008733F3" w:rsidRPr="008733F3">
          <w:rPr>
            <w:rFonts w:ascii="Arial" w:hAnsi="Arial" w:cs="Arial"/>
            <w:sz w:val="20"/>
            <w:szCs w:val="22"/>
          </w:rPr>
          <w:t xml:space="preserve"> </w:t>
        </w:r>
        <w:r w:rsidR="008733F3" w:rsidRPr="007F0F9B">
          <w:rPr>
            <w:rFonts w:ascii="Arial" w:hAnsi="Arial" w:cs="Arial"/>
            <w:sz w:val="20"/>
            <w:szCs w:val="22"/>
          </w:rPr>
          <w:t>s odtokem do řeky Vláry</w:t>
        </w:r>
      </w:ins>
      <w:r w:rsidRPr="00B1400C">
        <w:rPr>
          <w:rFonts w:ascii="Arial" w:hAnsi="Arial" w:cs="Arial"/>
          <w:sz w:val="20"/>
          <w:szCs w:val="22"/>
        </w:rPr>
        <w:t xml:space="preserve">. </w:t>
      </w:r>
    </w:p>
    <w:p w14:paraId="4A1B4FB5" w14:textId="77777777" w:rsidR="009A1D58" w:rsidRPr="00B1400C" w:rsidRDefault="009A1D58" w:rsidP="00BE3152">
      <w:pPr>
        <w:pStyle w:val="Nadpis3"/>
      </w:pPr>
      <w:r w:rsidRPr="00B1400C">
        <w:t>Údaje o kanalizaci</w:t>
      </w:r>
    </w:p>
    <w:p w14:paraId="14CDA627" w14:textId="46EC0CB6" w:rsidR="009A1D58" w:rsidRPr="00B1400C" w:rsidRDefault="009A1D58" w:rsidP="009A1D58">
      <w:pPr>
        <w:pStyle w:val="odrky"/>
        <w:rPr>
          <w:rFonts w:ascii="Arial" w:hAnsi="Arial" w:cs="Arial"/>
          <w:sz w:val="20"/>
          <w:szCs w:val="22"/>
        </w:rPr>
      </w:pPr>
      <w:r w:rsidRPr="00B1400C">
        <w:rPr>
          <w:rFonts w:ascii="Arial" w:hAnsi="Arial" w:cs="Arial"/>
          <w:sz w:val="20"/>
          <w:szCs w:val="22"/>
        </w:rPr>
        <w:t xml:space="preserve">délka kanalizace je cca </w:t>
      </w:r>
      <w:ins w:id="14" w:author="Valeš Michal" w:date="2021-06-30T10:34:00Z">
        <w:r w:rsidR="00E9060C">
          <w:rPr>
            <w:rFonts w:ascii="Arial" w:hAnsi="Arial" w:cs="Arial"/>
            <w:sz w:val="20"/>
            <w:szCs w:val="22"/>
          </w:rPr>
          <w:t>3991</w:t>
        </w:r>
      </w:ins>
      <w:del w:id="15" w:author="Valeš Michal" w:date="2021-06-22T12:44:00Z">
        <w:r w:rsidRPr="00B1400C" w:rsidDel="0022772F">
          <w:rPr>
            <w:rFonts w:ascii="Arial" w:hAnsi="Arial" w:cs="Arial"/>
            <w:sz w:val="20"/>
            <w:szCs w:val="22"/>
          </w:rPr>
          <w:delText>2</w:delText>
        </w:r>
        <w:r w:rsidR="00346C22" w:rsidRPr="00B1400C" w:rsidDel="0022772F">
          <w:rPr>
            <w:rFonts w:ascii="Arial" w:hAnsi="Arial" w:cs="Arial"/>
            <w:sz w:val="20"/>
            <w:szCs w:val="22"/>
          </w:rPr>
          <w:delText> </w:delText>
        </w:r>
        <w:r w:rsidRPr="00B1400C" w:rsidDel="0022772F">
          <w:rPr>
            <w:rFonts w:ascii="Arial" w:hAnsi="Arial" w:cs="Arial"/>
            <w:sz w:val="20"/>
            <w:szCs w:val="22"/>
          </w:rPr>
          <w:delText>680</w:delText>
        </w:r>
      </w:del>
      <w:r w:rsidR="00346C22" w:rsidRPr="00B1400C">
        <w:rPr>
          <w:rFonts w:ascii="Arial" w:hAnsi="Arial" w:cs="Arial"/>
          <w:sz w:val="20"/>
          <w:szCs w:val="22"/>
        </w:rPr>
        <w:t xml:space="preserve"> </w:t>
      </w:r>
      <w:r w:rsidRPr="00B1400C">
        <w:rPr>
          <w:rFonts w:ascii="Arial" w:hAnsi="Arial" w:cs="Arial"/>
          <w:sz w:val="20"/>
          <w:szCs w:val="22"/>
        </w:rPr>
        <w:t>m</w:t>
      </w:r>
      <w:r w:rsidRPr="00B1400C">
        <w:rPr>
          <w:rFonts w:ascii="Arial" w:hAnsi="Arial" w:cs="Arial"/>
          <w:sz w:val="20"/>
          <w:szCs w:val="22"/>
        </w:rPr>
        <w:tab/>
        <w:t>DN</w:t>
      </w:r>
      <w:r w:rsidR="00346C22" w:rsidRPr="00B1400C">
        <w:rPr>
          <w:rFonts w:ascii="Arial" w:hAnsi="Arial" w:cs="Arial"/>
          <w:sz w:val="20"/>
          <w:szCs w:val="22"/>
        </w:rPr>
        <w:t xml:space="preserve"> </w:t>
      </w:r>
      <w:del w:id="16" w:author="Valeš Michal" w:date="2021-06-30T10:33:00Z">
        <w:r w:rsidRPr="00B1400C" w:rsidDel="00E9060C">
          <w:rPr>
            <w:rFonts w:ascii="Arial" w:hAnsi="Arial" w:cs="Arial"/>
            <w:sz w:val="20"/>
            <w:szCs w:val="22"/>
          </w:rPr>
          <w:delText xml:space="preserve">300 </w:delText>
        </w:r>
      </w:del>
      <w:ins w:id="17" w:author="Valeš Michal" w:date="2021-06-30T10:33:00Z">
        <w:r w:rsidR="00E9060C">
          <w:rPr>
            <w:rFonts w:ascii="Arial" w:hAnsi="Arial" w:cs="Arial"/>
            <w:sz w:val="20"/>
            <w:szCs w:val="22"/>
          </w:rPr>
          <w:t>2</w:t>
        </w:r>
        <w:r w:rsidR="00E9060C" w:rsidRPr="00B1400C">
          <w:rPr>
            <w:rFonts w:ascii="Arial" w:hAnsi="Arial" w:cs="Arial"/>
            <w:sz w:val="20"/>
            <w:szCs w:val="22"/>
          </w:rPr>
          <w:t xml:space="preserve">00 </w:t>
        </w:r>
      </w:ins>
      <w:r w:rsidRPr="00B1400C">
        <w:rPr>
          <w:rFonts w:ascii="Arial" w:hAnsi="Arial" w:cs="Arial"/>
          <w:sz w:val="20"/>
          <w:szCs w:val="22"/>
        </w:rPr>
        <w:t>– DN</w:t>
      </w:r>
      <w:r w:rsidR="00346C22" w:rsidRPr="00B1400C">
        <w:rPr>
          <w:rFonts w:ascii="Arial" w:hAnsi="Arial" w:cs="Arial"/>
          <w:sz w:val="20"/>
          <w:szCs w:val="22"/>
        </w:rPr>
        <w:t xml:space="preserve"> </w:t>
      </w:r>
      <w:r w:rsidRPr="00B1400C">
        <w:rPr>
          <w:rFonts w:ascii="Arial" w:hAnsi="Arial" w:cs="Arial"/>
          <w:sz w:val="20"/>
          <w:szCs w:val="22"/>
        </w:rPr>
        <w:t>800</w:t>
      </w:r>
    </w:p>
    <w:p w14:paraId="306BE004" w14:textId="77777777" w:rsidR="009A1D58" w:rsidRPr="00B1400C" w:rsidRDefault="009A1D58" w:rsidP="009A1D58">
      <w:pPr>
        <w:pStyle w:val="odrky"/>
        <w:rPr>
          <w:rFonts w:ascii="Arial" w:hAnsi="Arial" w:cs="Arial"/>
          <w:sz w:val="20"/>
          <w:szCs w:val="22"/>
        </w:rPr>
      </w:pPr>
      <w:r w:rsidRPr="00B1400C">
        <w:rPr>
          <w:rFonts w:ascii="Arial" w:hAnsi="Arial" w:cs="Arial"/>
          <w:sz w:val="20"/>
          <w:szCs w:val="22"/>
        </w:rPr>
        <w:t>80 % obyvatel je napojeno na veřejnou kanalizaci</w:t>
      </w:r>
    </w:p>
    <w:p w14:paraId="357DB59F" w14:textId="77777777" w:rsidR="009A1D58" w:rsidRPr="00B1400C" w:rsidRDefault="009A1D58" w:rsidP="00BE3152">
      <w:pPr>
        <w:pStyle w:val="Nadpis2"/>
      </w:pPr>
      <w:r w:rsidRPr="00B1400C">
        <w:t>Výhled</w:t>
      </w:r>
    </w:p>
    <w:p w14:paraId="32AD6922" w14:textId="7AD07AC9" w:rsidR="009A1D58" w:rsidRPr="00B1400C" w:rsidDel="007F0F9B" w:rsidRDefault="009A1D58" w:rsidP="009A1D58">
      <w:pPr>
        <w:rPr>
          <w:del w:id="18" w:author="Valeš Michal" w:date="2021-06-04T09:57:00Z"/>
          <w:rFonts w:ascii="Arial" w:hAnsi="Arial" w:cs="Arial"/>
          <w:sz w:val="20"/>
          <w:szCs w:val="22"/>
        </w:rPr>
      </w:pPr>
      <w:del w:id="19" w:author="Valeš Michal" w:date="2021-06-04T09:57:00Z">
        <w:r w:rsidRPr="00B1400C" w:rsidDel="007F0F9B">
          <w:rPr>
            <w:rFonts w:ascii="Arial" w:hAnsi="Arial" w:cs="Arial"/>
            <w:sz w:val="20"/>
            <w:szCs w:val="22"/>
          </w:rPr>
          <w:delText>V podstatné části obce bude zachován jednotný kanalizační systém, část stávajících stok bude rekonstruována. Pouze v severní části obce, v místě nové zástavby u recipientu je navržen oddílný kanalizační systém s přečerpáním splaškových OV do stávajícího systému jednotné kanalizace. Stávající páteřní kanalizace DN 800 bude ponechána jako zatrubnění potoka a v souběhu s tímto zatrubněným potokem bude vybudována nová páteřní stoka jednotné kanalizace podchycující jednotlivé přítoky do stávajícího zatrubnění. Pod zastavěnou částí obce je navržen dešťový oddělovač. Z části zástavby (u hřiště) je navržena nová větev splaškové kanalizace, stávající kanalizace bude využívána na odvádění dešťových vod do recipientu. Areál farmy Ploština zůstane i ve výhledu odkanalizován vlastním kanalizačním systémem oddílné kanalizace. Splaškové OV budou čištěny na nové ČOV.</w:delText>
        </w:r>
        <w:r w:rsidR="00413F2B" w:rsidRPr="00B1400C" w:rsidDel="007F0F9B">
          <w:rPr>
            <w:rFonts w:ascii="Arial" w:hAnsi="Arial" w:cs="Arial"/>
            <w:sz w:val="20"/>
            <w:szCs w:val="22"/>
          </w:rPr>
          <w:delText xml:space="preserve"> Technologie ČOV bude řešena dle požadavků </w:delText>
        </w:r>
        <w:r w:rsidR="001C2D7A" w:rsidRPr="00B1400C" w:rsidDel="007F0F9B">
          <w:rPr>
            <w:rFonts w:ascii="Arial" w:hAnsi="Arial" w:cs="Arial"/>
            <w:sz w:val="20"/>
            <w:szCs w:val="22"/>
          </w:rPr>
          <w:delText xml:space="preserve">na likvidaci odpadních vod v povodí výhledové nádrže Vlachovice. </w:delText>
        </w:r>
        <w:r w:rsidRPr="00B1400C" w:rsidDel="007F0F9B">
          <w:rPr>
            <w:rFonts w:ascii="Arial" w:hAnsi="Arial" w:cs="Arial"/>
            <w:sz w:val="20"/>
            <w:szCs w:val="22"/>
          </w:rPr>
          <w:delText>V odlehlých lokalitách, které by bylo ekonomicky neúnosné odkanalizovávat, jsou navrženy domovní ČOV.</w:delText>
        </w:r>
      </w:del>
    </w:p>
    <w:p w14:paraId="41A7050F" w14:textId="2B036011" w:rsidR="001C2D7A" w:rsidRPr="00B1400C" w:rsidDel="007F0F9B" w:rsidRDefault="001C2D7A" w:rsidP="009A1D58">
      <w:pPr>
        <w:rPr>
          <w:del w:id="20" w:author="Valeš Michal" w:date="2021-06-04T09:57:00Z"/>
          <w:rFonts w:ascii="Arial" w:hAnsi="Arial" w:cs="Arial"/>
          <w:sz w:val="20"/>
          <w:szCs w:val="22"/>
        </w:rPr>
      </w:pPr>
    </w:p>
    <w:p w14:paraId="3F79E3C5" w14:textId="17AF8E69" w:rsidR="009A1D58" w:rsidRPr="00B1400C" w:rsidDel="007F0F9B" w:rsidRDefault="009A1D58" w:rsidP="009A1D58">
      <w:pPr>
        <w:rPr>
          <w:del w:id="21" w:author="Valeš Michal" w:date="2021-06-04T09:57:00Z"/>
          <w:rFonts w:ascii="Arial" w:hAnsi="Arial" w:cs="Arial"/>
          <w:sz w:val="20"/>
          <w:szCs w:val="22"/>
        </w:rPr>
      </w:pPr>
      <w:del w:id="22" w:author="Valeš Michal" w:date="2021-06-04T09:57:00Z">
        <w:r w:rsidRPr="00B1400C" w:rsidDel="007F0F9B">
          <w:rPr>
            <w:rFonts w:ascii="Arial" w:hAnsi="Arial" w:cs="Arial"/>
            <w:sz w:val="20"/>
            <w:szCs w:val="22"/>
          </w:rPr>
          <w:delText>Orientační výměry:</w:delText>
        </w:r>
      </w:del>
    </w:p>
    <w:p w14:paraId="4223D5CE" w14:textId="7BC530FA" w:rsidR="009A1D58" w:rsidRPr="00B1400C" w:rsidDel="007F0F9B" w:rsidRDefault="009A1D58" w:rsidP="009A1D58">
      <w:pPr>
        <w:rPr>
          <w:del w:id="23" w:author="Valeš Michal" w:date="2021-06-04T09:57:00Z"/>
          <w:rFonts w:ascii="Arial" w:hAnsi="Arial" w:cs="Arial"/>
          <w:sz w:val="20"/>
          <w:szCs w:val="22"/>
        </w:rPr>
      </w:pPr>
      <w:del w:id="24" w:author="Valeš Michal" w:date="2021-06-04T09:57:00Z">
        <w:r w:rsidRPr="00B1400C" w:rsidDel="007F0F9B">
          <w:rPr>
            <w:rFonts w:ascii="Arial" w:hAnsi="Arial" w:cs="Arial"/>
            <w:sz w:val="20"/>
            <w:szCs w:val="22"/>
          </w:rPr>
          <w:delText>- jednotná kanalizace DN</w:delText>
        </w:r>
        <w:r w:rsidR="00346C22" w:rsidRPr="00B1400C" w:rsidDel="007F0F9B">
          <w:rPr>
            <w:rFonts w:ascii="Arial" w:hAnsi="Arial" w:cs="Arial"/>
            <w:sz w:val="20"/>
            <w:szCs w:val="22"/>
          </w:rPr>
          <w:delText xml:space="preserve"> </w:delText>
        </w:r>
        <w:r w:rsidRPr="00B1400C" w:rsidDel="007F0F9B">
          <w:rPr>
            <w:rFonts w:ascii="Arial" w:hAnsi="Arial" w:cs="Arial"/>
            <w:sz w:val="20"/>
            <w:szCs w:val="22"/>
          </w:rPr>
          <w:delText>200-600, délka cca 1</w:delText>
        </w:r>
        <w:r w:rsidR="00346C22" w:rsidRPr="00B1400C" w:rsidDel="007F0F9B">
          <w:rPr>
            <w:rFonts w:ascii="Arial" w:hAnsi="Arial" w:cs="Arial"/>
            <w:sz w:val="20"/>
            <w:szCs w:val="22"/>
          </w:rPr>
          <w:delText> </w:delText>
        </w:r>
        <w:r w:rsidRPr="00B1400C" w:rsidDel="007F0F9B">
          <w:rPr>
            <w:rFonts w:ascii="Arial" w:hAnsi="Arial" w:cs="Arial"/>
            <w:sz w:val="20"/>
            <w:szCs w:val="22"/>
          </w:rPr>
          <w:delText>370</w:delText>
        </w:r>
        <w:r w:rsidR="00346C22" w:rsidRPr="00B1400C" w:rsidDel="007F0F9B">
          <w:rPr>
            <w:rFonts w:ascii="Arial" w:hAnsi="Arial" w:cs="Arial"/>
            <w:sz w:val="20"/>
            <w:szCs w:val="22"/>
          </w:rPr>
          <w:delText xml:space="preserve"> </w:delText>
        </w:r>
        <w:r w:rsidRPr="00B1400C" w:rsidDel="007F0F9B">
          <w:rPr>
            <w:rFonts w:ascii="Arial" w:hAnsi="Arial" w:cs="Arial"/>
            <w:sz w:val="20"/>
            <w:szCs w:val="22"/>
          </w:rPr>
          <w:delText>m</w:delText>
        </w:r>
      </w:del>
    </w:p>
    <w:p w14:paraId="73CE267C" w14:textId="0BE0BEDD" w:rsidR="009A1D58" w:rsidRPr="00B1400C" w:rsidDel="007F0F9B" w:rsidRDefault="009A1D58" w:rsidP="009A1D58">
      <w:pPr>
        <w:rPr>
          <w:del w:id="25" w:author="Valeš Michal" w:date="2021-06-04T09:57:00Z"/>
          <w:rFonts w:ascii="Arial" w:hAnsi="Arial" w:cs="Arial"/>
          <w:sz w:val="20"/>
          <w:szCs w:val="22"/>
        </w:rPr>
      </w:pPr>
      <w:del w:id="26" w:author="Valeš Michal" w:date="2021-06-04T09:57:00Z">
        <w:r w:rsidRPr="00B1400C" w:rsidDel="007F0F9B">
          <w:rPr>
            <w:rFonts w:ascii="Arial" w:hAnsi="Arial" w:cs="Arial"/>
            <w:sz w:val="20"/>
            <w:szCs w:val="22"/>
          </w:rPr>
          <w:delText>- splašková kanalizace DN</w:delText>
        </w:r>
        <w:r w:rsidR="00346C22" w:rsidRPr="00B1400C" w:rsidDel="007F0F9B">
          <w:rPr>
            <w:rFonts w:ascii="Arial" w:hAnsi="Arial" w:cs="Arial"/>
            <w:sz w:val="20"/>
            <w:szCs w:val="22"/>
          </w:rPr>
          <w:delText xml:space="preserve"> </w:delText>
        </w:r>
        <w:r w:rsidR="00CA12BD" w:rsidRPr="00B1400C" w:rsidDel="007F0F9B">
          <w:rPr>
            <w:rFonts w:ascii="Arial" w:hAnsi="Arial" w:cs="Arial"/>
            <w:sz w:val="20"/>
            <w:szCs w:val="22"/>
          </w:rPr>
          <w:delText>2</w:delText>
        </w:r>
        <w:r w:rsidRPr="00B1400C" w:rsidDel="007F0F9B">
          <w:rPr>
            <w:rFonts w:ascii="Arial" w:hAnsi="Arial" w:cs="Arial"/>
            <w:sz w:val="20"/>
            <w:szCs w:val="22"/>
          </w:rPr>
          <w:delText>50, délka cca 210</w:delText>
        </w:r>
        <w:r w:rsidR="00346C22" w:rsidRPr="00B1400C" w:rsidDel="007F0F9B">
          <w:rPr>
            <w:rFonts w:ascii="Arial" w:hAnsi="Arial" w:cs="Arial"/>
            <w:sz w:val="20"/>
            <w:szCs w:val="22"/>
          </w:rPr>
          <w:delText xml:space="preserve"> </w:delText>
        </w:r>
        <w:r w:rsidRPr="00B1400C" w:rsidDel="007F0F9B">
          <w:rPr>
            <w:rFonts w:ascii="Arial" w:hAnsi="Arial" w:cs="Arial"/>
            <w:sz w:val="20"/>
            <w:szCs w:val="22"/>
          </w:rPr>
          <w:delText>m</w:delText>
        </w:r>
      </w:del>
    </w:p>
    <w:p w14:paraId="46A75D68" w14:textId="4E93B1B8" w:rsidR="00C233FB" w:rsidRPr="00B1400C" w:rsidDel="007F0F9B" w:rsidRDefault="009A1D58" w:rsidP="00E72772">
      <w:pPr>
        <w:rPr>
          <w:del w:id="27" w:author="Valeš Michal" w:date="2021-06-04T09:57:00Z"/>
          <w:rFonts w:ascii="Arial" w:hAnsi="Arial" w:cs="Arial"/>
          <w:sz w:val="20"/>
          <w:szCs w:val="22"/>
        </w:rPr>
      </w:pPr>
      <w:del w:id="28" w:author="Valeš Michal" w:date="2021-06-04T09:57:00Z">
        <w:r w:rsidRPr="00B1400C" w:rsidDel="007F0F9B">
          <w:rPr>
            <w:rFonts w:ascii="Arial" w:hAnsi="Arial" w:cs="Arial"/>
            <w:sz w:val="20"/>
            <w:szCs w:val="22"/>
          </w:rPr>
          <w:delText>- výtlak DN</w:delText>
        </w:r>
        <w:r w:rsidR="00346C22" w:rsidRPr="00B1400C" w:rsidDel="007F0F9B">
          <w:rPr>
            <w:rFonts w:ascii="Arial" w:hAnsi="Arial" w:cs="Arial"/>
            <w:sz w:val="20"/>
            <w:szCs w:val="22"/>
          </w:rPr>
          <w:delText xml:space="preserve"> </w:delText>
        </w:r>
        <w:r w:rsidRPr="00B1400C" w:rsidDel="007F0F9B">
          <w:rPr>
            <w:rFonts w:ascii="Arial" w:hAnsi="Arial" w:cs="Arial"/>
            <w:sz w:val="20"/>
            <w:szCs w:val="22"/>
          </w:rPr>
          <w:delText>100, délka cca 240</w:delText>
        </w:r>
        <w:r w:rsidR="00346C22" w:rsidRPr="00B1400C" w:rsidDel="007F0F9B">
          <w:rPr>
            <w:rFonts w:ascii="Arial" w:hAnsi="Arial" w:cs="Arial"/>
            <w:sz w:val="20"/>
            <w:szCs w:val="22"/>
          </w:rPr>
          <w:delText xml:space="preserve"> </w:delText>
        </w:r>
        <w:r w:rsidRPr="00B1400C" w:rsidDel="007F0F9B">
          <w:rPr>
            <w:rFonts w:ascii="Arial" w:hAnsi="Arial" w:cs="Arial"/>
            <w:sz w:val="20"/>
            <w:szCs w:val="22"/>
          </w:rPr>
          <w:delText>m</w:delText>
        </w:r>
      </w:del>
    </w:p>
    <w:p w14:paraId="1D1ECFF6" w14:textId="6B596D1E" w:rsidR="007F0F9B" w:rsidRPr="007F0F9B" w:rsidDel="00696A7A" w:rsidRDefault="007F0F9B" w:rsidP="007F0F9B">
      <w:pPr>
        <w:rPr>
          <w:ins w:id="29" w:author="Valeš Michal" w:date="2021-06-04T09:57:00Z"/>
          <w:del w:id="30" w:author="Valeš Michal" w:date="2021-06-17T08:00:00Z"/>
          <w:rFonts w:ascii="Arial" w:hAnsi="Arial" w:cs="Arial"/>
          <w:b/>
          <w:bCs/>
          <w:sz w:val="20"/>
          <w:szCs w:val="22"/>
        </w:rPr>
      </w:pPr>
      <w:ins w:id="31" w:author="Valeš Michal" w:date="2021-06-04T09:57:00Z">
        <w:del w:id="32" w:author="Valeš Michal" w:date="2021-06-17T08:00:00Z">
          <w:r w:rsidRPr="007F0F9B" w:rsidDel="00696A7A">
            <w:rPr>
              <w:rFonts w:ascii="Arial" w:hAnsi="Arial" w:cs="Arial"/>
              <w:b/>
              <w:bCs/>
              <w:sz w:val="20"/>
              <w:szCs w:val="22"/>
            </w:rPr>
            <w:delText>Je navrženo vybudování oddílného kanalizačního systému, který je součástí komplexního řešení pro více obcí (Tichov, Drnovice, Vysoké Pole, Újezd a Loučka) – varianta ČOV Újezd-Jih. Řešení spočívá v přečerpáváním podstatné části splaškových odpadních vod na nově vybudovanou ČOV Újezd–Jih, kapacita této ČOV bude přibližně 3630 EO.</w:delText>
          </w:r>
        </w:del>
      </w:ins>
    </w:p>
    <w:p w14:paraId="421CE496" w14:textId="77777777" w:rsidR="007F0F9B" w:rsidRPr="007F0F9B" w:rsidRDefault="007F0F9B" w:rsidP="007F0F9B">
      <w:pPr>
        <w:rPr>
          <w:ins w:id="33" w:author="Valeš Michal" w:date="2021-06-04T09:57:00Z"/>
          <w:rFonts w:ascii="Arial" w:hAnsi="Arial" w:cs="Arial"/>
          <w:sz w:val="20"/>
          <w:szCs w:val="22"/>
        </w:rPr>
      </w:pPr>
    </w:p>
    <w:p w14:paraId="697A2E9F" w14:textId="65249BD3" w:rsidR="007F0F9B" w:rsidRPr="007F0F9B" w:rsidRDefault="007F0F9B" w:rsidP="007F0F9B">
      <w:pPr>
        <w:rPr>
          <w:ins w:id="34" w:author="Valeš Michal" w:date="2021-06-04T09:57:00Z"/>
          <w:rFonts w:ascii="Arial" w:hAnsi="Arial" w:cs="Arial"/>
          <w:sz w:val="20"/>
          <w:szCs w:val="22"/>
        </w:rPr>
      </w:pPr>
      <w:ins w:id="35" w:author="Valeš Michal" w:date="2021-06-04T09:57:00Z">
        <w:r w:rsidRPr="007F0F9B">
          <w:rPr>
            <w:rFonts w:ascii="Arial" w:hAnsi="Arial" w:cs="Arial"/>
            <w:sz w:val="20"/>
            <w:szCs w:val="22"/>
          </w:rPr>
          <w:t>Vzhledem ke špatnému až havarijnímu stavu je navrženo ponechat stávající kanalizaci pro odvádění srážkových vod a pro odvádění splaškových vod vybudovat novou splaškovou kanalizaci</w:t>
        </w:r>
      </w:ins>
      <w:ins w:id="36" w:author="Valeš Michal" w:date="2021-06-17T07:47:00Z">
        <w:r w:rsidR="008733F3">
          <w:rPr>
            <w:rFonts w:ascii="Arial" w:hAnsi="Arial" w:cs="Arial"/>
            <w:sz w:val="20"/>
            <w:szCs w:val="22"/>
          </w:rPr>
          <w:t>,</w:t>
        </w:r>
      </w:ins>
      <w:ins w:id="37" w:author="Valeš Michal" w:date="2021-06-04T09:57:00Z">
        <w:del w:id="38" w:author="Valeš Michal" w:date="2021-06-17T07:47:00Z">
          <w:r w:rsidRPr="007F0F9B" w:rsidDel="008733F3">
            <w:rPr>
              <w:rFonts w:ascii="Arial" w:hAnsi="Arial" w:cs="Arial"/>
              <w:sz w:val="20"/>
              <w:szCs w:val="22"/>
            </w:rPr>
            <w:delText>.</w:delText>
          </w:r>
        </w:del>
      </w:ins>
      <w:ins w:id="39" w:author="Valeš Michal" w:date="2021-06-17T07:47:00Z">
        <w:r w:rsidR="008733F3" w:rsidRPr="008733F3">
          <w:rPr>
            <w:rFonts w:ascii="Arial" w:hAnsi="Arial" w:cs="Arial"/>
            <w:sz w:val="20"/>
            <w:szCs w:val="22"/>
          </w:rPr>
          <w:t xml:space="preserve"> </w:t>
        </w:r>
      </w:ins>
      <w:ins w:id="40" w:author="Valeš Michal" w:date="2021-06-17T07:51:00Z">
        <w:r w:rsidR="005A137A">
          <w:rPr>
            <w:rFonts w:ascii="Arial" w:hAnsi="Arial" w:cs="Arial"/>
            <w:sz w:val="20"/>
            <w:szCs w:val="22"/>
          </w:rPr>
          <w:t>k</w:t>
        </w:r>
      </w:ins>
      <w:ins w:id="41" w:author="Valeš Michal" w:date="2021-06-17T07:48:00Z">
        <w:r w:rsidR="005A137A">
          <w:rPr>
            <w:rFonts w:ascii="Arial" w:hAnsi="Arial" w:cs="Arial"/>
            <w:sz w:val="20"/>
            <w:szCs w:val="22"/>
          </w:rPr>
          <w:t xml:space="preserve">terá </w:t>
        </w:r>
      </w:ins>
      <w:ins w:id="42" w:author="Valeš Michal" w:date="2021-06-17T07:47:00Z">
        <w:r w:rsidR="008733F3" w:rsidRPr="007F0F9B">
          <w:rPr>
            <w:rFonts w:ascii="Arial" w:hAnsi="Arial" w:cs="Arial"/>
            <w:sz w:val="20"/>
            <w:szCs w:val="22"/>
          </w:rPr>
          <w:t>bude podchycovat veškeré zdroje znečištění v obci a bude striktně oddělená</w:t>
        </w:r>
      </w:ins>
      <w:ins w:id="43" w:author="Valeš Michal" w:date="2021-06-17T07:48:00Z">
        <w:r w:rsidR="005A137A">
          <w:rPr>
            <w:rFonts w:ascii="Arial" w:hAnsi="Arial" w:cs="Arial"/>
            <w:sz w:val="20"/>
            <w:szCs w:val="22"/>
          </w:rPr>
          <w:t xml:space="preserve"> z důvodu situování obce v povodí nad plánovanou vodárenskou nádrží Vlachovice</w:t>
        </w:r>
      </w:ins>
      <w:ins w:id="44" w:author="Valeš Michal" w:date="2021-06-17T07:47:00Z">
        <w:r w:rsidR="008733F3" w:rsidRPr="007F0F9B">
          <w:rPr>
            <w:rFonts w:ascii="Arial" w:hAnsi="Arial" w:cs="Arial"/>
            <w:sz w:val="20"/>
            <w:szCs w:val="22"/>
          </w:rPr>
          <w:t>.</w:t>
        </w:r>
      </w:ins>
      <w:ins w:id="45" w:author="Valeš Michal" w:date="2021-06-17T07:56:00Z">
        <w:r w:rsidR="00E350E6">
          <w:rPr>
            <w:rFonts w:ascii="Arial" w:hAnsi="Arial" w:cs="Arial"/>
            <w:sz w:val="20"/>
            <w:szCs w:val="22"/>
          </w:rPr>
          <w:t xml:space="preserve"> Obec </w:t>
        </w:r>
        <w:r w:rsidR="00E350E6" w:rsidRPr="00E350E6">
          <w:rPr>
            <w:rFonts w:ascii="Arial" w:hAnsi="Arial" w:cs="Arial"/>
            <w:sz w:val="20"/>
            <w:szCs w:val="22"/>
          </w:rPr>
          <w:t>je součástí komplexního řešení (</w:t>
        </w:r>
      </w:ins>
      <w:ins w:id="46" w:author="Valeš Michal" w:date="2021-06-17T07:57:00Z">
        <w:r w:rsidR="00E350E6">
          <w:rPr>
            <w:rFonts w:ascii="Arial" w:hAnsi="Arial" w:cs="Arial"/>
            <w:sz w:val="20"/>
            <w:szCs w:val="22"/>
          </w:rPr>
          <w:t xml:space="preserve">obce </w:t>
        </w:r>
      </w:ins>
      <w:ins w:id="47" w:author="Valeš Michal" w:date="2021-06-17T07:56:00Z">
        <w:r w:rsidR="00E350E6" w:rsidRPr="00E350E6">
          <w:rPr>
            <w:rFonts w:ascii="Arial" w:hAnsi="Arial" w:cs="Arial"/>
            <w:sz w:val="20"/>
            <w:szCs w:val="22"/>
          </w:rPr>
          <w:t>Tichov, Drnovice, Vysoké Pole, Újezd a Loučka)</w:t>
        </w:r>
      </w:ins>
      <w:ins w:id="48" w:author="Valeš Michal" w:date="2021-06-17T07:57:00Z">
        <w:r w:rsidR="00E350E6" w:rsidRPr="00E350E6">
          <w:rPr>
            <w:rFonts w:ascii="Arial" w:hAnsi="Arial" w:cs="Arial"/>
            <w:b/>
            <w:bCs/>
            <w:sz w:val="20"/>
            <w:szCs w:val="22"/>
          </w:rPr>
          <w:t xml:space="preserve"> </w:t>
        </w:r>
        <w:r w:rsidR="00E350E6" w:rsidRPr="00E350E6">
          <w:rPr>
            <w:rFonts w:ascii="Arial" w:hAnsi="Arial" w:cs="Arial"/>
            <w:bCs/>
            <w:sz w:val="20"/>
            <w:szCs w:val="22"/>
          </w:rPr>
          <w:t>přečerpávání podstatné části splaškových odpadních vod na nově vybudovanou ČOV Újezd–Jih</w:t>
        </w:r>
      </w:ins>
      <w:ins w:id="49" w:author="Valeš Michal" w:date="2021-06-17T07:58:00Z">
        <w:r w:rsidR="00696A7A">
          <w:rPr>
            <w:rFonts w:ascii="Arial" w:hAnsi="Arial" w:cs="Arial"/>
            <w:bCs/>
            <w:sz w:val="20"/>
            <w:szCs w:val="22"/>
          </w:rPr>
          <w:t xml:space="preserve"> pro cca 3 630 EO.</w:t>
        </w:r>
      </w:ins>
    </w:p>
    <w:p w14:paraId="0F5B8BB1" w14:textId="208DB404" w:rsidR="007F0F9B" w:rsidRPr="007F0F9B" w:rsidRDefault="007F0F9B" w:rsidP="007F0F9B">
      <w:pPr>
        <w:rPr>
          <w:ins w:id="50" w:author="Valeš Michal" w:date="2021-06-04T09:57:00Z"/>
          <w:rFonts w:ascii="Arial" w:hAnsi="Arial" w:cs="Arial"/>
          <w:sz w:val="20"/>
          <w:szCs w:val="22"/>
        </w:rPr>
      </w:pPr>
      <w:ins w:id="51" w:author="Valeš Michal" w:date="2021-06-04T09:57:00Z">
        <w:r w:rsidRPr="007F0F9B">
          <w:rPr>
            <w:rFonts w:ascii="Arial" w:hAnsi="Arial" w:cs="Arial"/>
            <w:sz w:val="20"/>
            <w:szCs w:val="22"/>
          </w:rPr>
          <w:t>Téměř celé území obce bude gravitačně svedeno na jižní okraj obce, do blízkosti řeky Vláry</w:t>
        </w:r>
        <w:del w:id="52" w:author="Valeš Michal" w:date="2021-06-17T07:48:00Z">
          <w:r w:rsidRPr="007F0F9B" w:rsidDel="005A137A">
            <w:rPr>
              <w:rFonts w:ascii="Arial" w:hAnsi="Arial" w:cs="Arial"/>
              <w:sz w:val="20"/>
              <w:szCs w:val="22"/>
            </w:rPr>
            <w:delText>. V tomto místě</w:delText>
          </w:r>
        </w:del>
      </w:ins>
      <w:ins w:id="53" w:author="Valeš Michal" w:date="2021-06-17T07:48:00Z">
        <w:r w:rsidR="005A137A">
          <w:rPr>
            <w:rFonts w:ascii="Arial" w:hAnsi="Arial" w:cs="Arial"/>
            <w:sz w:val="20"/>
            <w:szCs w:val="22"/>
          </w:rPr>
          <w:t>, kde</w:t>
        </w:r>
      </w:ins>
      <w:ins w:id="54" w:author="Valeš Michal" w:date="2021-06-04T09:57:00Z">
        <w:r w:rsidRPr="007F0F9B">
          <w:rPr>
            <w:rFonts w:ascii="Arial" w:hAnsi="Arial" w:cs="Arial"/>
            <w:sz w:val="20"/>
            <w:szCs w:val="22"/>
          </w:rPr>
          <w:t xml:space="preserve"> dojde k napojení gravitačního přivaděče od obce Tichov. Odpadní vody budou dále odváděny gravitačně pod obec Vysoké Pole do centrální ČS. </w:t>
        </w:r>
        <w:del w:id="55" w:author="Valeš Michal" w:date="2021-06-17T07:51:00Z">
          <w:r w:rsidRPr="007F0F9B" w:rsidDel="005A137A">
            <w:rPr>
              <w:rFonts w:ascii="Arial" w:hAnsi="Arial" w:cs="Arial"/>
              <w:sz w:val="20"/>
              <w:szCs w:val="22"/>
            </w:rPr>
            <w:delText xml:space="preserve">Gravitační vedení </w:delText>
          </w:r>
        </w:del>
        <w:del w:id="56" w:author="Valeš Michal" w:date="2021-06-17T07:50:00Z">
          <w:r w:rsidRPr="007F0F9B" w:rsidDel="005A137A">
            <w:rPr>
              <w:rFonts w:ascii="Arial" w:hAnsi="Arial" w:cs="Arial"/>
              <w:sz w:val="20"/>
              <w:szCs w:val="22"/>
            </w:rPr>
            <w:delText xml:space="preserve">od obce Tichov a směrem k obci Vysoké Pole </w:delText>
          </w:r>
        </w:del>
        <w:del w:id="57" w:author="Valeš Michal" w:date="2021-06-17T07:51:00Z">
          <w:r w:rsidRPr="007F0F9B" w:rsidDel="005A137A">
            <w:rPr>
              <w:rFonts w:ascii="Arial" w:hAnsi="Arial" w:cs="Arial"/>
              <w:sz w:val="20"/>
              <w:szCs w:val="22"/>
            </w:rPr>
            <w:delText>závisí na</w:delText>
          </w:r>
        </w:del>
        <w:del w:id="58" w:author="Valeš Michal" w:date="2021-06-17T07:49:00Z">
          <w:r w:rsidRPr="007F0F9B" w:rsidDel="005A137A">
            <w:rPr>
              <w:rFonts w:ascii="Arial" w:hAnsi="Arial" w:cs="Arial"/>
              <w:sz w:val="20"/>
              <w:szCs w:val="22"/>
            </w:rPr>
            <w:delText xml:space="preserve"> výškových a geologických poměrech</w:delText>
          </w:r>
        </w:del>
        <w:del w:id="59" w:author="Valeš Michal" w:date="2021-06-17T07:51:00Z">
          <w:r w:rsidRPr="007F0F9B" w:rsidDel="005A137A">
            <w:rPr>
              <w:rFonts w:ascii="Arial" w:hAnsi="Arial" w:cs="Arial"/>
              <w:sz w:val="20"/>
              <w:szCs w:val="22"/>
            </w:rPr>
            <w:delText xml:space="preserve">, na projednání majetkoprávních vztahů a na podmínkách křížení vodních toků. </w:delText>
          </w:r>
        </w:del>
        <w:r w:rsidRPr="007F0F9B">
          <w:rPr>
            <w:rFonts w:ascii="Arial" w:hAnsi="Arial" w:cs="Arial"/>
            <w:sz w:val="20"/>
            <w:szCs w:val="22"/>
          </w:rPr>
          <w:t xml:space="preserve">Pokud nebude možné odpadní vody </w:t>
        </w:r>
        <w:r w:rsidRPr="007F0F9B">
          <w:rPr>
            <w:rFonts w:ascii="Arial" w:hAnsi="Arial" w:cs="Arial"/>
            <w:sz w:val="20"/>
            <w:szCs w:val="22"/>
          </w:rPr>
          <w:lastRenderedPageBreak/>
          <w:t>odvádět gravitačně</w:t>
        </w:r>
      </w:ins>
      <w:ins w:id="60" w:author="Valeš Michal" w:date="2021-06-17T07:49:00Z">
        <w:r w:rsidR="005A137A" w:rsidRPr="005A137A">
          <w:rPr>
            <w:rFonts w:ascii="Arial" w:hAnsi="Arial" w:cs="Arial"/>
            <w:sz w:val="20"/>
            <w:szCs w:val="22"/>
          </w:rPr>
          <w:t xml:space="preserve"> </w:t>
        </w:r>
      </w:ins>
      <w:ins w:id="61" w:author="Valeš Michal" w:date="2021-06-17T07:50:00Z">
        <w:r w:rsidR="005A137A">
          <w:rPr>
            <w:rFonts w:ascii="Arial" w:hAnsi="Arial" w:cs="Arial"/>
            <w:sz w:val="20"/>
            <w:szCs w:val="22"/>
          </w:rPr>
          <w:t xml:space="preserve">(majetkoprávní, </w:t>
        </w:r>
      </w:ins>
      <w:ins w:id="62" w:author="Valeš Michal" w:date="2021-06-17T07:49:00Z">
        <w:r w:rsidR="005A137A" w:rsidRPr="007F0F9B">
          <w:rPr>
            <w:rFonts w:ascii="Arial" w:hAnsi="Arial" w:cs="Arial"/>
            <w:sz w:val="20"/>
            <w:szCs w:val="22"/>
          </w:rPr>
          <w:t>výškov</w:t>
        </w:r>
      </w:ins>
      <w:ins w:id="63" w:author="Valeš Michal" w:date="2021-06-17T07:50:00Z">
        <w:r w:rsidR="005A137A">
          <w:rPr>
            <w:rFonts w:ascii="Arial" w:hAnsi="Arial" w:cs="Arial"/>
            <w:sz w:val="20"/>
            <w:szCs w:val="22"/>
          </w:rPr>
          <w:t>é</w:t>
        </w:r>
      </w:ins>
      <w:ins w:id="64" w:author="Valeš Michal" w:date="2021-06-17T07:49:00Z">
        <w:r w:rsidR="005A137A" w:rsidRPr="007F0F9B">
          <w:rPr>
            <w:rFonts w:ascii="Arial" w:hAnsi="Arial" w:cs="Arial"/>
            <w:sz w:val="20"/>
            <w:szCs w:val="22"/>
          </w:rPr>
          <w:t xml:space="preserve"> a geologick</w:t>
        </w:r>
      </w:ins>
      <w:ins w:id="65" w:author="Valeš Michal" w:date="2021-06-17T07:50:00Z">
        <w:r w:rsidR="005A137A">
          <w:rPr>
            <w:rFonts w:ascii="Arial" w:hAnsi="Arial" w:cs="Arial"/>
            <w:sz w:val="20"/>
            <w:szCs w:val="22"/>
          </w:rPr>
          <w:t>é</w:t>
        </w:r>
      </w:ins>
      <w:ins w:id="66" w:author="Valeš Michal" w:date="2021-06-17T07:49:00Z">
        <w:r w:rsidR="005A137A" w:rsidRPr="007F0F9B">
          <w:rPr>
            <w:rFonts w:ascii="Arial" w:hAnsi="Arial" w:cs="Arial"/>
            <w:sz w:val="20"/>
            <w:szCs w:val="22"/>
          </w:rPr>
          <w:t xml:space="preserve"> poměr</w:t>
        </w:r>
      </w:ins>
      <w:ins w:id="67" w:author="Valeš Michal" w:date="2021-06-17T07:50:00Z">
        <w:r w:rsidR="005A137A">
          <w:rPr>
            <w:rFonts w:ascii="Arial" w:hAnsi="Arial" w:cs="Arial"/>
            <w:sz w:val="20"/>
            <w:szCs w:val="22"/>
          </w:rPr>
          <w:t>y)</w:t>
        </w:r>
      </w:ins>
      <w:ins w:id="68" w:author="Valeš Michal" w:date="2021-06-04T09:57:00Z">
        <w:del w:id="69" w:author="Valeš Michal" w:date="2021-06-17T07:50:00Z">
          <w:r w:rsidRPr="007F0F9B" w:rsidDel="005A137A">
            <w:rPr>
              <w:rFonts w:ascii="Arial" w:hAnsi="Arial" w:cs="Arial"/>
              <w:sz w:val="20"/>
              <w:szCs w:val="22"/>
            </w:rPr>
            <w:delText>.</w:delText>
          </w:r>
        </w:del>
      </w:ins>
      <w:ins w:id="70" w:author="Valeš Michal" w:date="2021-06-17T07:50:00Z">
        <w:r w:rsidR="005A137A">
          <w:rPr>
            <w:rFonts w:ascii="Arial" w:hAnsi="Arial" w:cs="Arial"/>
            <w:sz w:val="20"/>
            <w:szCs w:val="22"/>
          </w:rPr>
          <w:t>,</w:t>
        </w:r>
      </w:ins>
      <w:ins w:id="71" w:author="Valeš Michal" w:date="2021-06-04T09:57:00Z">
        <w:r w:rsidRPr="007F0F9B">
          <w:rPr>
            <w:rFonts w:ascii="Arial" w:hAnsi="Arial" w:cs="Arial"/>
            <w:sz w:val="20"/>
            <w:szCs w:val="22"/>
          </w:rPr>
          <w:t xml:space="preserve"> </w:t>
        </w:r>
        <w:del w:id="72" w:author="Valeš Michal" w:date="2021-06-17T07:50:00Z">
          <w:r w:rsidRPr="007F0F9B" w:rsidDel="005A137A">
            <w:rPr>
              <w:rFonts w:ascii="Arial" w:hAnsi="Arial" w:cs="Arial"/>
              <w:sz w:val="20"/>
              <w:szCs w:val="22"/>
            </w:rPr>
            <w:delText>B</w:delText>
          </w:r>
        </w:del>
      </w:ins>
      <w:ins w:id="73" w:author="Valeš Michal" w:date="2021-06-17T07:50:00Z">
        <w:r w:rsidR="005A137A">
          <w:rPr>
            <w:rFonts w:ascii="Arial" w:hAnsi="Arial" w:cs="Arial"/>
            <w:sz w:val="20"/>
            <w:szCs w:val="22"/>
          </w:rPr>
          <w:t>b</w:t>
        </w:r>
      </w:ins>
      <w:ins w:id="74" w:author="Valeš Michal" w:date="2021-06-04T09:57:00Z">
        <w:r w:rsidRPr="007F0F9B">
          <w:rPr>
            <w:rFonts w:ascii="Arial" w:hAnsi="Arial" w:cs="Arial"/>
            <w:sz w:val="20"/>
            <w:szCs w:val="22"/>
          </w:rPr>
          <w:t>ude zvoleno umístění čerpací stanice po trase</w:t>
        </w:r>
      </w:ins>
      <w:ins w:id="75" w:author="Valeš Michal" w:date="2021-06-17T07:50:00Z">
        <w:r w:rsidR="005A137A" w:rsidRPr="005A137A">
          <w:rPr>
            <w:rFonts w:ascii="Arial" w:hAnsi="Arial" w:cs="Arial"/>
            <w:sz w:val="20"/>
            <w:szCs w:val="22"/>
          </w:rPr>
          <w:t xml:space="preserve"> </w:t>
        </w:r>
        <w:r w:rsidR="005A137A" w:rsidRPr="007F0F9B">
          <w:rPr>
            <w:rFonts w:ascii="Arial" w:hAnsi="Arial" w:cs="Arial"/>
            <w:sz w:val="20"/>
            <w:szCs w:val="22"/>
          </w:rPr>
          <w:t>od obce Tichov a směrem k obci Vysoké Pole</w:t>
        </w:r>
      </w:ins>
      <w:ins w:id="76" w:author="Valeš Michal" w:date="2021-06-04T09:57:00Z">
        <w:r w:rsidRPr="007F0F9B">
          <w:rPr>
            <w:rFonts w:ascii="Arial" w:hAnsi="Arial" w:cs="Arial"/>
            <w:sz w:val="20"/>
            <w:szCs w:val="22"/>
          </w:rPr>
          <w:t>.</w:t>
        </w:r>
      </w:ins>
    </w:p>
    <w:p w14:paraId="460AB76E" w14:textId="1F820161" w:rsidR="007F0F9B" w:rsidRPr="007F0F9B" w:rsidRDefault="007F0F9B" w:rsidP="007F0F9B">
      <w:pPr>
        <w:rPr>
          <w:ins w:id="77" w:author="Valeš Michal" w:date="2021-06-04T09:57:00Z"/>
          <w:rFonts w:ascii="Arial" w:hAnsi="Arial" w:cs="Arial"/>
          <w:sz w:val="20"/>
          <w:szCs w:val="22"/>
        </w:rPr>
      </w:pPr>
      <w:ins w:id="78" w:author="Valeš Michal" w:date="2021-06-04T09:57:00Z">
        <w:del w:id="79" w:author="Valeš Michal" w:date="2021-06-17T07:53:00Z">
          <w:r w:rsidRPr="007F0F9B" w:rsidDel="00E350E6">
            <w:rPr>
              <w:rFonts w:ascii="Arial" w:hAnsi="Arial" w:cs="Arial"/>
              <w:sz w:val="20"/>
              <w:szCs w:val="22"/>
            </w:rPr>
            <w:delText xml:space="preserve">Areál firmy </w:delText>
          </w:r>
        </w:del>
        <w:del w:id="80" w:author="Valeš Michal" w:date="2021-06-17T07:39:00Z">
          <w:r w:rsidRPr="007F0F9B" w:rsidDel="008733F3">
            <w:rPr>
              <w:rFonts w:ascii="Arial" w:hAnsi="Arial" w:cs="Arial"/>
              <w:sz w:val="20"/>
              <w:szCs w:val="22"/>
            </w:rPr>
            <w:delText xml:space="preserve">SumiRiko AVS Czech s.r.o. </w:delText>
          </w:r>
        </w:del>
        <w:del w:id="81" w:author="Valeš Michal" w:date="2021-06-17T08:01:00Z">
          <w:r w:rsidRPr="007F0F9B" w:rsidDel="00696A7A">
            <w:rPr>
              <w:rFonts w:ascii="Arial" w:hAnsi="Arial" w:cs="Arial"/>
              <w:sz w:val="20"/>
              <w:szCs w:val="22"/>
            </w:rPr>
            <w:delText xml:space="preserve">je v současnosti odveden do vlastní ČOV </w:delText>
          </w:r>
        </w:del>
        <w:del w:id="82" w:author="Valeš Michal" w:date="2021-06-17T07:40:00Z">
          <w:r w:rsidRPr="007F0F9B" w:rsidDel="008733F3">
            <w:rPr>
              <w:rFonts w:ascii="Arial" w:hAnsi="Arial" w:cs="Arial"/>
              <w:sz w:val="20"/>
              <w:szCs w:val="22"/>
            </w:rPr>
            <w:delText xml:space="preserve">s odtokem do řeky Vláry. </w:delText>
          </w:r>
        </w:del>
        <w:del w:id="83" w:author="Valeš Michal" w:date="2021-06-17T07:53:00Z">
          <w:r w:rsidRPr="007F0F9B" w:rsidDel="00E350E6">
            <w:rPr>
              <w:rFonts w:ascii="Arial" w:hAnsi="Arial" w:cs="Arial"/>
              <w:sz w:val="20"/>
              <w:szCs w:val="22"/>
            </w:rPr>
            <w:delText xml:space="preserve">Tato </w:delText>
          </w:r>
        </w:del>
      </w:ins>
      <w:ins w:id="84" w:author="Valeš Michal" w:date="2021-06-17T07:53:00Z">
        <w:r w:rsidR="00E350E6" w:rsidRPr="007F0F9B">
          <w:rPr>
            <w:rFonts w:ascii="Arial" w:hAnsi="Arial" w:cs="Arial"/>
            <w:sz w:val="20"/>
            <w:szCs w:val="22"/>
          </w:rPr>
          <w:t>Areál</w:t>
        </w:r>
        <w:r w:rsidR="00E350E6">
          <w:rPr>
            <w:rFonts w:ascii="Arial" w:hAnsi="Arial" w:cs="Arial"/>
            <w:sz w:val="20"/>
            <w:szCs w:val="22"/>
          </w:rPr>
          <w:t>ová</w:t>
        </w:r>
        <w:r w:rsidR="00E350E6" w:rsidRPr="007F0F9B">
          <w:rPr>
            <w:rFonts w:ascii="Arial" w:hAnsi="Arial" w:cs="Arial"/>
            <w:sz w:val="20"/>
            <w:szCs w:val="22"/>
          </w:rPr>
          <w:t xml:space="preserve"> </w:t>
        </w:r>
      </w:ins>
      <w:ins w:id="85" w:author="Valeš Michal" w:date="2021-06-04T09:57:00Z">
        <w:r w:rsidRPr="007F0F9B">
          <w:rPr>
            <w:rFonts w:ascii="Arial" w:hAnsi="Arial" w:cs="Arial"/>
            <w:sz w:val="20"/>
            <w:szCs w:val="22"/>
          </w:rPr>
          <w:t xml:space="preserve">ČOV </w:t>
        </w:r>
      </w:ins>
      <w:ins w:id="86" w:author="Valeš Michal" w:date="2021-06-17T07:54:00Z">
        <w:r w:rsidR="00E350E6">
          <w:rPr>
            <w:rFonts w:ascii="Arial" w:hAnsi="Arial" w:cs="Arial"/>
            <w:sz w:val="20"/>
            <w:szCs w:val="22"/>
          </w:rPr>
          <w:t xml:space="preserve">fy </w:t>
        </w:r>
        <w:proofErr w:type="spellStart"/>
        <w:r w:rsidR="00E350E6" w:rsidRPr="007F0F9B">
          <w:rPr>
            <w:rFonts w:ascii="Arial" w:hAnsi="Arial" w:cs="Arial"/>
            <w:sz w:val="20"/>
            <w:szCs w:val="22"/>
          </w:rPr>
          <w:t>SumiRiko</w:t>
        </w:r>
        <w:proofErr w:type="spellEnd"/>
        <w:r w:rsidR="00E350E6" w:rsidRPr="007F0F9B">
          <w:rPr>
            <w:rFonts w:ascii="Arial" w:hAnsi="Arial" w:cs="Arial"/>
            <w:sz w:val="20"/>
            <w:szCs w:val="22"/>
          </w:rPr>
          <w:t xml:space="preserve"> AVS Czech s.r.o.</w:t>
        </w:r>
      </w:ins>
      <w:ins w:id="87" w:author="Valeš Michal" w:date="2021-06-17T08:02:00Z">
        <w:r w:rsidR="00696A7A">
          <w:rPr>
            <w:rFonts w:ascii="Arial" w:hAnsi="Arial" w:cs="Arial"/>
            <w:sz w:val="20"/>
            <w:szCs w:val="22"/>
          </w:rPr>
          <w:t xml:space="preserve"> </w:t>
        </w:r>
      </w:ins>
      <w:ins w:id="88" w:author="Valeš Michal" w:date="2021-06-04T09:57:00Z">
        <w:r w:rsidRPr="007F0F9B">
          <w:rPr>
            <w:rFonts w:ascii="Arial" w:hAnsi="Arial" w:cs="Arial"/>
            <w:sz w:val="20"/>
            <w:szCs w:val="22"/>
          </w:rPr>
          <w:t xml:space="preserve">bude zrušena a splaškové odpadní vody budou svedeny k Vláře a odtud odváděny spolu s odpadními vodami z Tichova a střediska Ploština. </w:t>
        </w:r>
      </w:ins>
    </w:p>
    <w:p w14:paraId="242BBE4B" w14:textId="77777777" w:rsidR="007F0F9B" w:rsidRPr="007F0F9B" w:rsidRDefault="007F0F9B" w:rsidP="007F0F9B">
      <w:pPr>
        <w:rPr>
          <w:ins w:id="89" w:author="Valeš Michal" w:date="2021-06-04T09:57:00Z"/>
          <w:rFonts w:ascii="Arial" w:hAnsi="Arial" w:cs="Arial"/>
          <w:sz w:val="20"/>
          <w:szCs w:val="22"/>
        </w:rPr>
      </w:pPr>
      <w:ins w:id="90" w:author="Valeš Michal" w:date="2021-06-04T09:57:00Z">
        <w:r w:rsidRPr="007F0F9B">
          <w:rPr>
            <w:rFonts w:ascii="Arial" w:hAnsi="Arial" w:cs="Arial"/>
            <w:sz w:val="20"/>
            <w:szCs w:val="22"/>
          </w:rPr>
          <w:t>Případné umístění dalších čerpacích stanic bude vycházet z výškového a směrového řešení navrhované splaškové kanalizace a možností napojení všech nemovitostí.</w:t>
        </w:r>
      </w:ins>
    </w:p>
    <w:p w14:paraId="3D301A17" w14:textId="657638A7" w:rsidR="007F0F9B" w:rsidRPr="007F0F9B" w:rsidRDefault="007F0F9B" w:rsidP="007F0F9B">
      <w:pPr>
        <w:rPr>
          <w:ins w:id="91" w:author="Valeš Michal" w:date="2021-06-04T09:57:00Z"/>
          <w:rFonts w:ascii="Arial" w:hAnsi="Arial" w:cs="Arial"/>
          <w:sz w:val="20"/>
          <w:szCs w:val="22"/>
        </w:rPr>
      </w:pPr>
      <w:ins w:id="92" w:author="Valeš Michal" w:date="2021-06-04T09:57:00Z">
        <w:del w:id="93" w:author="Valeš Michal" w:date="2021-06-17T07:52:00Z">
          <w:r w:rsidRPr="007F0F9B" w:rsidDel="00E350E6">
            <w:rPr>
              <w:rFonts w:ascii="Arial" w:hAnsi="Arial" w:cs="Arial"/>
              <w:sz w:val="20"/>
              <w:szCs w:val="22"/>
            </w:rPr>
            <w:delText xml:space="preserve">Navrhovaná kanalizace </w:delText>
          </w:r>
        </w:del>
        <w:del w:id="94" w:author="Valeš Michal" w:date="2021-06-17T07:47:00Z">
          <w:r w:rsidRPr="007F0F9B" w:rsidDel="008733F3">
            <w:rPr>
              <w:rFonts w:ascii="Arial" w:hAnsi="Arial" w:cs="Arial"/>
              <w:sz w:val="20"/>
              <w:szCs w:val="22"/>
            </w:rPr>
            <w:delText>bude podchycovat veškeré zdroje znečištění v obci a bude striktně oddělená.</w:delText>
          </w:r>
        </w:del>
      </w:ins>
    </w:p>
    <w:p w14:paraId="7965ABD5" w14:textId="03D91AD8" w:rsidR="007F0F9B" w:rsidRPr="007F0F9B" w:rsidDel="008733F3" w:rsidRDefault="007F0F9B" w:rsidP="007F0F9B">
      <w:pPr>
        <w:rPr>
          <w:ins w:id="95" w:author="Valeš Michal" w:date="2021-06-04T09:57:00Z"/>
          <w:del w:id="96" w:author="Valeš Michal" w:date="2021-06-17T07:47:00Z"/>
          <w:rFonts w:ascii="Arial" w:hAnsi="Arial" w:cs="Arial"/>
          <w:sz w:val="20"/>
          <w:szCs w:val="22"/>
        </w:rPr>
      </w:pPr>
      <w:ins w:id="97" w:author="Valeš Michal" w:date="2021-06-04T09:57:00Z">
        <w:del w:id="98" w:author="Valeš Michal" w:date="2021-06-17T07:47:00Z">
          <w:r w:rsidRPr="007F0F9B" w:rsidDel="008733F3">
            <w:rPr>
              <w:rFonts w:ascii="Arial" w:hAnsi="Arial" w:cs="Arial"/>
              <w:sz w:val="20"/>
              <w:szCs w:val="22"/>
            </w:rPr>
            <w:delText>Předpokládaná délka obecní splaškové kanalizace</w:delText>
          </w:r>
        </w:del>
      </w:ins>
      <w:ins w:id="99" w:author="Valeš Michal" w:date="2021-06-04T13:25:00Z">
        <w:del w:id="100" w:author="Valeš Michal" w:date="2021-06-17T07:47:00Z">
          <w:r w:rsidR="00117D51" w:rsidDel="008733F3">
            <w:rPr>
              <w:rFonts w:ascii="Arial" w:hAnsi="Arial" w:cs="Arial"/>
              <w:sz w:val="20"/>
              <w:szCs w:val="22"/>
            </w:rPr>
            <w:delText xml:space="preserve"> včetně napojení na systém okolních obcí</w:delText>
          </w:r>
        </w:del>
      </w:ins>
      <w:ins w:id="101" w:author="Valeš Michal" w:date="2021-06-04T09:57:00Z">
        <w:del w:id="102" w:author="Valeš Michal" w:date="2021-06-17T07:47:00Z">
          <w:r w:rsidRPr="007F0F9B" w:rsidDel="008733F3">
            <w:rPr>
              <w:rFonts w:ascii="Arial" w:hAnsi="Arial" w:cs="Arial"/>
              <w:sz w:val="20"/>
              <w:szCs w:val="22"/>
            </w:rPr>
            <w:delText xml:space="preserve"> je </w:delText>
          </w:r>
        </w:del>
      </w:ins>
      <w:ins w:id="103" w:author="Valeš Michal" w:date="2021-06-04T13:25:00Z">
        <w:del w:id="104" w:author="Valeš Michal" w:date="2021-06-17T07:47:00Z">
          <w:r w:rsidR="00117D51" w:rsidDel="008733F3">
            <w:rPr>
              <w:rFonts w:ascii="Arial" w:hAnsi="Arial" w:cs="Arial"/>
              <w:sz w:val="20"/>
              <w:szCs w:val="22"/>
            </w:rPr>
            <w:delText xml:space="preserve">cca </w:delText>
          </w:r>
        </w:del>
      </w:ins>
      <w:ins w:id="105" w:author="Valeš Michal" w:date="2021-06-04T13:40:00Z">
        <w:del w:id="106" w:author="Valeš Michal" w:date="2021-06-17T07:47:00Z">
          <w:r w:rsidR="00117D51" w:rsidDel="008733F3">
            <w:rPr>
              <w:rFonts w:ascii="Arial" w:hAnsi="Arial" w:cs="Arial"/>
              <w:sz w:val="20"/>
              <w:szCs w:val="22"/>
            </w:rPr>
            <w:delText>6,6 </w:delText>
          </w:r>
        </w:del>
      </w:ins>
      <w:ins w:id="107" w:author="Valeš Michal" w:date="2021-06-04T09:57:00Z">
        <w:del w:id="108" w:author="Valeš Michal" w:date="2021-06-17T07:47:00Z">
          <w:r w:rsidRPr="007F0F9B" w:rsidDel="008733F3">
            <w:rPr>
              <w:rFonts w:ascii="Arial" w:hAnsi="Arial" w:cs="Arial"/>
              <w:sz w:val="20"/>
              <w:szCs w:val="22"/>
            </w:rPr>
            <w:delText>km.</w:delText>
          </w:r>
        </w:del>
      </w:ins>
    </w:p>
    <w:p w14:paraId="1DB72A16" w14:textId="2991DFEB" w:rsidR="00C21AF2" w:rsidRPr="00B1400C" w:rsidDel="009144DE" w:rsidRDefault="00C21AF2" w:rsidP="007F0F9B">
      <w:pPr>
        <w:rPr>
          <w:del w:id="109" w:author="Valeš Michal" w:date="2021-06-21T13:15:00Z"/>
          <w:rFonts w:ascii="Arial" w:hAnsi="Arial" w:cs="Arial"/>
          <w:sz w:val="20"/>
          <w:szCs w:val="22"/>
        </w:rPr>
      </w:pPr>
    </w:p>
    <w:p w14:paraId="16D65687" w14:textId="46102604" w:rsidR="00C21AF2" w:rsidRDefault="00C21AF2" w:rsidP="00E72772">
      <w:pPr>
        <w:rPr>
          <w:ins w:id="110" w:author="Valeš Michal" w:date="2021-06-17T07:46:00Z"/>
          <w:rFonts w:ascii="Arial" w:hAnsi="Arial" w:cs="Arial"/>
          <w:sz w:val="22"/>
          <w:szCs w:val="22"/>
        </w:rPr>
      </w:pPr>
    </w:p>
    <w:p w14:paraId="748F4BEE" w14:textId="4B676EE9" w:rsidR="008733F3" w:rsidRPr="008733F3" w:rsidRDefault="008733F3" w:rsidP="00E72772">
      <w:pPr>
        <w:rPr>
          <w:ins w:id="111" w:author="Valeš Michal" w:date="2021-06-17T07:46:00Z"/>
          <w:rFonts w:ascii="Arial" w:hAnsi="Arial" w:cs="Arial"/>
          <w:sz w:val="20"/>
          <w:szCs w:val="20"/>
        </w:rPr>
      </w:pPr>
      <w:ins w:id="112" w:author="Valeš Michal" w:date="2021-06-17T07:46:00Z">
        <w:r w:rsidRPr="008733F3">
          <w:rPr>
            <w:rFonts w:ascii="Arial" w:hAnsi="Arial" w:cs="Arial"/>
            <w:sz w:val="20"/>
            <w:szCs w:val="20"/>
          </w:rPr>
          <w:t>Orientační výměry:</w:t>
        </w:r>
      </w:ins>
    </w:p>
    <w:p w14:paraId="5A16BFBA" w14:textId="63C57D7E" w:rsidR="008733F3" w:rsidRPr="00275979" w:rsidRDefault="00E350E6" w:rsidP="008733F3">
      <w:pPr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ins w:id="113" w:author="Valeš Michal" w:date="2021-06-17T07:52:00Z">
        <w:r w:rsidRPr="00275979">
          <w:rPr>
            <w:rFonts w:ascii="Arial" w:hAnsi="Arial" w:cs="Arial"/>
            <w:sz w:val="20"/>
            <w:szCs w:val="20"/>
          </w:rPr>
          <w:t>s</w:t>
        </w:r>
      </w:ins>
      <w:ins w:id="114" w:author="Valeš Michal" w:date="2021-06-17T07:46:00Z">
        <w:r w:rsidR="008733F3" w:rsidRPr="00275979">
          <w:rPr>
            <w:rFonts w:ascii="Arial" w:hAnsi="Arial" w:cs="Arial"/>
            <w:sz w:val="20"/>
            <w:szCs w:val="20"/>
          </w:rPr>
          <w:t xml:space="preserve">plašková kanalizace DN </w:t>
        </w:r>
      </w:ins>
      <w:ins w:id="115" w:author="Valeš Michal" w:date="2021-06-21T12:28:00Z">
        <w:r w:rsidR="00275979" w:rsidRPr="00275979">
          <w:rPr>
            <w:rFonts w:ascii="Arial" w:hAnsi="Arial" w:cs="Arial"/>
            <w:sz w:val="20"/>
            <w:szCs w:val="20"/>
          </w:rPr>
          <w:t>300</w:t>
        </w:r>
      </w:ins>
      <w:ins w:id="116" w:author="Valeš Michal" w:date="2021-06-17T07:46:00Z">
        <w:del w:id="117" w:author="Valeš Michal" w:date="2021-06-21T12:28:00Z">
          <w:r w:rsidR="008733F3" w:rsidRPr="00275979" w:rsidDel="00275979">
            <w:rPr>
              <w:rFonts w:ascii="Arial" w:hAnsi="Arial" w:cs="Arial"/>
              <w:sz w:val="20"/>
              <w:szCs w:val="20"/>
            </w:rPr>
            <w:delText xml:space="preserve"> </w:delText>
          </w:r>
        </w:del>
        <w:r w:rsidR="008733F3" w:rsidRPr="00275979">
          <w:rPr>
            <w:rFonts w:ascii="Arial" w:hAnsi="Arial" w:cs="Arial"/>
            <w:sz w:val="20"/>
            <w:szCs w:val="20"/>
          </w:rPr>
          <w:t>, délka cca 6 600 m</w:t>
        </w:r>
      </w:ins>
    </w:p>
    <w:sectPr w:rsidR="008733F3" w:rsidRPr="00275979" w:rsidSect="00D24B1B">
      <w:headerReference w:type="default" r:id="rId7"/>
      <w:footerReference w:type="default" r:id="rId8"/>
      <w:pgSz w:w="11906" w:h="16838" w:code="9"/>
      <w:pgMar w:top="1418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1A9DD" w14:textId="77777777" w:rsidR="00E521ED" w:rsidRDefault="00E521ED">
      <w:r>
        <w:separator/>
      </w:r>
    </w:p>
  </w:endnote>
  <w:endnote w:type="continuationSeparator" w:id="0">
    <w:p w14:paraId="62ABC79B" w14:textId="77777777" w:rsidR="00E521ED" w:rsidRDefault="00E5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3884" w14:textId="761228C0" w:rsidR="00B51E9E" w:rsidRPr="00BE3152" w:rsidRDefault="00BD759D" w:rsidP="00BE3152">
    <w:pPr>
      <w:pStyle w:val="Zpat"/>
    </w:pPr>
    <w:del w:id="118" w:author="Valeš Michal" w:date="2021-06-17T08:03:00Z">
      <w:r w:rsidRPr="00BE3152" w:rsidDel="00696A7A">
        <w:delText xml:space="preserve">aktualizace </w:delText>
      </w:r>
    </w:del>
    <w:ins w:id="119" w:author="Valeš Michal" w:date="2021-06-17T08:03:00Z">
      <w:r w:rsidR="00696A7A">
        <w:t>změna č. 1</w:t>
      </w:r>
      <w:r w:rsidR="00696A7A" w:rsidRPr="00BE3152">
        <w:t xml:space="preserve"> </w:t>
      </w:r>
    </w:ins>
    <w:del w:id="120" w:author="Valeš Michal" w:date="2021-05-14T12:38:00Z">
      <w:r w:rsidRPr="00BE3152" w:rsidDel="00B2096D">
        <w:delText>2016</w:delText>
      </w:r>
    </w:del>
    <w:ins w:id="121" w:author="Valeš Michal" w:date="2021-06-17T08:03:00Z">
      <w:r w:rsidR="00696A7A">
        <w:t>09/</w:t>
      </w:r>
    </w:ins>
    <w:ins w:id="122" w:author="Valeš Michal" w:date="2021-05-14T12:38:00Z">
      <w:r w:rsidR="00B2096D">
        <w:t>2021</w:t>
      </w:r>
    </w:ins>
    <w:r w:rsidRPr="00BE3152">
      <w:tab/>
      <w:t>k_7209_002_01_03254</w:t>
    </w:r>
    <w:r w:rsidRPr="00BE3152">
      <w:tab/>
      <w:t xml:space="preserve">Strana: </w:t>
    </w:r>
    <w:r w:rsidRPr="00BE3152">
      <w:fldChar w:fldCharType="begin"/>
    </w:r>
    <w:r w:rsidRPr="00BE3152">
      <w:instrText xml:space="preserve"> PAGE  \* MERGEFORMAT </w:instrText>
    </w:r>
    <w:r w:rsidRPr="00BE3152">
      <w:fldChar w:fldCharType="separate"/>
    </w:r>
    <w:r w:rsidR="00696A7A">
      <w:rPr>
        <w:noProof/>
      </w:rPr>
      <w:t>1</w:t>
    </w:r>
    <w:r w:rsidRPr="00BE3152">
      <w:fldChar w:fldCharType="end"/>
    </w:r>
    <w:r w:rsidRPr="00BE3152">
      <w:t>/</w:t>
    </w:r>
    <w:r w:rsidR="00E521ED">
      <w:fldChar w:fldCharType="begin"/>
    </w:r>
    <w:r w:rsidR="00E521ED">
      <w:instrText xml:space="preserve"> NUMPAGES  \* MERGEFORMAT </w:instrText>
    </w:r>
    <w:r w:rsidR="00E521ED">
      <w:fldChar w:fldCharType="separate"/>
    </w:r>
    <w:r w:rsidR="00696A7A">
      <w:rPr>
        <w:noProof/>
      </w:rPr>
      <w:t>2</w:t>
    </w:r>
    <w:r w:rsidR="00E521E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2AA4C" w14:textId="77777777" w:rsidR="00E521ED" w:rsidRDefault="00E521ED">
      <w:r>
        <w:separator/>
      </w:r>
    </w:p>
  </w:footnote>
  <w:footnote w:type="continuationSeparator" w:id="0">
    <w:p w14:paraId="645287EE" w14:textId="77777777" w:rsidR="00E521ED" w:rsidRDefault="00E52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76C0" w14:textId="77777777" w:rsidR="009A24F8" w:rsidRPr="009A24F8" w:rsidRDefault="009A24F8" w:rsidP="00BD759D">
    <w:pPr>
      <w:pStyle w:val="Zhlav"/>
      <w:tabs>
        <w:tab w:val="clear" w:pos="8789"/>
        <w:tab w:val="right" w:pos="9071"/>
      </w:tabs>
      <w:rPr>
        <w:rFonts w:ascii="Arial" w:hAnsi="Arial" w:cs="Arial"/>
      </w:rPr>
    </w:pPr>
    <w:r>
      <w:rPr>
        <w:rFonts w:ascii="Arial" w:hAnsi="Arial" w:cs="Arial"/>
        <w:b/>
      </w:rPr>
      <w:t>Plán rozvoje vodovodů a kanalizací Zlínského kraje</w:t>
    </w:r>
    <w:r w:rsidRPr="009A24F8">
      <w:rPr>
        <w:rFonts w:ascii="Arial" w:hAnsi="Arial" w:cs="Arial"/>
        <w:b/>
        <w:color w:val="FFFFFF"/>
      </w:rPr>
      <w:t xml:space="preserve">. </w:t>
    </w:r>
    <w:r w:rsidRPr="009A24F8">
      <w:rPr>
        <w:rFonts w:ascii="Arial" w:hAnsi="Arial" w:cs="Arial"/>
      </w:rPr>
      <w:tab/>
      <w:t xml:space="preserve"> </w:t>
    </w:r>
  </w:p>
  <w:p w14:paraId="56759DCF" w14:textId="77777777" w:rsidR="00243EB9" w:rsidRPr="009A24F8" w:rsidRDefault="009A24F8" w:rsidP="00BD759D">
    <w:pPr>
      <w:pStyle w:val="Zhlav"/>
      <w:tabs>
        <w:tab w:val="clear" w:pos="8789"/>
        <w:tab w:val="right" w:pos="9071"/>
      </w:tabs>
      <w:rPr>
        <w:rFonts w:ascii="Arial" w:hAnsi="Arial" w:cs="Arial"/>
        <w:b/>
      </w:rPr>
    </w:pPr>
    <w:r w:rsidRPr="009A24F8">
      <w:rPr>
        <w:rFonts w:ascii="Arial" w:hAnsi="Arial" w:cs="Arial"/>
      </w:rPr>
      <w:t xml:space="preserve">TEXTOVÁ </w:t>
    </w:r>
    <w:proofErr w:type="gramStart"/>
    <w:r w:rsidRPr="009A24F8">
      <w:rPr>
        <w:rFonts w:ascii="Arial" w:hAnsi="Arial" w:cs="Arial"/>
      </w:rPr>
      <w:t xml:space="preserve">ČÁST - </w:t>
    </w:r>
    <w:r>
      <w:rPr>
        <w:rFonts w:ascii="Arial" w:hAnsi="Arial" w:cs="Arial"/>
        <w:b/>
      </w:rPr>
      <w:t>KANALIZACE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601B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5AB0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2C59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6CF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40D0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6B475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6DBC5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63602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86249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1A9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50084E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1611D81"/>
    <w:multiLevelType w:val="hybridMultilevel"/>
    <w:tmpl w:val="FC4694DC"/>
    <w:lvl w:ilvl="0" w:tplc="447E09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59717E"/>
    <w:multiLevelType w:val="multilevel"/>
    <w:tmpl w:val="3F74CA6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BC41A0C"/>
    <w:multiLevelType w:val="multilevel"/>
    <w:tmpl w:val="31948B24"/>
    <w:styleLink w:val="slovnpodklad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C47331D"/>
    <w:multiLevelType w:val="multilevel"/>
    <w:tmpl w:val="31948B24"/>
    <w:numStyleLink w:val="slovnpodklad"/>
  </w:abstractNum>
  <w:abstractNum w:abstractNumId="15" w15:restartNumberingAfterBreak="0">
    <w:nsid w:val="12B9697E"/>
    <w:multiLevelType w:val="multilevel"/>
    <w:tmpl w:val="31948B24"/>
    <w:numStyleLink w:val="slovnpodklad"/>
  </w:abstractNum>
  <w:abstractNum w:abstractNumId="16" w15:restartNumberingAfterBreak="0">
    <w:nsid w:val="1FE24C0A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21C83605"/>
    <w:multiLevelType w:val="multilevel"/>
    <w:tmpl w:val="7486A6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291B1F81"/>
    <w:multiLevelType w:val="multilevel"/>
    <w:tmpl w:val="754A29E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2FC96D48"/>
    <w:multiLevelType w:val="multilevel"/>
    <w:tmpl w:val="31948B24"/>
    <w:numStyleLink w:val="slovnpodklad"/>
  </w:abstractNum>
  <w:abstractNum w:abstractNumId="20" w15:restartNumberingAfterBreak="0">
    <w:nsid w:val="3F7F24A1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4D504E3E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DF320DE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622F7E20"/>
    <w:multiLevelType w:val="multilevel"/>
    <w:tmpl w:val="31948B24"/>
    <w:numStyleLink w:val="slovnpodklad"/>
  </w:abstractNum>
  <w:abstractNum w:abstractNumId="24" w15:restartNumberingAfterBreak="0">
    <w:nsid w:val="6AA0417B"/>
    <w:multiLevelType w:val="multilevel"/>
    <w:tmpl w:val="31948B24"/>
    <w:numStyleLink w:val="slovnpodklad"/>
  </w:abstractNum>
  <w:abstractNum w:abstractNumId="25" w15:restartNumberingAfterBreak="0">
    <w:nsid w:val="6E05117F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720B673C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3137B3B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75D06BBF"/>
    <w:multiLevelType w:val="hybridMultilevel"/>
    <w:tmpl w:val="239A1172"/>
    <w:lvl w:ilvl="0" w:tplc="A5D69722">
      <w:start w:val="1"/>
      <w:numFmt w:val="bullet"/>
      <w:pStyle w:val="odrky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7110E30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7"/>
  </w:num>
  <w:num w:numId="2">
    <w:abstractNumId w:val="28"/>
  </w:num>
  <w:num w:numId="3">
    <w:abstractNumId w:val="20"/>
  </w:num>
  <w:num w:numId="4">
    <w:abstractNumId w:val="10"/>
  </w:num>
  <w:num w:numId="5">
    <w:abstractNumId w:val="16"/>
  </w:num>
  <w:num w:numId="6">
    <w:abstractNumId w:val="29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6"/>
  </w:num>
  <w:num w:numId="18">
    <w:abstractNumId w:val="22"/>
  </w:num>
  <w:num w:numId="19">
    <w:abstractNumId w:val="25"/>
  </w:num>
  <w:num w:numId="20">
    <w:abstractNumId w:val="18"/>
  </w:num>
  <w:num w:numId="21">
    <w:abstractNumId w:val="21"/>
  </w:num>
  <w:num w:numId="22">
    <w:abstractNumId w:val="17"/>
  </w:num>
  <w:num w:numId="23">
    <w:abstractNumId w:val="12"/>
  </w:num>
  <w:num w:numId="24">
    <w:abstractNumId w:val="13"/>
  </w:num>
  <w:num w:numId="25">
    <w:abstractNumId w:val="14"/>
  </w:num>
  <w:num w:numId="26">
    <w:abstractNumId w:val="19"/>
  </w:num>
  <w:num w:numId="27">
    <w:abstractNumId w:val="15"/>
  </w:num>
  <w:num w:numId="28">
    <w:abstractNumId w:val="24"/>
  </w:num>
  <w:num w:numId="29">
    <w:abstractNumId w:val="23"/>
  </w:num>
  <w:num w:numId="3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aleš Michal">
    <w15:presenceInfo w15:providerId="AD" w15:userId="S-1-5-21-240127028-979645192-923749875-5540"/>
  </w15:person>
  <w15:person w15:author="Valeš Michal">
    <w15:presenceInfo w15:providerId="AD" w15:userId="S-1-5-21-2994234194-3785858979-1872738908-18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oNotTrackMoves/>
  <w:doNotTrackFormatting/>
  <w:defaultTabStop w:val="567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6BF9"/>
    <w:rsid w:val="00064486"/>
    <w:rsid w:val="00087F1D"/>
    <w:rsid w:val="000D277B"/>
    <w:rsid w:val="00117D51"/>
    <w:rsid w:val="00157797"/>
    <w:rsid w:val="00162582"/>
    <w:rsid w:val="00197033"/>
    <w:rsid w:val="001B1B24"/>
    <w:rsid w:val="001C2D7A"/>
    <w:rsid w:val="001E7050"/>
    <w:rsid w:val="00210B1C"/>
    <w:rsid w:val="0022772F"/>
    <w:rsid w:val="00243EB9"/>
    <w:rsid w:val="002568DA"/>
    <w:rsid w:val="00275979"/>
    <w:rsid w:val="00280AEA"/>
    <w:rsid w:val="002B1EC9"/>
    <w:rsid w:val="00316FE5"/>
    <w:rsid w:val="00331808"/>
    <w:rsid w:val="003319E9"/>
    <w:rsid w:val="0033773F"/>
    <w:rsid w:val="00346C22"/>
    <w:rsid w:val="00391BC8"/>
    <w:rsid w:val="003C0460"/>
    <w:rsid w:val="003C6DD4"/>
    <w:rsid w:val="003E6BF9"/>
    <w:rsid w:val="00405FCB"/>
    <w:rsid w:val="00413F2B"/>
    <w:rsid w:val="004801A4"/>
    <w:rsid w:val="00484162"/>
    <w:rsid w:val="004A5D9C"/>
    <w:rsid w:val="004C6A47"/>
    <w:rsid w:val="004D479A"/>
    <w:rsid w:val="004E14E7"/>
    <w:rsid w:val="004E4E6F"/>
    <w:rsid w:val="00524ACE"/>
    <w:rsid w:val="00525EAB"/>
    <w:rsid w:val="00543BC8"/>
    <w:rsid w:val="005A137A"/>
    <w:rsid w:val="005A2D12"/>
    <w:rsid w:val="005B5202"/>
    <w:rsid w:val="005F7FC0"/>
    <w:rsid w:val="00602EE8"/>
    <w:rsid w:val="00623E58"/>
    <w:rsid w:val="00655D7A"/>
    <w:rsid w:val="0068480F"/>
    <w:rsid w:val="00696A7A"/>
    <w:rsid w:val="006F0A26"/>
    <w:rsid w:val="006F67D5"/>
    <w:rsid w:val="006F78E1"/>
    <w:rsid w:val="00705EE1"/>
    <w:rsid w:val="007224AD"/>
    <w:rsid w:val="0077052D"/>
    <w:rsid w:val="007D0A7E"/>
    <w:rsid w:val="007E5EF1"/>
    <w:rsid w:val="007F0F9B"/>
    <w:rsid w:val="007F2236"/>
    <w:rsid w:val="00826BA7"/>
    <w:rsid w:val="008733F3"/>
    <w:rsid w:val="009144DE"/>
    <w:rsid w:val="009533C8"/>
    <w:rsid w:val="009A1D58"/>
    <w:rsid w:val="009A24F8"/>
    <w:rsid w:val="009A7721"/>
    <w:rsid w:val="009C1F2B"/>
    <w:rsid w:val="00A032B1"/>
    <w:rsid w:val="00A35372"/>
    <w:rsid w:val="00A57F41"/>
    <w:rsid w:val="00A91DC7"/>
    <w:rsid w:val="00AD19BC"/>
    <w:rsid w:val="00B0407C"/>
    <w:rsid w:val="00B13469"/>
    <w:rsid w:val="00B1400C"/>
    <w:rsid w:val="00B2096D"/>
    <w:rsid w:val="00B20BB7"/>
    <w:rsid w:val="00B42D4F"/>
    <w:rsid w:val="00B51E9E"/>
    <w:rsid w:val="00BB1EE2"/>
    <w:rsid w:val="00BC0343"/>
    <w:rsid w:val="00BD759D"/>
    <w:rsid w:val="00BE3152"/>
    <w:rsid w:val="00C07A62"/>
    <w:rsid w:val="00C21AF2"/>
    <w:rsid w:val="00C233FB"/>
    <w:rsid w:val="00C62F2C"/>
    <w:rsid w:val="00C67EB3"/>
    <w:rsid w:val="00C73CC6"/>
    <w:rsid w:val="00C9153E"/>
    <w:rsid w:val="00CA12BD"/>
    <w:rsid w:val="00CB3C17"/>
    <w:rsid w:val="00CC655C"/>
    <w:rsid w:val="00D128D6"/>
    <w:rsid w:val="00D24B1B"/>
    <w:rsid w:val="00D268B0"/>
    <w:rsid w:val="00D4204F"/>
    <w:rsid w:val="00D43C79"/>
    <w:rsid w:val="00D61231"/>
    <w:rsid w:val="00D619BD"/>
    <w:rsid w:val="00DD4745"/>
    <w:rsid w:val="00E350E6"/>
    <w:rsid w:val="00E521ED"/>
    <w:rsid w:val="00E70C93"/>
    <w:rsid w:val="00E72772"/>
    <w:rsid w:val="00E9060C"/>
    <w:rsid w:val="00EA0A2E"/>
    <w:rsid w:val="00EA7B2B"/>
    <w:rsid w:val="00EC4B20"/>
    <w:rsid w:val="00ED4EBA"/>
    <w:rsid w:val="00EF7D20"/>
    <w:rsid w:val="00F53DAF"/>
    <w:rsid w:val="00F67ABB"/>
    <w:rsid w:val="00F717BB"/>
    <w:rsid w:val="00F97C22"/>
    <w:rsid w:val="00FA5B6E"/>
    <w:rsid w:val="00FE529A"/>
    <w:rsid w:val="00FF451F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D4EE7B"/>
  <w15:docId w15:val="{92785BC7-9473-424D-88DE-413F44C27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19BD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316FE5"/>
    <w:pPr>
      <w:keepNext/>
      <w:ind w:left="113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BE3152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BE3152"/>
    <w:pPr>
      <w:keepNext/>
      <w:spacing w:before="240" w:after="60"/>
      <w:outlineLvl w:val="2"/>
    </w:pPr>
    <w:rPr>
      <w:rFonts w:ascii="Arial" w:hAnsi="Arial" w:cs="Arial"/>
      <w:b/>
      <w:bCs/>
      <w:i/>
      <w:i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sid w:val="00BE3152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9"/>
    <w:rsid w:val="00BE3152"/>
    <w:rPr>
      <w:rFonts w:ascii="Arial" w:hAnsi="Arial" w:cs="Arial"/>
      <w:b/>
      <w:bCs/>
      <w:i/>
      <w:iCs/>
      <w:sz w:val="24"/>
      <w:szCs w:val="22"/>
    </w:rPr>
  </w:style>
  <w:style w:type="paragraph" w:customStyle="1" w:styleId="odrky">
    <w:name w:val="odrážky"/>
    <w:uiPriority w:val="99"/>
    <w:rsid w:val="00EA7B2B"/>
    <w:pPr>
      <w:numPr>
        <w:numId w:val="2"/>
      </w:numPr>
    </w:pPr>
    <w:rPr>
      <w:sz w:val="24"/>
      <w:szCs w:val="24"/>
    </w:rPr>
  </w:style>
  <w:style w:type="paragraph" w:customStyle="1" w:styleId="NZVYKODYOBC">
    <w:name w:val="NÁZVY_KODY_OBCÍ"/>
    <w:basedOn w:val="Normln"/>
    <w:autoRedefine/>
    <w:uiPriority w:val="99"/>
    <w:rsid w:val="00BE3152"/>
    <w:pPr>
      <w:keepNext/>
      <w:pageBreakBefore/>
      <w:jc w:val="center"/>
    </w:pPr>
    <w:rPr>
      <w:rFonts w:ascii="Arial" w:hAnsi="Arial" w:cs="Arial"/>
      <w:sz w:val="18"/>
      <w:szCs w:val="20"/>
    </w:rPr>
  </w:style>
  <w:style w:type="paragraph" w:customStyle="1" w:styleId="KODYOBC">
    <w:name w:val="KODY_OBCÍ"/>
    <w:basedOn w:val="Normln"/>
    <w:autoRedefine/>
    <w:uiPriority w:val="99"/>
    <w:rsid w:val="00D4204F"/>
    <w:rPr>
      <w:rFonts w:ascii="Arial" w:hAnsi="Arial" w:cs="Arial"/>
      <w:sz w:val="20"/>
      <w:szCs w:val="20"/>
    </w:rPr>
  </w:style>
  <w:style w:type="table" w:customStyle="1" w:styleId="tabulkaobyv">
    <w:name w:val="tabulka_obyv"/>
    <w:uiPriority w:val="99"/>
    <w:rsid w:val="003318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autoRedefine/>
    <w:uiPriority w:val="99"/>
    <w:rsid w:val="005B5202"/>
    <w:pPr>
      <w:pBdr>
        <w:bottom w:val="single" w:sz="4" w:space="1" w:color="auto"/>
      </w:pBdr>
      <w:tabs>
        <w:tab w:val="right" w:pos="8789"/>
      </w:tabs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autoRedefine/>
    <w:uiPriority w:val="99"/>
    <w:rsid w:val="00BE3152"/>
    <w:pPr>
      <w:pBdr>
        <w:top w:val="single" w:sz="4" w:space="1" w:color="auto"/>
      </w:pBdr>
      <w:tabs>
        <w:tab w:val="center" w:pos="4253"/>
        <w:tab w:val="right" w:pos="9071"/>
      </w:tabs>
    </w:pPr>
    <w:rPr>
      <w:rFonts w:ascii="Arial" w:hAnsi="Arial" w:cs="Arial"/>
      <w:sz w:val="18"/>
      <w:szCs w:val="20"/>
    </w:rPr>
  </w:style>
  <w:style w:type="character" w:customStyle="1" w:styleId="ZpatChar">
    <w:name w:val="Zápatí Char"/>
    <w:link w:val="Zpat"/>
    <w:uiPriority w:val="99"/>
    <w:locked/>
    <w:rsid w:val="00BE3152"/>
    <w:rPr>
      <w:rFonts w:ascii="Arial" w:hAnsi="Arial" w:cs="Arial"/>
      <w:sz w:val="18"/>
    </w:rPr>
  </w:style>
  <w:style w:type="table" w:styleId="Mkatabulky">
    <w:name w:val="Table Grid"/>
    <w:basedOn w:val="Normlntabulka"/>
    <w:uiPriority w:val="99"/>
    <w:rsid w:val="00B51E9E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rsid w:val="00B51E9E"/>
  </w:style>
  <w:style w:type="numbering" w:customStyle="1" w:styleId="slovnpodklad">
    <w:name w:val="číslování podkladů"/>
    <w:pPr>
      <w:numPr>
        <w:numId w:val="2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3F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13F2B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8733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33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33F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33F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733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701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Stručná charakteristika řešeného území</vt:lpstr>
    </vt:vector>
  </TitlesOfParts>
  <Company>Centroprojekt Zlín a.s.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Stručná charakteristika řešeného území</dc:title>
  <dc:subject/>
  <dc:creator>Jiří Bečica</dc:creator>
  <cp:keywords/>
  <dc:description/>
  <cp:lastModifiedBy>Valeš Michal</cp:lastModifiedBy>
  <cp:revision>18</cp:revision>
  <cp:lastPrinted>2016-12-14T14:08:00Z</cp:lastPrinted>
  <dcterms:created xsi:type="dcterms:W3CDTF">2016-12-14T14:08:00Z</dcterms:created>
  <dcterms:modified xsi:type="dcterms:W3CDTF">2021-07-01T11:45:00Z</dcterms:modified>
</cp:coreProperties>
</file>