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30948" w14:textId="77777777" w:rsidR="00D95055" w:rsidRPr="00FD7EC0" w:rsidRDefault="00285EBB" w:rsidP="00B9348F">
      <w:pPr>
        <w:autoSpaceDE w:val="0"/>
        <w:autoSpaceDN w:val="0"/>
        <w:adjustRightInd w:val="0"/>
        <w:spacing w:after="240" w:line="240" w:lineRule="auto"/>
        <w:rPr>
          <w:rFonts w:cs="FrutigerCE-Light"/>
          <w:b/>
          <w:caps/>
          <w:sz w:val="24"/>
          <w:szCs w:val="24"/>
          <w:u w:val="single"/>
        </w:rPr>
      </w:pPr>
      <w:r>
        <w:rPr>
          <w:rFonts w:cs="FrutigerCE-Light"/>
          <w:b/>
          <w:caps/>
          <w:sz w:val="24"/>
          <w:szCs w:val="24"/>
          <w:u w:val="single"/>
        </w:rPr>
        <w:t>SPECIFIKACE K</w:t>
      </w:r>
      <w:r w:rsidR="00212897">
        <w:rPr>
          <w:rFonts w:cs="FrutigerCE-Light"/>
          <w:b/>
          <w:caps/>
          <w:sz w:val="24"/>
          <w:szCs w:val="24"/>
          <w:u w:val="single"/>
        </w:rPr>
        <w:t xml:space="preserve"> </w:t>
      </w:r>
      <w:r w:rsidR="00FD7EC0" w:rsidRPr="00FD7EC0">
        <w:rPr>
          <w:rFonts w:cs="FrutigerCE-Light"/>
          <w:b/>
          <w:caps/>
          <w:sz w:val="24"/>
          <w:szCs w:val="24"/>
          <w:u w:val="single"/>
        </w:rPr>
        <w:t xml:space="preserve">pojištění strojního </w:t>
      </w:r>
      <w:r w:rsidR="00D95055" w:rsidRPr="00FD7EC0">
        <w:rPr>
          <w:rFonts w:cs="FrutigerCE-Light"/>
          <w:b/>
          <w:caps/>
          <w:sz w:val="24"/>
          <w:szCs w:val="24"/>
          <w:u w:val="single"/>
        </w:rPr>
        <w:t xml:space="preserve">PŘERUŠENÍ </w:t>
      </w:r>
      <w:r w:rsidR="00FD7EC0" w:rsidRPr="00FD7EC0">
        <w:rPr>
          <w:rFonts w:cs="FrutigerCE-Light"/>
          <w:b/>
          <w:caps/>
          <w:sz w:val="24"/>
          <w:szCs w:val="24"/>
          <w:u w:val="single"/>
        </w:rPr>
        <w:t xml:space="preserve">nebo omezení </w:t>
      </w:r>
      <w:r w:rsidR="00D95055" w:rsidRPr="00FD7EC0">
        <w:rPr>
          <w:rFonts w:cs="FrutigerCE-Light"/>
          <w:b/>
          <w:caps/>
          <w:sz w:val="24"/>
          <w:szCs w:val="24"/>
          <w:u w:val="single"/>
        </w:rPr>
        <w:t>PROVOZU</w:t>
      </w:r>
    </w:p>
    <w:p w14:paraId="6F67D2D0" w14:textId="13FA4B41" w:rsidR="007967CC" w:rsidRDefault="00697D22" w:rsidP="00697D22">
      <w:p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Předmětem pojištění je finanční ztráta způsobená přerušením provozu z důvodu </w:t>
      </w:r>
      <w:r w:rsidR="007967CC">
        <w:rPr>
          <w:rFonts w:cs="FrutigerCE-Light"/>
          <w:sz w:val="16"/>
          <w:szCs w:val="16"/>
        </w:rPr>
        <w:t>věcné</w:t>
      </w:r>
      <w:r>
        <w:rPr>
          <w:rFonts w:cs="FrutigerCE-Light"/>
          <w:sz w:val="16"/>
          <w:szCs w:val="16"/>
        </w:rPr>
        <w:t xml:space="preserve"> škody na pojištěném majetku, </w:t>
      </w:r>
      <w:r w:rsidR="007967CC">
        <w:rPr>
          <w:rFonts w:cs="FrutigerCE-Light"/>
          <w:sz w:val="16"/>
          <w:szCs w:val="16"/>
        </w:rPr>
        <w:t>která vylučuje nebo omezuje další provoz</w:t>
      </w:r>
      <w:r w:rsidR="006079F3">
        <w:rPr>
          <w:rFonts w:cs="FrutigerCE-Light"/>
          <w:sz w:val="16"/>
          <w:szCs w:val="16"/>
        </w:rPr>
        <w:t>.</w:t>
      </w:r>
      <w:r w:rsidR="007967CC">
        <w:rPr>
          <w:rFonts w:cs="FrutigerCE-Light"/>
          <w:sz w:val="16"/>
          <w:szCs w:val="16"/>
        </w:rPr>
        <w:t xml:space="preserve"> </w:t>
      </w:r>
      <w:r w:rsidR="006079F3">
        <w:rPr>
          <w:rFonts w:cs="FrutigerCE-Light"/>
          <w:sz w:val="16"/>
          <w:szCs w:val="16"/>
        </w:rPr>
        <w:t xml:space="preserve">Za věcnou škodu se v tomto případě považuje škoda, která je likvidní </w:t>
      </w:r>
      <w:r>
        <w:rPr>
          <w:rFonts w:cs="FrutigerCE-Light"/>
          <w:sz w:val="16"/>
          <w:szCs w:val="16"/>
        </w:rPr>
        <w:t>pojistnou událostí ze strojního pojištění dle této pojistné smlouvy</w:t>
      </w:r>
      <w:r w:rsidR="006079F3">
        <w:rPr>
          <w:rFonts w:cs="FrutigerCE-Light"/>
          <w:sz w:val="16"/>
          <w:szCs w:val="16"/>
        </w:rPr>
        <w:t xml:space="preserve">, a to bez ohledu na skutečnost, zda došlo k výplatě pojistného plnění, např. v souvislosti s výší sjednané </w:t>
      </w:r>
      <w:r w:rsidR="0072113E">
        <w:rPr>
          <w:rFonts w:cs="FrutigerCE-Light"/>
          <w:sz w:val="16"/>
          <w:szCs w:val="16"/>
        </w:rPr>
        <w:t>spoluúčasti</w:t>
      </w:r>
      <w:r w:rsidR="006079F3">
        <w:rPr>
          <w:rFonts w:cs="FrutigerCE-Light"/>
          <w:sz w:val="16"/>
          <w:szCs w:val="16"/>
        </w:rPr>
        <w:t xml:space="preserve"> apod</w:t>
      </w:r>
      <w:r>
        <w:rPr>
          <w:rFonts w:cs="FrutigerCE-Light"/>
          <w:sz w:val="16"/>
          <w:szCs w:val="16"/>
        </w:rPr>
        <w:t xml:space="preserve">. </w:t>
      </w:r>
    </w:p>
    <w:p w14:paraId="7D0F7696" w14:textId="77777777" w:rsidR="00697D22" w:rsidRDefault="00697D22" w:rsidP="007967CC">
      <w:pPr>
        <w:autoSpaceDE w:val="0"/>
        <w:autoSpaceDN w:val="0"/>
        <w:adjustRightInd w:val="0"/>
        <w:spacing w:before="240" w:after="60" w:line="240" w:lineRule="auto"/>
        <w:jc w:val="both"/>
        <w:rPr>
          <w:rFonts w:cs="FrutigerCE-Light"/>
          <w:sz w:val="16"/>
          <w:szCs w:val="16"/>
        </w:rPr>
      </w:pPr>
      <w:r w:rsidRPr="003A2E18">
        <w:rPr>
          <w:rFonts w:cs="FrutigerCE-Light"/>
          <w:sz w:val="16"/>
          <w:szCs w:val="16"/>
          <w:u w:val="single"/>
        </w:rPr>
        <w:t>Finanční ztrátou</w:t>
      </w:r>
      <w:r>
        <w:rPr>
          <w:rFonts w:cs="FrutigerCE-Light"/>
          <w:sz w:val="16"/>
          <w:szCs w:val="16"/>
        </w:rPr>
        <w:t xml:space="preserve"> se pro potřeby tohoto pojištění rozumí:</w:t>
      </w:r>
    </w:p>
    <w:p w14:paraId="5545509A" w14:textId="77777777" w:rsidR="00D555F5" w:rsidRDefault="00697D22" w:rsidP="00D555F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D555F5">
        <w:rPr>
          <w:rFonts w:cs="FrutigerCE-Light"/>
          <w:sz w:val="16"/>
          <w:szCs w:val="16"/>
        </w:rPr>
        <w:t>Ušlý zisk z výrobní a obchodní činnosti, kterého by pojištěný jinak dosáhl za dobu přerušení či omezení provozu, nejdéle však za uvedenou dobu ručení.</w:t>
      </w:r>
      <w:r w:rsidR="005F2036" w:rsidRPr="00D555F5">
        <w:rPr>
          <w:rFonts w:cs="FrutigerCE-Light"/>
          <w:sz w:val="16"/>
          <w:szCs w:val="16"/>
        </w:rPr>
        <w:t xml:space="preserve"> </w:t>
      </w:r>
      <w:r w:rsidR="008B215E">
        <w:rPr>
          <w:rFonts w:cs="FrutigerCE-Light"/>
          <w:sz w:val="16"/>
          <w:szCs w:val="16"/>
        </w:rPr>
        <w:t>Za </w:t>
      </w:r>
      <w:r w:rsidR="00D555F5">
        <w:rPr>
          <w:rFonts w:cs="FrutigerCE-Light"/>
          <w:sz w:val="16"/>
          <w:szCs w:val="16"/>
        </w:rPr>
        <w:t>součást zisku se považuje i podpora při realizaci výroby či obchodu dle platných právních předpisů (např. podpora obnovitelných zdrojů energie)</w:t>
      </w:r>
      <w:r w:rsidR="0076097D">
        <w:rPr>
          <w:rFonts w:cs="FrutigerCE-Light"/>
          <w:sz w:val="16"/>
          <w:szCs w:val="16"/>
        </w:rPr>
        <w:t>,</w:t>
      </w:r>
      <w:r w:rsidR="00D555F5">
        <w:rPr>
          <w:rFonts w:cs="FrutigerCE-Light"/>
          <w:sz w:val="16"/>
          <w:szCs w:val="16"/>
        </w:rPr>
        <w:t xml:space="preserve"> a to v rozsahu v jakém by měl pojištěný na tyto nárok za dobu přerušení či omezení provozu, nejdéle však za uvedenou dobu ručení.</w:t>
      </w:r>
    </w:p>
    <w:p w14:paraId="5F320460" w14:textId="77777777" w:rsidR="00697D22" w:rsidRPr="00D555F5" w:rsidRDefault="00697D22" w:rsidP="00697D2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D555F5">
        <w:rPr>
          <w:rFonts w:cs="FrutigerCE-Light"/>
          <w:sz w:val="16"/>
          <w:szCs w:val="16"/>
        </w:rPr>
        <w:t>Fixní náklady, které musí pojištěný vynakládat během doby trvání přerušení či omezení provozu, nejdéle však za uvedenou dobu ručení.</w:t>
      </w:r>
    </w:p>
    <w:p w14:paraId="1CDECE50" w14:textId="77777777" w:rsidR="00697D22" w:rsidRDefault="00697D22" w:rsidP="007967CC">
      <w:pPr>
        <w:autoSpaceDE w:val="0"/>
        <w:autoSpaceDN w:val="0"/>
        <w:adjustRightInd w:val="0"/>
        <w:spacing w:before="240"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V pojištění nemusí být zahrnuta náhrada za: </w:t>
      </w:r>
    </w:p>
    <w:p w14:paraId="2A9D9B12" w14:textId="37C112EC" w:rsidR="00697D22" w:rsidRDefault="00697D22" w:rsidP="00697D2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 w:rsidRPr="00461986">
        <w:rPr>
          <w:rFonts w:cs="FrutigerCE-Light"/>
          <w:sz w:val="16"/>
          <w:szCs w:val="16"/>
        </w:rPr>
        <w:t>náklady, které během přerušení nebo omezení provozu nenabíhají</w:t>
      </w:r>
      <w:r>
        <w:rPr>
          <w:rFonts w:cs="FrutigerCE-Light"/>
          <w:sz w:val="16"/>
          <w:szCs w:val="16"/>
        </w:rPr>
        <w:t xml:space="preserve"> (tj. výdaje za materiál, energie, odebírané zboží a </w:t>
      </w:r>
      <w:r w:rsidR="0072113E">
        <w:rPr>
          <w:rFonts w:cs="FrutigerCE-Light"/>
          <w:sz w:val="16"/>
          <w:szCs w:val="16"/>
        </w:rPr>
        <w:t>služby</w:t>
      </w:r>
      <w:r>
        <w:rPr>
          <w:rFonts w:cs="FrutigerCE-Light"/>
          <w:sz w:val="16"/>
          <w:szCs w:val="16"/>
        </w:rPr>
        <w:t xml:space="preserve"> apod.)</w:t>
      </w:r>
      <w:r w:rsidRPr="00461986">
        <w:rPr>
          <w:rFonts w:cs="FrutigerCE-Light"/>
          <w:sz w:val="16"/>
          <w:szCs w:val="16"/>
        </w:rPr>
        <w:t>, pokud se nejedná o výdaje na udržování provozu</w:t>
      </w:r>
      <w:r w:rsidR="0076097D">
        <w:rPr>
          <w:rFonts w:cs="FrutigerCE-Light"/>
          <w:sz w:val="16"/>
          <w:szCs w:val="16"/>
          <w:lang w:val="en-US"/>
        </w:rPr>
        <w:t>;</w:t>
      </w:r>
    </w:p>
    <w:p w14:paraId="7B52CA5E" w14:textId="77777777" w:rsidR="00697D22" w:rsidRPr="00461986" w:rsidRDefault="00697D22" w:rsidP="00697D2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variabilní náklady (tj. odvodové a daňové povinnosti, vývozní cla, pojistné a poplatky závislé na obratu)</w:t>
      </w:r>
      <w:r w:rsidR="0076097D">
        <w:rPr>
          <w:rFonts w:cs="FrutigerCE-Light"/>
          <w:sz w:val="16"/>
          <w:szCs w:val="16"/>
        </w:rPr>
        <w:t>;</w:t>
      </w:r>
    </w:p>
    <w:p w14:paraId="322A6745" w14:textId="77777777" w:rsidR="00697D22" w:rsidRPr="00923D94" w:rsidRDefault="00697D22" w:rsidP="00697D2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 w:rsidRPr="00923D94">
        <w:rPr>
          <w:rFonts w:cs="FrutigerCE-Light"/>
          <w:sz w:val="16"/>
          <w:szCs w:val="16"/>
        </w:rPr>
        <w:t>splátky úvěrů, zisky a náklady, které nesouvisejí s poškozeným provozem</w:t>
      </w:r>
      <w:r w:rsidR="0076097D">
        <w:rPr>
          <w:rFonts w:cs="FrutigerCE-Light"/>
          <w:sz w:val="16"/>
          <w:szCs w:val="16"/>
        </w:rPr>
        <w:t>;</w:t>
      </w:r>
    </w:p>
    <w:p w14:paraId="1FC883EE" w14:textId="77777777" w:rsidR="00697D22" w:rsidRDefault="0076097D" w:rsidP="00697D2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finanční sankce všeho druhu.</w:t>
      </w:r>
    </w:p>
    <w:p w14:paraId="6A7A0E56" w14:textId="77777777" w:rsidR="00880571" w:rsidRDefault="00923D94" w:rsidP="00923D94">
      <w:pPr>
        <w:pStyle w:val="Zkladntext2"/>
        <w:spacing w:before="240"/>
        <w:jc w:val="both"/>
        <w:rPr>
          <w:rFonts w:asciiTheme="minorHAnsi" w:hAnsiTheme="minorHAnsi"/>
          <w:bCs/>
          <w:spacing w:val="-2"/>
          <w:sz w:val="16"/>
          <w:szCs w:val="16"/>
        </w:rPr>
      </w:pPr>
      <w:r w:rsidRPr="007A703F">
        <w:rPr>
          <w:rFonts w:asciiTheme="minorHAnsi" w:hAnsiTheme="minorHAnsi"/>
          <w:bCs/>
          <w:spacing w:val="-2"/>
          <w:sz w:val="16"/>
          <w:szCs w:val="16"/>
        </w:rPr>
        <w:t>Ujednává se, že během plánované technické odstávky MVE dlouhodobějšího charakteru (tj. odstávky trvající déle než 1 měsíc) se pojištění přerušení nebo omezení provozu a pojištění strojního přerušení provozu na dobu této odstávky přerušuje. Pojistník je povinen nahlásit dobu technické odstávky MVE pojistiteli, pojištění se přerušuje nejdříve ode dne následujícího po dni nahlášení odstávky pojistiteli</w:t>
      </w:r>
      <w:r>
        <w:rPr>
          <w:rFonts w:asciiTheme="minorHAnsi" w:hAnsiTheme="minorHAnsi"/>
          <w:bCs/>
          <w:spacing w:val="-2"/>
          <w:sz w:val="16"/>
          <w:szCs w:val="16"/>
        </w:rPr>
        <w:t xml:space="preserve"> a přerušení se ukončuje nejdříve ode dne následujícího po dni nahlášení ukončení odstávky</w:t>
      </w:r>
      <w:r w:rsidRPr="007A703F">
        <w:rPr>
          <w:rFonts w:asciiTheme="minorHAnsi" w:hAnsiTheme="minorHAnsi"/>
          <w:bCs/>
          <w:spacing w:val="-2"/>
          <w:sz w:val="16"/>
          <w:szCs w:val="16"/>
        </w:rPr>
        <w:t xml:space="preserve">. </w:t>
      </w:r>
      <w:r>
        <w:rPr>
          <w:rFonts w:asciiTheme="minorHAnsi" w:hAnsiTheme="minorHAnsi"/>
          <w:bCs/>
          <w:spacing w:val="-2"/>
          <w:sz w:val="16"/>
          <w:szCs w:val="16"/>
        </w:rPr>
        <w:t xml:space="preserve">Za dobu přerušení nebude pojistníkovi účtováno pojistné. </w:t>
      </w:r>
    </w:p>
    <w:p w14:paraId="6784E104" w14:textId="77777777" w:rsidR="00923D94" w:rsidRPr="007A703F" w:rsidRDefault="00923D94" w:rsidP="00880571">
      <w:pPr>
        <w:pStyle w:val="Zkladntext2"/>
        <w:jc w:val="both"/>
        <w:rPr>
          <w:rFonts w:asciiTheme="minorHAnsi" w:hAnsiTheme="minorHAnsi"/>
          <w:bCs/>
          <w:spacing w:val="-2"/>
          <w:sz w:val="16"/>
          <w:szCs w:val="16"/>
        </w:rPr>
      </w:pPr>
      <w:r>
        <w:rPr>
          <w:rFonts w:asciiTheme="minorHAnsi" w:hAnsiTheme="minorHAnsi"/>
          <w:bCs/>
          <w:spacing w:val="-2"/>
          <w:sz w:val="16"/>
          <w:szCs w:val="16"/>
        </w:rPr>
        <w:t>Nejpozději k</w:t>
      </w:r>
      <w:r w:rsidRPr="007A703F">
        <w:rPr>
          <w:rFonts w:asciiTheme="minorHAnsi" w:hAnsiTheme="minorHAnsi"/>
          <w:bCs/>
          <w:spacing w:val="-2"/>
          <w:sz w:val="16"/>
          <w:szCs w:val="16"/>
        </w:rPr>
        <w:t> 31. 12. bude provedeno vyúčtování pojistného za dobu přerušení pojištění za technické odstávky</w:t>
      </w:r>
      <w:r>
        <w:rPr>
          <w:rFonts w:asciiTheme="minorHAnsi" w:hAnsiTheme="minorHAnsi"/>
          <w:bCs/>
          <w:spacing w:val="-2"/>
          <w:sz w:val="16"/>
          <w:szCs w:val="16"/>
        </w:rPr>
        <w:t>,</w:t>
      </w:r>
      <w:r w:rsidRPr="007A703F">
        <w:rPr>
          <w:rFonts w:asciiTheme="minorHAnsi" w:hAnsiTheme="minorHAnsi"/>
          <w:bCs/>
          <w:spacing w:val="-2"/>
          <w:sz w:val="16"/>
          <w:szCs w:val="16"/>
        </w:rPr>
        <w:t xml:space="preserve"> </w:t>
      </w:r>
      <w:r>
        <w:rPr>
          <w:rFonts w:asciiTheme="minorHAnsi" w:hAnsiTheme="minorHAnsi"/>
          <w:bCs/>
          <w:spacing w:val="-2"/>
          <w:sz w:val="16"/>
          <w:szCs w:val="16"/>
        </w:rPr>
        <w:t xml:space="preserve">které byly </w:t>
      </w:r>
      <w:r w:rsidRPr="007A703F">
        <w:rPr>
          <w:rFonts w:asciiTheme="minorHAnsi" w:hAnsiTheme="minorHAnsi"/>
          <w:bCs/>
          <w:spacing w:val="-2"/>
          <w:sz w:val="16"/>
          <w:szCs w:val="16"/>
        </w:rPr>
        <w:t xml:space="preserve">v průběhu </w:t>
      </w:r>
      <w:r>
        <w:rPr>
          <w:rFonts w:asciiTheme="minorHAnsi" w:hAnsiTheme="minorHAnsi"/>
          <w:bCs/>
          <w:spacing w:val="-2"/>
          <w:sz w:val="16"/>
          <w:szCs w:val="16"/>
        </w:rPr>
        <w:t>předchozího období</w:t>
      </w:r>
      <w:r w:rsidRPr="007A703F">
        <w:rPr>
          <w:rFonts w:asciiTheme="minorHAnsi" w:hAnsiTheme="minorHAnsi"/>
          <w:bCs/>
          <w:spacing w:val="-2"/>
          <w:sz w:val="16"/>
          <w:szCs w:val="16"/>
        </w:rPr>
        <w:t xml:space="preserve"> nahlášen</w:t>
      </w:r>
      <w:r>
        <w:rPr>
          <w:rFonts w:asciiTheme="minorHAnsi" w:hAnsiTheme="minorHAnsi"/>
          <w:bCs/>
          <w:spacing w:val="-2"/>
          <w:sz w:val="16"/>
          <w:szCs w:val="16"/>
        </w:rPr>
        <w:t>y</w:t>
      </w:r>
      <w:r w:rsidRPr="007A703F">
        <w:rPr>
          <w:rFonts w:asciiTheme="minorHAnsi" w:hAnsiTheme="minorHAnsi"/>
          <w:bCs/>
          <w:spacing w:val="-2"/>
          <w:sz w:val="16"/>
          <w:szCs w:val="16"/>
        </w:rPr>
        <w:t>.</w:t>
      </w:r>
      <w:r>
        <w:rPr>
          <w:rFonts w:asciiTheme="minorHAnsi" w:hAnsiTheme="minorHAnsi"/>
          <w:bCs/>
          <w:spacing w:val="-2"/>
          <w:sz w:val="16"/>
          <w:szCs w:val="16"/>
        </w:rPr>
        <w:t xml:space="preserve"> Případný přeplatek bude promítnut do předpisu pojistného pro další rok, případně bude vrácen na účet pojistníka.</w:t>
      </w:r>
    </w:p>
    <w:p w14:paraId="6FB9463E" w14:textId="77777777" w:rsidR="00923D94" w:rsidRDefault="00923D94" w:rsidP="00D95055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</w:p>
    <w:p w14:paraId="099B61F9" w14:textId="77777777" w:rsidR="00D95055" w:rsidRPr="007054A1" w:rsidRDefault="00D95055" w:rsidP="00D95055">
      <w:pPr>
        <w:rPr>
          <w:b/>
          <w:sz w:val="16"/>
          <w:szCs w:val="16"/>
        </w:rPr>
      </w:pPr>
      <w:r w:rsidRPr="007054A1">
        <w:rPr>
          <w:b/>
          <w:sz w:val="16"/>
          <w:szCs w:val="16"/>
        </w:rPr>
        <w:t xml:space="preserve">Přehled </w:t>
      </w:r>
      <w:r w:rsidR="00E575B0">
        <w:rPr>
          <w:b/>
          <w:sz w:val="16"/>
          <w:szCs w:val="16"/>
        </w:rPr>
        <w:t>pojistného plnění ze strojního přerušení provozu</w:t>
      </w:r>
    </w:p>
    <w:tbl>
      <w:tblPr>
        <w:tblW w:w="8631" w:type="dxa"/>
        <w:tblInd w:w="42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9"/>
        <w:gridCol w:w="3544"/>
        <w:gridCol w:w="3028"/>
      </w:tblGrid>
      <w:tr w:rsidR="00D95055" w:rsidRPr="004C0A2F" w14:paraId="151DAB55" w14:textId="77777777" w:rsidTr="00706DC1">
        <w:trPr>
          <w:trHeight w:val="284"/>
        </w:trPr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290A47FA" w14:textId="77777777"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781658" w14:textId="77777777"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Počet pojistných událostí</w:t>
            </w:r>
          </w:p>
        </w:tc>
        <w:tc>
          <w:tcPr>
            <w:tcW w:w="3028" w:type="dxa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BFDDD40" w14:textId="77777777"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Výplata pojistného plnění v Kč</w:t>
            </w:r>
          </w:p>
        </w:tc>
      </w:tr>
      <w:tr w:rsidR="00097B14" w:rsidRPr="00C00B62" w14:paraId="35ACD7E2" w14:textId="77777777" w:rsidTr="000E68C2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C3D1" w14:textId="77777777" w:rsidR="00097B14" w:rsidRDefault="00097B14" w:rsidP="007906C0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2016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5F02F" w14:textId="77777777" w:rsidR="00097B14" w:rsidRPr="00823585" w:rsidRDefault="00097B14" w:rsidP="007906C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823585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752C0AF2" w14:textId="3DC86CFF" w:rsidR="00097B14" w:rsidRPr="00823585" w:rsidRDefault="00097B14" w:rsidP="007906C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823585">
              <w:rPr>
                <w:rFonts w:cs="Arial"/>
                <w:sz w:val="16"/>
                <w:szCs w:val="16"/>
              </w:rPr>
              <w:t>0</w:t>
            </w:r>
            <w:r w:rsidR="00FD5457">
              <w:rPr>
                <w:rFonts w:cs="Arial"/>
                <w:sz w:val="16"/>
                <w:szCs w:val="16"/>
              </w:rPr>
              <w:t>,-</w:t>
            </w:r>
          </w:p>
        </w:tc>
      </w:tr>
      <w:tr w:rsidR="000C4509" w:rsidRPr="00766AA0" w14:paraId="3DBEB749" w14:textId="77777777" w:rsidTr="000E68C2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2B738" w14:textId="19A92092" w:rsidR="000C4509" w:rsidRPr="00766AA0" w:rsidRDefault="000C4509" w:rsidP="00842B60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766AA0">
              <w:rPr>
                <w:rFonts w:cs="Arial"/>
                <w:b/>
                <w:sz w:val="16"/>
                <w:szCs w:val="16"/>
              </w:rPr>
              <w:t>2017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BA914" w14:textId="77777777" w:rsidR="000C4509" w:rsidRPr="00823585" w:rsidRDefault="000C4509" w:rsidP="00792CB9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82358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04B20D8E" w14:textId="0853333F" w:rsidR="000C4509" w:rsidRPr="00823585" w:rsidRDefault="00823585" w:rsidP="000166B7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823585">
              <w:rPr>
                <w:rFonts w:cs="Arial"/>
                <w:sz w:val="16"/>
                <w:szCs w:val="16"/>
              </w:rPr>
              <w:t>9</w:t>
            </w:r>
            <w:r>
              <w:rPr>
                <w:rFonts w:cs="Arial"/>
                <w:sz w:val="16"/>
                <w:szCs w:val="16"/>
              </w:rPr>
              <w:t> </w:t>
            </w:r>
            <w:r w:rsidRPr="00823585">
              <w:rPr>
                <w:rFonts w:cs="Arial"/>
                <w:sz w:val="16"/>
                <w:szCs w:val="16"/>
              </w:rPr>
              <w:t>733</w:t>
            </w:r>
            <w:r>
              <w:rPr>
                <w:rFonts w:cs="Arial"/>
                <w:sz w:val="16"/>
                <w:szCs w:val="16"/>
              </w:rPr>
              <w:t> </w:t>
            </w:r>
            <w:r w:rsidRPr="00823585">
              <w:rPr>
                <w:rFonts w:cs="Arial"/>
                <w:sz w:val="16"/>
                <w:szCs w:val="16"/>
              </w:rPr>
              <w:t>756</w:t>
            </w:r>
            <w:r>
              <w:rPr>
                <w:rFonts w:cs="Arial"/>
                <w:sz w:val="16"/>
                <w:szCs w:val="16"/>
              </w:rPr>
              <w:t>,-</w:t>
            </w:r>
          </w:p>
        </w:tc>
      </w:tr>
      <w:tr w:rsidR="00766AA0" w:rsidRPr="00766AA0" w14:paraId="6825329B" w14:textId="77777777" w:rsidTr="000E68C2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70C27" w14:textId="7B0598AA" w:rsidR="00766AA0" w:rsidRPr="00766AA0" w:rsidRDefault="00766AA0" w:rsidP="007906C0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766AA0">
              <w:rPr>
                <w:rFonts w:cs="Arial"/>
                <w:b/>
                <w:sz w:val="16"/>
                <w:szCs w:val="16"/>
              </w:rPr>
              <w:t>2018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A1E57" w14:textId="4BF4A8DF" w:rsidR="00766AA0" w:rsidRPr="00823585" w:rsidRDefault="00FD5457" w:rsidP="007906C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705AD834" w14:textId="7759B685" w:rsidR="00766AA0" w:rsidRPr="00823585" w:rsidRDefault="00FD5457" w:rsidP="00842B6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0,-</w:t>
            </w:r>
          </w:p>
        </w:tc>
      </w:tr>
      <w:tr w:rsidR="00124527" w:rsidRPr="00766AA0" w14:paraId="58E133EE" w14:textId="77777777" w:rsidTr="000E68C2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0FF84" w14:textId="37FF6B47" w:rsidR="00124527" w:rsidRPr="00766AA0" w:rsidRDefault="00766AA0" w:rsidP="007906C0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766AA0">
              <w:rPr>
                <w:rFonts w:cs="Arial"/>
                <w:b/>
                <w:sz w:val="16"/>
                <w:szCs w:val="16"/>
              </w:rPr>
              <w:t>2019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74039" w14:textId="4AF7E618" w:rsidR="00124527" w:rsidRPr="00823585" w:rsidRDefault="00FD5457" w:rsidP="007906C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3E97994F" w14:textId="1D9EBF4E" w:rsidR="00124527" w:rsidRPr="00823585" w:rsidRDefault="00FD5457" w:rsidP="00842B6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0,-</w:t>
            </w:r>
          </w:p>
        </w:tc>
      </w:tr>
      <w:tr w:rsidR="00124527" w:rsidRPr="00766AA0" w14:paraId="6B9DDCAD" w14:textId="77777777" w:rsidTr="000E68C2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623D" w14:textId="4B8AC769" w:rsidR="00124527" w:rsidRPr="00766AA0" w:rsidRDefault="00766AA0" w:rsidP="007906C0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766AA0">
              <w:rPr>
                <w:rFonts w:cs="Arial"/>
                <w:b/>
                <w:sz w:val="16"/>
                <w:szCs w:val="16"/>
              </w:rPr>
              <w:t>2020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4A736" w14:textId="7EC3A0ED" w:rsidR="00124527" w:rsidRPr="00823585" w:rsidRDefault="00823585" w:rsidP="007906C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 neuzavřené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702F8F6B" w14:textId="4D79667E" w:rsidR="00124527" w:rsidRPr="00823585" w:rsidRDefault="00FD5457" w:rsidP="00842B6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rezerva </w:t>
            </w:r>
            <w:r w:rsidR="004B675E">
              <w:rPr>
                <w:rFonts w:cs="Arial"/>
                <w:sz w:val="16"/>
                <w:szCs w:val="16"/>
              </w:rPr>
              <w:t>15</w:t>
            </w:r>
            <w:r>
              <w:rPr>
                <w:rFonts w:cs="Arial"/>
                <w:sz w:val="16"/>
                <w:szCs w:val="16"/>
              </w:rPr>
              <w:t> 000 000,-</w:t>
            </w:r>
          </w:p>
        </w:tc>
      </w:tr>
      <w:tr w:rsidR="00124527" w:rsidRPr="00766AA0" w14:paraId="73616678" w14:textId="77777777" w:rsidTr="000E68C2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286E0" w14:textId="023FB156" w:rsidR="00124527" w:rsidRPr="00766AA0" w:rsidRDefault="00766AA0" w:rsidP="007906C0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766AA0">
              <w:rPr>
                <w:rFonts w:cs="Arial"/>
                <w:b/>
                <w:sz w:val="16"/>
                <w:szCs w:val="16"/>
              </w:rPr>
              <w:t>2021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D3025" w14:textId="0AB246C5" w:rsidR="00124527" w:rsidRPr="00823585" w:rsidRDefault="00FD5457" w:rsidP="007906C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742CBD27" w14:textId="7D0F9A36" w:rsidR="00124527" w:rsidRPr="00823585" w:rsidRDefault="00FD5457" w:rsidP="00842B6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0,-</w:t>
            </w:r>
          </w:p>
        </w:tc>
      </w:tr>
      <w:tr w:rsidR="00124527" w:rsidRPr="00766AA0" w14:paraId="27C4175C" w14:textId="77777777" w:rsidTr="000E68C2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B6E49C" w14:textId="0CF01510" w:rsidR="00124527" w:rsidRPr="00766AA0" w:rsidRDefault="00766AA0" w:rsidP="007906C0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766AA0">
              <w:rPr>
                <w:rFonts w:cs="Arial"/>
                <w:b/>
                <w:sz w:val="16"/>
                <w:szCs w:val="16"/>
              </w:rPr>
              <w:t>1-</w:t>
            </w:r>
            <w:r w:rsidR="00E34CB6">
              <w:rPr>
                <w:rFonts w:cs="Arial"/>
                <w:b/>
                <w:sz w:val="16"/>
                <w:szCs w:val="16"/>
              </w:rPr>
              <w:t>5</w:t>
            </w:r>
            <w:r w:rsidRPr="00766AA0">
              <w:rPr>
                <w:rFonts w:cs="Arial"/>
                <w:b/>
                <w:sz w:val="16"/>
                <w:szCs w:val="16"/>
              </w:rPr>
              <w:t>/2022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CF569" w14:textId="1C52FD98" w:rsidR="00124527" w:rsidRPr="00823585" w:rsidRDefault="00823585" w:rsidP="007906C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neuzavřená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230F9497" w14:textId="33F0CBFD" w:rsidR="00124527" w:rsidRPr="00823585" w:rsidRDefault="00823585" w:rsidP="00842B6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rezerva 1 075 000,-</w:t>
            </w:r>
          </w:p>
        </w:tc>
      </w:tr>
      <w:tr w:rsidR="00097B14" w:rsidRPr="00C00B62" w14:paraId="6A7BECA0" w14:textId="77777777" w:rsidTr="007906C0">
        <w:trPr>
          <w:trHeight w:val="284"/>
        </w:trPr>
        <w:tc>
          <w:tcPr>
            <w:tcW w:w="2059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8A35EC" w14:textId="77777777" w:rsidR="00097B14" w:rsidRPr="00766AA0" w:rsidRDefault="00097B14" w:rsidP="007906C0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766AA0">
              <w:rPr>
                <w:rFonts w:cs="Arial"/>
                <w:b/>
                <w:sz w:val="16"/>
                <w:szCs w:val="16"/>
              </w:rPr>
              <w:t>Celkem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386BC" w14:textId="7AE19FD2" w:rsidR="00097B14" w:rsidRPr="00766AA0" w:rsidRDefault="00FD5457" w:rsidP="007906C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+ 4 neuzavřené</w:t>
            </w:r>
          </w:p>
        </w:tc>
        <w:tc>
          <w:tcPr>
            <w:tcW w:w="3028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3E94B8A2" w14:textId="3CBD3460" w:rsidR="00D640BB" w:rsidRPr="00766AA0" w:rsidRDefault="00FD5457" w:rsidP="00842B6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9 733 756,- + rezerva </w:t>
            </w:r>
            <w:r w:rsidR="004B675E">
              <w:rPr>
                <w:rFonts w:cs="Arial"/>
                <w:sz w:val="16"/>
                <w:szCs w:val="16"/>
              </w:rPr>
              <w:t>16</w:t>
            </w:r>
            <w:r>
              <w:rPr>
                <w:rFonts w:cs="Arial"/>
                <w:sz w:val="16"/>
                <w:szCs w:val="16"/>
              </w:rPr>
              <w:t> 075 000,-</w:t>
            </w:r>
          </w:p>
        </w:tc>
      </w:tr>
    </w:tbl>
    <w:p w14:paraId="2F31A4CC" w14:textId="77777777" w:rsidR="00D95055" w:rsidRDefault="00D95055" w:rsidP="00D95055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</w:p>
    <w:p w14:paraId="1E8BE474" w14:textId="77777777" w:rsidR="008E5A10" w:rsidRDefault="008E5A10" w:rsidP="00D95055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</w:p>
    <w:sectPr w:rsidR="008E5A10" w:rsidSect="0072113E">
      <w:footerReference w:type="default" r:id="rId10"/>
      <w:pgSz w:w="11906" w:h="16838"/>
      <w:pgMar w:top="1276" w:right="849" w:bottom="720" w:left="1134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40A61" w14:textId="77777777" w:rsidR="008C1402" w:rsidRDefault="008C1402" w:rsidP="00391E53">
      <w:pPr>
        <w:spacing w:after="0" w:line="240" w:lineRule="auto"/>
      </w:pPr>
      <w:r>
        <w:separator/>
      </w:r>
    </w:p>
  </w:endnote>
  <w:endnote w:type="continuationSeparator" w:id="0">
    <w:p w14:paraId="3780A41F" w14:textId="77777777" w:rsidR="008C1402" w:rsidRDefault="008C1402" w:rsidP="00391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utigerCE-Ligh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037918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7557EC6" w14:textId="77777777" w:rsidR="00391E53" w:rsidRDefault="005A3D7A">
        <w:pPr>
          <w:pStyle w:val="Zpat"/>
          <w:jc w:val="right"/>
        </w:pPr>
        <w:r w:rsidRPr="00391E53">
          <w:rPr>
            <w:sz w:val="18"/>
            <w:szCs w:val="18"/>
          </w:rPr>
          <w:fldChar w:fldCharType="begin"/>
        </w:r>
        <w:r w:rsidR="00391E53" w:rsidRPr="00391E53">
          <w:rPr>
            <w:sz w:val="18"/>
            <w:szCs w:val="18"/>
          </w:rPr>
          <w:instrText xml:space="preserve"> PAGE   \* MERGEFORMAT </w:instrText>
        </w:r>
        <w:r w:rsidRPr="00391E53">
          <w:rPr>
            <w:sz w:val="18"/>
            <w:szCs w:val="18"/>
          </w:rPr>
          <w:fldChar w:fldCharType="separate"/>
        </w:r>
        <w:r w:rsidR="00842B60">
          <w:rPr>
            <w:noProof/>
            <w:sz w:val="18"/>
            <w:szCs w:val="18"/>
          </w:rPr>
          <w:t>13</w:t>
        </w:r>
        <w:r w:rsidRPr="00391E53">
          <w:rPr>
            <w:sz w:val="18"/>
            <w:szCs w:val="18"/>
          </w:rPr>
          <w:fldChar w:fldCharType="end"/>
        </w:r>
      </w:p>
    </w:sdtContent>
  </w:sdt>
  <w:p w14:paraId="55ED6877" w14:textId="77777777" w:rsidR="00391E53" w:rsidRDefault="00391E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9CD79" w14:textId="77777777" w:rsidR="008C1402" w:rsidRDefault="008C1402" w:rsidP="00391E53">
      <w:pPr>
        <w:spacing w:after="0" w:line="240" w:lineRule="auto"/>
      </w:pPr>
      <w:r>
        <w:separator/>
      </w:r>
    </w:p>
  </w:footnote>
  <w:footnote w:type="continuationSeparator" w:id="0">
    <w:p w14:paraId="4F480754" w14:textId="77777777" w:rsidR="008C1402" w:rsidRDefault="008C1402" w:rsidP="00391E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14556"/>
    <w:multiLevelType w:val="hybridMultilevel"/>
    <w:tmpl w:val="BBDA13D4"/>
    <w:lvl w:ilvl="0" w:tplc="778803B6">
      <w:start w:val="640"/>
      <w:numFmt w:val="bullet"/>
      <w:lvlText w:val="-"/>
      <w:lvlJc w:val="left"/>
      <w:pPr>
        <w:ind w:left="360" w:hanging="360"/>
      </w:pPr>
      <w:rPr>
        <w:rFonts w:ascii="Calibri" w:eastAsiaTheme="minorHAnsi" w:hAnsi="Calibri" w:cs="FrutigerCE-Light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092403D"/>
    <w:multiLevelType w:val="hybridMultilevel"/>
    <w:tmpl w:val="5936D5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726696">
    <w:abstractNumId w:val="1"/>
  </w:num>
  <w:num w:numId="2" w16cid:durableId="1357660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AB5"/>
    <w:rsid w:val="000166B7"/>
    <w:rsid w:val="000316D8"/>
    <w:rsid w:val="00056975"/>
    <w:rsid w:val="0007654F"/>
    <w:rsid w:val="00097B14"/>
    <w:rsid w:val="000C4509"/>
    <w:rsid w:val="000E68C2"/>
    <w:rsid w:val="000F62C4"/>
    <w:rsid w:val="00124527"/>
    <w:rsid w:val="00125C92"/>
    <w:rsid w:val="00152A9A"/>
    <w:rsid w:val="00212897"/>
    <w:rsid w:val="00223716"/>
    <w:rsid w:val="00232447"/>
    <w:rsid w:val="00255A36"/>
    <w:rsid w:val="00255D85"/>
    <w:rsid w:val="00285EBB"/>
    <w:rsid w:val="002949FF"/>
    <w:rsid w:val="002C12EC"/>
    <w:rsid w:val="002C1A8E"/>
    <w:rsid w:val="0031646B"/>
    <w:rsid w:val="00362141"/>
    <w:rsid w:val="00391E53"/>
    <w:rsid w:val="00395AB5"/>
    <w:rsid w:val="003A2E18"/>
    <w:rsid w:val="00430D19"/>
    <w:rsid w:val="00431CA9"/>
    <w:rsid w:val="00431E53"/>
    <w:rsid w:val="00461986"/>
    <w:rsid w:val="004B486D"/>
    <w:rsid w:val="004B675E"/>
    <w:rsid w:val="004C3562"/>
    <w:rsid w:val="004D50D0"/>
    <w:rsid w:val="005115E1"/>
    <w:rsid w:val="00516BCD"/>
    <w:rsid w:val="005218DB"/>
    <w:rsid w:val="0054236C"/>
    <w:rsid w:val="00550220"/>
    <w:rsid w:val="005A3D7A"/>
    <w:rsid w:val="005F2036"/>
    <w:rsid w:val="006079F3"/>
    <w:rsid w:val="00697D22"/>
    <w:rsid w:val="006A7C60"/>
    <w:rsid w:val="006F4FA1"/>
    <w:rsid w:val="0072113E"/>
    <w:rsid w:val="0076097D"/>
    <w:rsid w:val="007657FD"/>
    <w:rsid w:val="00766AA0"/>
    <w:rsid w:val="0077712E"/>
    <w:rsid w:val="007854F2"/>
    <w:rsid w:val="007967CC"/>
    <w:rsid w:val="007C1D88"/>
    <w:rsid w:val="007F14FE"/>
    <w:rsid w:val="00822C94"/>
    <w:rsid w:val="00823585"/>
    <w:rsid w:val="00842B60"/>
    <w:rsid w:val="00880571"/>
    <w:rsid w:val="00881A61"/>
    <w:rsid w:val="008B215E"/>
    <w:rsid w:val="008C1402"/>
    <w:rsid w:val="008E5A10"/>
    <w:rsid w:val="00923D94"/>
    <w:rsid w:val="0092553A"/>
    <w:rsid w:val="00946D54"/>
    <w:rsid w:val="009841EC"/>
    <w:rsid w:val="009E08B9"/>
    <w:rsid w:val="009F33AE"/>
    <w:rsid w:val="00A204D6"/>
    <w:rsid w:val="00A501F4"/>
    <w:rsid w:val="00A53BC8"/>
    <w:rsid w:val="00A925D9"/>
    <w:rsid w:val="00AC6B97"/>
    <w:rsid w:val="00B028F2"/>
    <w:rsid w:val="00B21D36"/>
    <w:rsid w:val="00B67EEF"/>
    <w:rsid w:val="00B744EA"/>
    <w:rsid w:val="00B9348F"/>
    <w:rsid w:val="00BA2DDD"/>
    <w:rsid w:val="00BA6A3E"/>
    <w:rsid w:val="00C031ED"/>
    <w:rsid w:val="00C25576"/>
    <w:rsid w:val="00CC7E5F"/>
    <w:rsid w:val="00CD236C"/>
    <w:rsid w:val="00D06280"/>
    <w:rsid w:val="00D26AB0"/>
    <w:rsid w:val="00D27AEE"/>
    <w:rsid w:val="00D54D80"/>
    <w:rsid w:val="00D555F5"/>
    <w:rsid w:val="00D640BB"/>
    <w:rsid w:val="00D73F24"/>
    <w:rsid w:val="00D95055"/>
    <w:rsid w:val="00DD3913"/>
    <w:rsid w:val="00DE1FEF"/>
    <w:rsid w:val="00DE6B66"/>
    <w:rsid w:val="00E02715"/>
    <w:rsid w:val="00E02BC8"/>
    <w:rsid w:val="00E1281D"/>
    <w:rsid w:val="00E34CB6"/>
    <w:rsid w:val="00E575B0"/>
    <w:rsid w:val="00E7047E"/>
    <w:rsid w:val="00E814C2"/>
    <w:rsid w:val="00E85B39"/>
    <w:rsid w:val="00EB46EC"/>
    <w:rsid w:val="00ED1E5F"/>
    <w:rsid w:val="00F100C4"/>
    <w:rsid w:val="00F179D1"/>
    <w:rsid w:val="00F21020"/>
    <w:rsid w:val="00FB2D75"/>
    <w:rsid w:val="00FD5457"/>
    <w:rsid w:val="00FD7BEA"/>
    <w:rsid w:val="00FD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4D9C7"/>
  <w15:docId w15:val="{C7A4AEED-E937-4158-9672-6300BA663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79D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C1D88"/>
    <w:pPr>
      <w:ind w:left="720"/>
      <w:contextualSpacing/>
    </w:pPr>
  </w:style>
  <w:style w:type="paragraph" w:styleId="Zkladntext2">
    <w:name w:val="Body Text 2"/>
    <w:basedOn w:val="Normln"/>
    <w:link w:val="Zkladntext2Char"/>
    <w:rsid w:val="0007654F"/>
    <w:pPr>
      <w:tabs>
        <w:tab w:val="left" w:pos="-720"/>
      </w:tabs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07654F"/>
    <w:rPr>
      <w:rFonts w:ascii="Arial" w:eastAsia="Times New Roman" w:hAnsi="Arial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21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14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14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1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214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214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391E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91E53"/>
  </w:style>
  <w:style w:type="paragraph" w:styleId="Zpat">
    <w:name w:val="footer"/>
    <w:basedOn w:val="Normln"/>
    <w:link w:val="ZpatChar"/>
    <w:uiPriority w:val="99"/>
    <w:unhideWhenUsed/>
    <w:rsid w:val="00391E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1E53"/>
  </w:style>
  <w:style w:type="paragraph" w:styleId="Revize">
    <w:name w:val="Revision"/>
    <w:hidden/>
    <w:uiPriority w:val="99"/>
    <w:semiHidden/>
    <w:rsid w:val="006079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8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85EC86D3424448619925C367547BB" ma:contentTypeVersion="14" ma:contentTypeDescription="Create a new document." ma:contentTypeScope="" ma:versionID="5baf448c8ea0913386a9ee124e2b3b08">
  <xsd:schema xmlns:xsd="http://www.w3.org/2001/XMLSchema" xmlns:xs="http://www.w3.org/2001/XMLSchema" xmlns:p="http://schemas.microsoft.com/office/2006/metadata/properties" xmlns:ns3="187b9bb6-be29-472e-9076-849a48227ea1" xmlns:ns4="c16a5e61-7fb0-4374-a093-34a3660ae39a" targetNamespace="http://schemas.microsoft.com/office/2006/metadata/properties" ma:root="true" ma:fieldsID="835d1a7654860f16a6889a0f604a6581" ns3:_="" ns4:_="">
    <xsd:import namespace="187b9bb6-be29-472e-9076-849a48227ea1"/>
    <xsd:import namespace="c16a5e61-7fb0-4374-a093-34a3660ae3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7b9bb6-be29-472e-9076-849a48227e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6a5e61-7fb0-4374-a093-34a3660ae3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393EA0-09F2-4AFB-99B8-2F0C24C632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FEDCDD-6A4C-4FDD-A933-A72A5C0B54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7b9bb6-be29-472e-9076-849a48227ea1"/>
    <ds:schemaRef ds:uri="c16a5e61-7fb0-4374-a093-34a3660ae3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20F40E-1CB6-4F24-886B-67AEBB93F9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390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Zbyna</dc:creator>
  <cp:lastModifiedBy>Matějka Tomáš</cp:lastModifiedBy>
  <cp:revision>12</cp:revision>
  <cp:lastPrinted>2016-06-28T12:39:00Z</cp:lastPrinted>
  <dcterms:created xsi:type="dcterms:W3CDTF">2022-06-03T13:01:00Z</dcterms:created>
  <dcterms:modified xsi:type="dcterms:W3CDTF">2022-06-22T10:05:00Z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0x0101006DB85EC86D3424448619925C367547BB</vt:lpwstr>
  </property>
</Properties>
</file>