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146C6CC" w14:textId="0B50F6E2" w:rsidR="00245F74" w:rsidRDefault="00B84A3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  <w:r w:rsidRPr="00B84A38">
        <w:rPr>
          <w:rFonts w:asciiTheme="minorHAnsi" w:hAnsiTheme="minorHAnsi"/>
          <w:b/>
          <w:noProof/>
          <w:sz w:val="44"/>
          <w:szCs w:val="44"/>
          <w:lang w:eastAsia="cs-CZ"/>
        </w:rPr>
        <w:t>Nitrátová směrnice – monitoring a evaluace</w:t>
      </w:r>
      <w:r w:rsidR="00F81159">
        <w:rPr>
          <w:rFonts w:asciiTheme="minorHAnsi" w:hAnsiTheme="minorHAnsi"/>
          <w:b/>
          <w:noProof/>
          <w:sz w:val="44"/>
          <w:szCs w:val="44"/>
          <w:lang w:eastAsia="cs-CZ"/>
        </w:rPr>
        <w:t xml:space="preserve"> akčního programu na období 202</w:t>
      </w:r>
      <w:r w:rsidR="00156BC9">
        <w:rPr>
          <w:rFonts w:asciiTheme="minorHAnsi" w:hAnsiTheme="minorHAnsi"/>
          <w:b/>
          <w:noProof/>
          <w:sz w:val="44"/>
          <w:szCs w:val="44"/>
          <w:lang w:eastAsia="cs-CZ"/>
        </w:rPr>
        <w:t>4</w:t>
      </w:r>
      <w:r w:rsidR="002F1D85">
        <w:rPr>
          <w:rFonts w:asciiTheme="minorHAnsi" w:hAnsiTheme="minorHAnsi"/>
          <w:b/>
          <w:noProof/>
          <w:sz w:val="44"/>
          <w:szCs w:val="44"/>
          <w:lang w:eastAsia="cs-CZ"/>
        </w:rPr>
        <w:t xml:space="preserve"> – 202</w:t>
      </w:r>
      <w:r w:rsidR="00156BC9">
        <w:rPr>
          <w:rFonts w:asciiTheme="minorHAnsi" w:hAnsiTheme="minorHAnsi"/>
          <w:b/>
          <w:noProof/>
          <w:sz w:val="44"/>
          <w:szCs w:val="44"/>
          <w:lang w:eastAsia="cs-CZ"/>
        </w:rPr>
        <w:t>5</w:t>
      </w:r>
    </w:p>
    <w:p w14:paraId="13453F80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6E59BC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65161DC" w14:textId="77777777" w:rsidR="00402FE1" w:rsidRPr="009C2649" w:rsidRDefault="00776547" w:rsidP="00362919">
      <w:pPr>
        <w:keepNext/>
        <w:keepLines/>
        <w:jc w:val="left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br w:type="page"/>
      </w:r>
    </w:p>
    <w:p w14:paraId="501583CD" w14:textId="07C30866" w:rsidR="00E4071A" w:rsidRPr="006B72F4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 w:rsidRPr="006B72F4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BE028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1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D50AA7" w:rsidRPr="00E87BE2" w14:paraId="105A65A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7E91AAD" w14:textId="77777777" w:rsidR="00D50AA7" w:rsidRDefault="00D50AA7" w:rsidP="00D50AA7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A</w:t>
            </w:r>
            <w:r w:rsidRPr="006D004F">
              <w:rPr>
                <w:rFonts w:ascii="Calibri" w:hAnsi="Calibri" w:cs="Arial"/>
                <w:szCs w:val="22"/>
              </w:rPr>
              <w:t xml:space="preserve">kcie </w:t>
            </w:r>
            <w:r>
              <w:rPr>
                <w:rFonts w:ascii="Calibri" w:hAnsi="Calibri" w:cs="Arial"/>
                <w:szCs w:val="22"/>
              </w:rPr>
              <w:t>dodavatele jsou</w:t>
            </w:r>
            <w:r w:rsidRPr="006D004F">
              <w:rPr>
                <w:rFonts w:ascii="Calibri" w:hAnsi="Calibri" w:cs="Arial"/>
                <w:szCs w:val="22"/>
              </w:rPr>
              <w:t xml:space="preserve"> obchodovány </w:t>
            </w:r>
          </w:p>
          <w:p w14:paraId="1DB5678C" w14:textId="04B126C8" w:rsidR="00D50AA7" w:rsidRDefault="00D50AA7" w:rsidP="00D50AA7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6D004F">
              <w:rPr>
                <w:rFonts w:ascii="Calibri" w:hAnsi="Calibri" w:cs="Arial"/>
                <w:szCs w:val="22"/>
              </w:rPr>
              <w:t>na organizované</w:t>
            </w:r>
            <w:r>
              <w:rPr>
                <w:rFonts w:ascii="Calibri" w:hAnsi="Calibri" w:cs="Arial"/>
                <w:szCs w:val="22"/>
              </w:rPr>
              <w:t xml:space="preserve"> </w:t>
            </w:r>
            <w:r w:rsidRPr="006D004F">
              <w:rPr>
                <w:rFonts w:ascii="Calibri" w:hAnsi="Calibri" w:cs="Arial"/>
                <w:szCs w:val="22"/>
              </w:rPr>
              <w:t>burze cenných papírů</w:t>
            </w:r>
            <w:r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521E1F" w14:textId="1B298885" w:rsidR="00D50AA7" w:rsidRPr="008D3D72" w:rsidRDefault="00D50AA7" w:rsidP="00D50AA7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000000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6A9689AC" w:rsidR="00E4071A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983432">
        <w:t xml:space="preserve"> (společná nabídka v rámci konsorcia či sdružení)</w:t>
      </w:r>
      <w:r w:rsidR="00B84A38">
        <w:rPr>
          <w:rStyle w:val="Znakapoznpodarou"/>
        </w:rPr>
        <w:footnoteReference w:id="2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C82D5B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C82D5B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150C86F8" w:rsidR="00680202" w:rsidRPr="006B72F4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63521CC1" w14:textId="77777777" w:rsidR="00D50AA7" w:rsidRDefault="00D50AA7" w:rsidP="00D50AA7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PROHLÁŠENÍ ÚČASTNÍKA</w:t>
      </w:r>
    </w:p>
    <w:p w14:paraId="60260FD9" w14:textId="77777777" w:rsidR="00D50AA7" w:rsidRPr="00174A97" w:rsidRDefault="00D50AA7" w:rsidP="00D50AA7">
      <w:p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tímto prohlašuje, že:</w:t>
      </w:r>
    </w:p>
    <w:p w14:paraId="2436D267" w14:textId="77777777" w:rsidR="00D50AA7" w:rsidRDefault="00D50AA7" w:rsidP="00D50AA7">
      <w:pPr>
        <w:pStyle w:val="Odstavecseseznamem"/>
        <w:numPr>
          <w:ilvl w:val="0"/>
          <w:numId w:val="41"/>
        </w:num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se pečlivě seznámil se zadávacími podmínkami, porozuměl jim a </w:t>
      </w:r>
      <w:r w:rsidRPr="001306F1">
        <w:rPr>
          <w:rFonts w:asciiTheme="minorHAnsi" w:hAnsiTheme="minorHAnsi" w:cstheme="minorHAnsi"/>
          <w:szCs w:val="22"/>
          <w:lang w:eastAsia="cs-CZ"/>
        </w:rPr>
        <w:t>mimo</w:t>
      </w:r>
      <w:r w:rsidRPr="00174A97">
        <w:rPr>
          <w:rFonts w:asciiTheme="minorHAnsi" w:hAnsiTheme="minorHAnsi"/>
        </w:rPr>
        <w:t xml:space="preserve"> jiné tak používá veškeré pojmy v souladu se zadávací dokumentací;</w:t>
      </w:r>
      <w:r w:rsidRPr="001306F1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174A97">
        <w:rPr>
          <w:rFonts w:asciiTheme="minorHAnsi" w:hAnsiTheme="minorHAnsi"/>
        </w:rPr>
        <w:t>přijímá elektronický nástroj E-ZAK jako výhradní prostředek komunikace v zadávacím řízení, nestanoví-li zadavatel u konkrétního úkonu jinak;</w:t>
      </w:r>
    </w:p>
    <w:p w14:paraId="000BB3D5" w14:textId="02B2E639" w:rsidR="00D50AA7" w:rsidRPr="00D50AA7" w:rsidRDefault="00D50AA7" w:rsidP="00D50AA7">
      <w:pPr>
        <w:pStyle w:val="Odstavecseseznamem"/>
        <w:numPr>
          <w:ilvl w:val="0"/>
          <w:numId w:val="41"/>
        </w:numPr>
        <w:tabs>
          <w:tab w:val="left" w:pos="2490"/>
        </w:tabs>
        <w:rPr>
          <w:rFonts w:asciiTheme="minorHAnsi" w:hAnsiTheme="minorHAnsi"/>
        </w:rPr>
      </w:pPr>
      <w:r w:rsidRPr="00D50AA7">
        <w:rPr>
          <w:rFonts w:asciiTheme="minorHAnsi" w:hAnsiTheme="minorHAnsi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5BFE9645" w14:textId="77777777" w:rsidR="00D50AA7" w:rsidRPr="00174A97" w:rsidRDefault="00D50AA7" w:rsidP="00D50AA7">
      <w:pPr>
        <w:keepNext/>
        <w:keepLines/>
        <w:spacing w:line="276" w:lineRule="auto"/>
        <w:rPr>
          <w:rFonts w:asciiTheme="minorHAnsi" w:hAnsiTheme="minorHAnsi"/>
        </w:rPr>
      </w:pPr>
      <w:r w:rsidRPr="00145B41">
        <w:rPr>
          <w:rFonts w:asciiTheme="minorHAnsi" w:hAnsiTheme="minorHAnsi" w:cstheme="minorHAnsi"/>
          <w:szCs w:val="22"/>
        </w:rPr>
        <w:t xml:space="preserve">Za účelem prokázání základní způsobilosti dle § 74 ZZVZ účastník čestně prohlašuje, že </w:t>
      </w:r>
      <w:r w:rsidRPr="00174A97">
        <w:rPr>
          <w:rFonts w:asciiTheme="minorHAnsi" w:hAnsiTheme="minorHAnsi"/>
        </w:rPr>
        <w:t>není dodavatelem, který:</w:t>
      </w:r>
    </w:p>
    <w:p w14:paraId="50D7AF22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D667933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5F448F2A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174A97">
        <w:rPr>
          <w:rFonts w:asciiTheme="minorHAnsi" w:hAnsiTheme="minorHAnsi"/>
        </w:rPr>
        <w:t>[</w:t>
      </w:r>
      <w:r w:rsidRPr="00174A97">
        <w:rPr>
          <w:rFonts w:asciiTheme="minorHAnsi" w:hAnsiTheme="minorHAnsi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74A97">
        <w:rPr>
          <w:rFonts w:asciiTheme="minorHAnsi" w:hAnsiTheme="minorHAnsi"/>
        </w:rPr>
        <w:t>]</w:t>
      </w:r>
      <w:r w:rsidRPr="00145B41">
        <w:rPr>
          <w:rFonts w:asciiTheme="minorHAnsi" w:hAnsiTheme="minorHAnsi" w:cstheme="minorHAnsi"/>
          <w:szCs w:val="22"/>
        </w:rPr>
        <w:t>.</w:t>
      </w:r>
    </w:p>
    <w:p w14:paraId="64351EFD" w14:textId="77777777" w:rsidR="00D50AA7" w:rsidRPr="00174A97" w:rsidRDefault="00D50AA7" w:rsidP="00D50AA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dále čestně prohlašuje, že:</w:t>
      </w:r>
    </w:p>
    <w:p w14:paraId="64F2BCDB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splňuje veškeré požadavky na předmět veřejné zakázky;</w:t>
      </w:r>
    </w:p>
    <w:p w14:paraId="4F43FB71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všechny informace uvedené v nabídce jsou pravdivé a odpovídají skutečnosti;</w:t>
      </w:r>
    </w:p>
    <w:p w14:paraId="7E120EBD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ust.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5CC700F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ust.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5EF3AB9D" w14:textId="77777777" w:rsidR="00D50AA7" w:rsidRPr="00D40624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450BA0C5" w14:textId="77777777" w:rsidR="00D50AA7" w:rsidRPr="00D40624" w:rsidRDefault="00D50AA7" w:rsidP="00D50AA7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6A236D45" w14:textId="77777777" w:rsidR="00D50AA7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nebo</w:t>
      </w:r>
    </w:p>
    <w:p w14:paraId="6C23E9BF" w14:textId="77777777" w:rsidR="00D50AA7" w:rsidRPr="00D40624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8CB43FE" w14:textId="77777777" w:rsidR="00D50AA7" w:rsidRPr="00276429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 xml:space="preserve">) </w:t>
      </w:r>
      <w:r w:rsidRPr="00174A97">
        <w:rPr>
          <w:rFonts w:asciiTheme="minorHAnsi" w:hAnsiTheme="minorHAnsi"/>
        </w:rPr>
        <w:t xml:space="preserve">2022/576 </w:t>
      </w:r>
      <w:r w:rsidRPr="00D40624">
        <w:rPr>
          <w:rFonts w:asciiTheme="minorHAnsi" w:hAnsiTheme="minorHAnsi" w:cstheme="minorHAnsi"/>
          <w:szCs w:val="22"/>
        </w:rPr>
        <w:t xml:space="preserve">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68FC27A2" w14:textId="77777777" w:rsidR="00D50AA7" w:rsidRPr="006E16DC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2C89732E" w14:textId="574FD426" w:rsidR="00D50AA7" w:rsidRPr="00386C3C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</w:t>
      </w:r>
      <w:ins w:id="0" w:author="Autor">
        <w:r w:rsidR="0067489A">
          <w:rPr>
            <w:rFonts w:asciiTheme="minorHAnsi" w:hAnsiTheme="minorHAnsi" w:cstheme="minorHAnsi"/>
          </w:rPr>
          <w:t>20</w:t>
        </w:r>
      </w:ins>
      <w:r w:rsidRPr="00386C3C">
        <w:rPr>
          <w:rFonts w:asciiTheme="minorHAnsi" w:hAnsiTheme="minorHAnsi" w:cstheme="minorHAnsi"/>
        </w:rPr>
        <w:t>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(ii)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nabídky.</w:t>
      </w:r>
    </w:p>
    <w:p w14:paraId="301472D2" w14:textId="77777777" w:rsidR="00D50AA7" w:rsidRPr="00867AEA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 xml:space="preserve"> </w:t>
      </w: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1B85A43A" w14:textId="77777777" w:rsidR="00D50AA7" w:rsidRPr="00386C3C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bookmarkStart w:id="1" w:name="_Hlk131544837"/>
      <w:r w:rsidRPr="003614CA">
        <w:rPr>
          <w:rFonts w:asciiTheme="minorHAnsi" w:hAnsiTheme="minorHAnsi" w:cstheme="minorHAnsi"/>
          <w:b/>
          <w:bCs/>
        </w:rPr>
        <w:t>není</w:t>
      </w:r>
      <w:r w:rsidRPr="00AF1141">
        <w:rPr>
          <w:rFonts w:asciiTheme="minorHAnsi" w:hAnsiTheme="minorHAnsi" w:cstheme="minorHAnsi"/>
        </w:rPr>
        <w:t xml:space="preserve"> </w:t>
      </w:r>
      <w:r w:rsidRPr="00AC788F">
        <w:rPr>
          <w:rFonts w:asciiTheme="minorHAnsi" w:hAnsiTheme="minorHAnsi" w:cstheme="minorHAnsi"/>
        </w:rPr>
        <w:t xml:space="preserve">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na Penetrační testování, Role specialisty na monitoring a bezpečnostní infrastrukturu) na MZe,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>, FW a projekty/veřejné zakázky Penetrační testování, Role specialisty na monitoring a bezpečnostní infrastrukturu) na MZe, nebo osobou ovládající nebo ovládanou takovým dodavatelem nebo poddodavatelem nebo účastníkem v takových probíhajících zadávacích řízeních na MZe</w:t>
      </w:r>
      <w:r>
        <w:rPr>
          <w:rFonts w:asciiTheme="minorHAnsi" w:hAnsiTheme="minorHAnsi" w:cstheme="minorHAnsi"/>
        </w:rPr>
        <w:t>.</w:t>
      </w:r>
      <w:bookmarkEnd w:id="1"/>
    </w:p>
    <w:p w14:paraId="70FA18EA" w14:textId="77777777" w:rsidR="00D50AA7" w:rsidRPr="00174A97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/>
          <w:color w:val="000000"/>
        </w:rPr>
      </w:pPr>
    </w:p>
    <w:p w14:paraId="7028BC63" w14:textId="77777777" w:rsidR="004F12D8" w:rsidRDefault="004F12D8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5C59281B" w14:textId="77777777" w:rsidR="004F12D8" w:rsidRPr="004F12D8" w:rsidRDefault="004F12D8" w:rsidP="004F12D8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</w:rPr>
          <w:id w:val="2107923815"/>
          <w:showingPlcHdr/>
        </w:sdtPr>
        <w:sdtContent>
          <w:r w:rsidRPr="004F12D8">
            <w:rPr>
              <w:rStyle w:val="Zstupntext"/>
              <w:rFonts w:asciiTheme="minorHAnsi" w:hAnsiTheme="minorHAnsi"/>
              <w:color w:val="auto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4F12D8">
            <w:rPr>
              <w:rStyle w:val="Zstupntext"/>
              <w:rFonts w:asciiTheme="minorHAnsi" w:hAnsiTheme="minorHAnsi"/>
              <w:color w:val="auto"/>
              <w:shd w:val="clear" w:color="auto" w:fill="FFFF00"/>
            </w:rPr>
            <w:t>datum</w:t>
          </w:r>
        </w:sdtContent>
      </w:sdt>
    </w:p>
    <w:p w14:paraId="0A0E0195" w14:textId="77777777" w:rsidR="004F12D8" w:rsidRDefault="004F12D8" w:rsidP="004F12D8">
      <w:pPr>
        <w:keepNext/>
        <w:keepLines/>
        <w:rPr>
          <w:rFonts w:asciiTheme="minorHAnsi" w:hAnsiTheme="minorHAnsi"/>
          <w:szCs w:val="22"/>
        </w:rPr>
      </w:pPr>
    </w:p>
    <w:p w14:paraId="6D8E5E56" w14:textId="77777777" w:rsidR="00DD2E0E" w:rsidRPr="004F12D8" w:rsidRDefault="00DD2E0E" w:rsidP="004F12D8">
      <w:pPr>
        <w:keepNext/>
        <w:keepLines/>
        <w:rPr>
          <w:rFonts w:asciiTheme="minorHAnsi" w:hAnsiTheme="minorHAnsi"/>
          <w:szCs w:val="22"/>
        </w:rPr>
      </w:pPr>
    </w:p>
    <w:p w14:paraId="565F5C36" w14:textId="77777777" w:rsidR="004F12D8" w:rsidRPr="004F12D8" w:rsidRDefault="004F12D8" w:rsidP="004F12D8">
      <w:pPr>
        <w:keepNext/>
        <w:keepLines/>
        <w:rPr>
          <w:rFonts w:asciiTheme="minorHAnsi" w:hAnsiTheme="minorHAnsi"/>
          <w:szCs w:val="22"/>
        </w:rPr>
      </w:pPr>
      <w:r w:rsidRPr="004F12D8">
        <w:rPr>
          <w:rFonts w:asciiTheme="minorHAnsi" w:hAnsiTheme="minorHAnsi"/>
          <w:szCs w:val="22"/>
        </w:rPr>
        <w:br/>
        <w:t>_____________________________</w:t>
      </w:r>
    </w:p>
    <w:p w14:paraId="21BDB469" w14:textId="1236AFF7" w:rsidR="004F12D8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 w:rsidRPr="004F12D8">
        <w:rPr>
          <w:rFonts w:asciiTheme="minorHAnsi" w:hAnsiTheme="minorHAnsi"/>
          <w:szCs w:val="22"/>
        </w:rPr>
        <w:br/>
        <w:t>Funkce:</w:t>
      </w:r>
    </w:p>
    <w:p w14:paraId="324F677F" w14:textId="77777777" w:rsidR="0041056C" w:rsidRDefault="0041056C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</w:p>
    <w:p w14:paraId="456D56C9" w14:textId="0EA739DC" w:rsidR="004F12D8" w:rsidRDefault="004F12D8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br w:type="page"/>
      </w:r>
    </w:p>
    <w:p w14:paraId="6FF65BDC" w14:textId="232CD813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03AED0C8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 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8DB4192" w:rsidR="0041056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983432">
        <w:t xml:space="preserve"> (společná nabídka v rámci konsorcia či sdružení)</w:t>
      </w:r>
      <w:r w:rsidR="00C34D1E">
        <w:rPr>
          <w:rStyle w:val="Znakapoznpodarou"/>
        </w:rPr>
        <w:footnoteReference w:id="3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C82D5B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02982D3E" w:rsidR="005A4B7C" w:rsidRPr="004F12D8" w:rsidRDefault="00000000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983432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4"/>
      </w:r>
      <w:r w:rsidR="005A4B7C" w:rsidRPr="004F12D8">
        <w:t>, kterými jsou:</w:t>
      </w:r>
    </w:p>
    <w:p w14:paraId="3B2D4D4D" w14:textId="77777777" w:rsidR="005A4B7C" w:rsidRPr="006B72F4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FE7024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Default="00C34D1E">
      <w:pPr>
        <w:spacing w:before="0" w:after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21F3B44E" w14:textId="1F4A242E" w:rsidR="00A55F97" w:rsidRPr="00A55F97" w:rsidRDefault="00A55F97" w:rsidP="00A55F97">
      <w:pPr>
        <w:spacing w:before="0" w:after="0"/>
        <w:rPr>
          <w:rFonts w:asciiTheme="minorHAnsi" w:hAnsiTheme="minorHAnsi"/>
          <w:szCs w:val="22"/>
        </w:rPr>
      </w:pPr>
      <w:r w:rsidRPr="00A55F97">
        <w:rPr>
          <w:rFonts w:asciiTheme="minorHAnsi" w:hAnsiTheme="minorHAnsi"/>
          <w:szCs w:val="22"/>
          <w:highlight w:val="yellow"/>
        </w:rPr>
        <w:t>Zde vložte doklady k prokázání základní</w:t>
      </w:r>
      <w:r w:rsidR="00016CA9">
        <w:rPr>
          <w:rFonts w:asciiTheme="minorHAnsi" w:hAnsiTheme="minorHAnsi"/>
          <w:szCs w:val="22"/>
          <w:highlight w:val="yellow"/>
        </w:rPr>
        <w:t xml:space="preserve"> způsobilosti,</w:t>
      </w:r>
      <w:r w:rsidRPr="00A55F97">
        <w:rPr>
          <w:rFonts w:asciiTheme="minorHAnsi" w:hAnsiTheme="minorHAnsi"/>
          <w:szCs w:val="22"/>
          <w:highlight w:val="yellow"/>
        </w:rPr>
        <w:t xml:space="preserve"> profesní způsobilosti</w:t>
      </w:r>
      <w:r>
        <w:rPr>
          <w:rFonts w:asciiTheme="minorHAnsi" w:hAnsiTheme="minorHAnsi"/>
          <w:szCs w:val="22"/>
          <w:highlight w:val="yellow"/>
        </w:rPr>
        <w:t xml:space="preserve"> a čestné prohlášení dle vzoru níže</w:t>
      </w:r>
      <w:r w:rsidR="00016CA9">
        <w:rPr>
          <w:rFonts w:asciiTheme="minorHAnsi" w:hAnsiTheme="minorHAnsi"/>
          <w:szCs w:val="22"/>
          <w:highlight w:val="yellow"/>
        </w:rPr>
        <w:t xml:space="preserve"> a</w:t>
      </w:r>
      <w:r>
        <w:rPr>
          <w:rFonts w:asciiTheme="minorHAnsi" w:hAnsiTheme="minorHAnsi"/>
          <w:szCs w:val="22"/>
          <w:highlight w:val="yellow"/>
        </w:rPr>
        <w:t xml:space="preserve"> </w:t>
      </w:r>
      <w:r w:rsidRPr="00A55F97">
        <w:rPr>
          <w:rFonts w:asciiTheme="minorHAnsi" w:hAnsiTheme="minorHAnsi"/>
          <w:szCs w:val="22"/>
          <w:highlight w:val="yellow"/>
        </w:rPr>
        <w:t>tuto poznámku vymažte.</w:t>
      </w:r>
    </w:p>
    <w:p w14:paraId="164DD08D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5789426E" w14:textId="04FD36DA" w:rsidR="006C27D2" w:rsidRDefault="006C27D2" w:rsidP="006C27D2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Fonts w:asciiTheme="minorHAnsi" w:hAnsiTheme="minorHAnsi"/>
          <w:szCs w:val="22"/>
        </w:rPr>
        <w:t>Za účelem prokázání základní způsobilosti dle § 74</w:t>
      </w:r>
      <w:r w:rsidR="00A55F97">
        <w:rPr>
          <w:rFonts w:asciiTheme="minorHAnsi" w:hAnsiTheme="minorHAnsi"/>
          <w:szCs w:val="22"/>
        </w:rPr>
        <w:t xml:space="preserve"> odst. 1 písm. b), c), e)</w:t>
      </w:r>
      <w:r>
        <w:rPr>
          <w:rFonts w:asciiTheme="minorHAnsi" w:hAnsiTheme="minorHAnsi"/>
          <w:szCs w:val="22"/>
        </w:rPr>
        <w:t xml:space="preserve"> ZZVZ účastník čestně prohlašuje, že </w:t>
      </w:r>
      <w:r>
        <w:rPr>
          <w:rFonts w:ascii="Calibri" w:hAnsi="Calibri"/>
          <w:szCs w:val="22"/>
        </w:rPr>
        <w:t>není dodavatelem, který:</w:t>
      </w:r>
    </w:p>
    <w:p w14:paraId="47C65EC9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má v České republice nebo v zemi svého sídla v evidenci daní zachycen splatný daňový nedoplatek ve vztahu ke spotřební dani;</w:t>
      </w:r>
    </w:p>
    <w:p w14:paraId="202F2348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má v České republice nebo v zemi svého sídla splatný nedoplatek na pojistném nebo penále na veřejné zdravotní pojištění;</w:t>
      </w:r>
    </w:p>
    <w:p w14:paraId="4B6947F7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je v likvidaci, proti němuž bylo vydáno rozhodnutí o úpadku, vůči němuž byla nařízena nucená správa podle jiného právního předpisu nebo je v obdobné situaci podle právního řádu země sídla dodavatele </w:t>
      </w:r>
      <w:r w:rsidRPr="00E87BE2">
        <w:rPr>
          <w:rFonts w:ascii="Calibri" w:hAnsi="Calibri"/>
          <w:szCs w:val="22"/>
        </w:rPr>
        <w:t>[</w:t>
      </w:r>
      <w:r w:rsidRPr="004D20F3">
        <w:rPr>
          <w:rFonts w:ascii="Calibri" w:hAnsi="Calibri"/>
          <w:szCs w:val="22"/>
          <w:highlight w:val="yellow"/>
        </w:rPr>
        <w:t>tento bod prokazuje čestným prohlášením pouze dodavatel</w:t>
      </w:r>
      <w:r>
        <w:rPr>
          <w:rFonts w:ascii="Calibri" w:hAnsi="Calibri"/>
          <w:szCs w:val="22"/>
          <w:highlight w:val="yellow"/>
        </w:rPr>
        <w:t>, který není zapsaný v obchodním rejstříku;</w:t>
      </w:r>
      <w:r w:rsidRPr="004D20F3">
        <w:rPr>
          <w:rFonts w:ascii="Calibri" w:hAnsi="Calibri"/>
          <w:szCs w:val="22"/>
          <w:highlight w:val="yellow"/>
        </w:rPr>
        <w:t xml:space="preserve"> </w:t>
      </w:r>
      <w:r>
        <w:rPr>
          <w:rFonts w:ascii="Calibri" w:hAnsi="Calibri"/>
          <w:szCs w:val="22"/>
          <w:highlight w:val="yellow"/>
        </w:rPr>
        <w:t>dodavatel zapsaný v obchodním rejstříku</w:t>
      </w:r>
      <w:r w:rsidRPr="004D20F3">
        <w:rPr>
          <w:rFonts w:ascii="Calibri" w:hAnsi="Calibri"/>
          <w:szCs w:val="22"/>
          <w:highlight w:val="yellow"/>
        </w:rPr>
        <w:t xml:space="preserve"> tento bod </w:t>
      </w:r>
      <w:r>
        <w:rPr>
          <w:rFonts w:ascii="Calibri" w:hAnsi="Calibri"/>
          <w:szCs w:val="22"/>
          <w:highlight w:val="yellow"/>
        </w:rPr>
        <w:t xml:space="preserve">vymaže, neboť ho </w:t>
      </w:r>
      <w:r w:rsidRPr="004D20F3">
        <w:rPr>
          <w:rFonts w:ascii="Calibri" w:hAnsi="Calibri"/>
          <w:szCs w:val="22"/>
          <w:highlight w:val="yellow"/>
        </w:rPr>
        <w:t xml:space="preserve">prokazuje výpisem z obchodního </w:t>
      </w:r>
      <w:r w:rsidRPr="004F12D8">
        <w:rPr>
          <w:rFonts w:ascii="Calibri" w:hAnsi="Calibri"/>
          <w:szCs w:val="22"/>
          <w:highlight w:val="yellow"/>
        </w:rPr>
        <w:t>rejstříku</w:t>
      </w:r>
      <w:r w:rsidRPr="00E87BE2">
        <w:rPr>
          <w:rFonts w:ascii="Calibri" w:hAnsi="Calibri"/>
          <w:szCs w:val="22"/>
        </w:rPr>
        <w:t>]</w:t>
      </w:r>
      <w:r>
        <w:rPr>
          <w:rFonts w:asciiTheme="minorHAnsi" w:hAnsiTheme="minorHAnsi"/>
          <w:szCs w:val="22"/>
        </w:rPr>
        <w:t>.</w:t>
      </w:r>
    </w:p>
    <w:p w14:paraId="699BC2DA" w14:textId="77777777" w:rsid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55F57C1F" w14:textId="77777777" w:rsidR="006C27D2" w:rsidRPr="004F12D8" w:rsidRDefault="006C27D2" w:rsidP="006C27D2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</w:rPr>
          <w:id w:val="-2077123168"/>
          <w:showingPlcHdr/>
        </w:sdtPr>
        <w:sdtContent>
          <w:r w:rsidRPr="004F12D8">
            <w:rPr>
              <w:rStyle w:val="Zstupntext"/>
              <w:rFonts w:asciiTheme="minorHAnsi" w:hAnsiTheme="minorHAnsi"/>
              <w:color w:val="auto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</w:rPr>
          <w:id w:val="1530992651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4F12D8">
            <w:rPr>
              <w:rStyle w:val="Zstupntext"/>
              <w:rFonts w:asciiTheme="minorHAnsi" w:hAnsiTheme="minorHAnsi"/>
              <w:color w:val="auto"/>
              <w:shd w:val="clear" w:color="auto" w:fill="FFFF00"/>
            </w:rPr>
            <w:t>datum</w:t>
          </w:r>
        </w:sdtContent>
      </w:sdt>
    </w:p>
    <w:p w14:paraId="45A79451" w14:textId="77777777" w:rsidR="006C27D2" w:rsidRDefault="006C27D2" w:rsidP="006C27D2">
      <w:pPr>
        <w:keepNext/>
        <w:keepLines/>
        <w:rPr>
          <w:rFonts w:asciiTheme="minorHAnsi" w:hAnsiTheme="minorHAnsi"/>
          <w:szCs w:val="22"/>
        </w:rPr>
      </w:pPr>
    </w:p>
    <w:p w14:paraId="48F1C636" w14:textId="77777777" w:rsidR="006C27D2" w:rsidRPr="004F12D8" w:rsidRDefault="006C27D2" w:rsidP="006C27D2">
      <w:pPr>
        <w:keepNext/>
        <w:keepLines/>
        <w:rPr>
          <w:rFonts w:asciiTheme="minorHAnsi" w:hAnsiTheme="minorHAnsi"/>
          <w:szCs w:val="22"/>
        </w:rPr>
      </w:pPr>
    </w:p>
    <w:p w14:paraId="7E4DD6D6" w14:textId="77777777" w:rsidR="006C27D2" w:rsidRPr="004F12D8" w:rsidRDefault="006C27D2" w:rsidP="006C27D2">
      <w:pPr>
        <w:keepNext/>
        <w:keepLines/>
        <w:rPr>
          <w:rFonts w:asciiTheme="minorHAnsi" w:hAnsiTheme="minorHAnsi"/>
          <w:szCs w:val="22"/>
        </w:rPr>
      </w:pPr>
      <w:r w:rsidRPr="004F12D8">
        <w:rPr>
          <w:rFonts w:asciiTheme="minorHAnsi" w:hAnsiTheme="minorHAnsi"/>
          <w:szCs w:val="22"/>
        </w:rPr>
        <w:br/>
        <w:t>_____________________________</w:t>
      </w:r>
    </w:p>
    <w:p w14:paraId="0B37CC0D" w14:textId="77777777" w:rsidR="006C27D2" w:rsidRDefault="006C27D2" w:rsidP="006C27D2">
      <w:pPr>
        <w:keepNext/>
        <w:keepLines/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 w:rsidRPr="004F12D8">
        <w:rPr>
          <w:rFonts w:asciiTheme="minorHAnsi" w:hAnsiTheme="minorHAnsi"/>
          <w:szCs w:val="22"/>
        </w:rPr>
        <w:br/>
        <w:t>Funkce:</w:t>
      </w:r>
    </w:p>
    <w:p w14:paraId="769BCF62" w14:textId="77777777" w:rsidR="006C27D2" w:rsidRDefault="006C27D2" w:rsidP="006C27D2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</w:p>
    <w:p w14:paraId="5DF2AE62" w14:textId="77777777" w:rsidR="006C27D2" w:rsidRP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0A41E315" w14:textId="77777777" w:rsidR="006C27D2" w:rsidRDefault="006C27D2" w:rsidP="00D15FED">
      <w:pPr>
        <w:spacing w:before="0" w:after="0"/>
        <w:jc w:val="left"/>
        <w:rPr>
          <w:rFonts w:asciiTheme="minorHAnsi" w:hAnsiTheme="minorHAnsi"/>
          <w:szCs w:val="22"/>
          <w:highlight w:val="yellow"/>
        </w:rPr>
      </w:pPr>
    </w:p>
    <w:p w14:paraId="1CB143F8" w14:textId="77777777" w:rsidR="006C27D2" w:rsidRDefault="006C27D2" w:rsidP="00D15FED">
      <w:pPr>
        <w:spacing w:before="0" w:after="0"/>
        <w:jc w:val="left"/>
        <w:rPr>
          <w:rFonts w:asciiTheme="minorHAnsi" w:hAnsiTheme="minorHAnsi"/>
          <w:szCs w:val="22"/>
          <w:highlight w:val="yellow"/>
        </w:rPr>
      </w:pPr>
    </w:p>
    <w:p w14:paraId="2023536F" w14:textId="77777777" w:rsidR="00E042CF" w:rsidRDefault="00E042CF" w:rsidP="00D15FED">
      <w:pPr>
        <w:spacing w:before="0" w:after="0"/>
        <w:jc w:val="left"/>
        <w:rPr>
          <w:rFonts w:asciiTheme="minorHAnsi" w:hAnsiTheme="minorHAnsi"/>
          <w:szCs w:val="22"/>
        </w:rPr>
      </w:pPr>
    </w:p>
    <w:p w14:paraId="1142DECC" w14:textId="77777777" w:rsidR="00E042CF" w:rsidRDefault="00E042CF">
      <w:pPr>
        <w:spacing w:before="0" w:after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14:paraId="339980A4" w14:textId="30CF408B" w:rsidR="00926F7F" w:rsidRPr="006B72F4" w:rsidRDefault="00B84A38" w:rsidP="00926F7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0BC423AD" w14:textId="60E506CB" w:rsidR="00B84A38" w:rsidRPr="00B84A38" w:rsidRDefault="00B84A38" w:rsidP="00B84A38">
      <w:pPr>
        <w:spacing w:before="0" w:after="0"/>
        <w:rPr>
          <w:rFonts w:asciiTheme="minorHAnsi" w:hAnsiTheme="minorHAnsi"/>
          <w:szCs w:val="22"/>
        </w:rPr>
      </w:pPr>
      <w:r w:rsidRPr="00B84A38">
        <w:rPr>
          <w:rFonts w:asciiTheme="minorHAnsi" w:hAnsiTheme="minorHAnsi"/>
          <w:szCs w:val="22"/>
          <w:highlight w:val="yellow"/>
        </w:rPr>
        <w:t>Zde vložte doklady k prokázání technické kvalifikace a tuto poznámku vymažte. Jako přílohu profesního životopisu vložte do nabídky požadované kopie dokladů o vzdělání členů týmu.</w:t>
      </w:r>
    </w:p>
    <w:p w14:paraId="72D6DA9A" w14:textId="77777777" w:rsidR="00926F7F" w:rsidRDefault="00926F7F">
      <w:pPr>
        <w:spacing w:before="0" w:after="0"/>
        <w:jc w:val="left"/>
        <w:rPr>
          <w:rFonts w:asciiTheme="minorHAnsi" w:hAnsiTheme="minorHAnsi"/>
          <w:szCs w:val="22"/>
        </w:rPr>
      </w:pPr>
    </w:p>
    <w:p w14:paraId="0E754B62" w14:textId="77777777" w:rsidR="00CF3DF9" w:rsidRDefault="00CF3DF9" w:rsidP="00CF3DF9">
      <w:pPr>
        <w:spacing w:before="0" w:after="0"/>
        <w:jc w:val="left"/>
        <w:rPr>
          <w:rFonts w:asciiTheme="minorHAnsi" w:hAnsiTheme="minorHAnsi"/>
          <w:szCs w:val="22"/>
        </w:rPr>
      </w:pPr>
    </w:p>
    <w:p w14:paraId="44D9AC7E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CF3DF9" w:rsidSect="0074753F"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36C0D5AC" w14:textId="35E43295" w:rsidR="00B84A38" w:rsidRPr="003B7184" w:rsidRDefault="00B84A38" w:rsidP="00B84A38">
      <w:pPr>
        <w:keepNext/>
        <w:keepLines/>
        <w:rPr>
          <w:rFonts w:asciiTheme="minorHAnsi" w:hAnsiTheme="minorHAnsi"/>
          <w:b/>
          <w:sz w:val="36"/>
          <w:szCs w:val="36"/>
        </w:rPr>
      </w:pPr>
      <w:r w:rsidRPr="003B7184">
        <w:rPr>
          <w:rFonts w:asciiTheme="minorHAnsi" w:hAnsiTheme="minorHAnsi"/>
          <w:b/>
          <w:sz w:val="36"/>
          <w:szCs w:val="36"/>
        </w:rPr>
        <w:lastRenderedPageBreak/>
        <w:t xml:space="preserve">SEZNAM VÝZNAMNÝCH </w:t>
      </w:r>
      <w:r>
        <w:rPr>
          <w:rFonts w:asciiTheme="minorHAnsi" w:hAnsiTheme="minorHAnsi"/>
          <w:b/>
          <w:sz w:val="36"/>
          <w:szCs w:val="36"/>
        </w:rPr>
        <w:t>SLUŽEB</w:t>
      </w:r>
    </w:p>
    <w:p w14:paraId="1ED205F9" w14:textId="77777777" w:rsidR="00B84A38" w:rsidRPr="009C2649" w:rsidRDefault="00B84A38" w:rsidP="00B84A38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B84A38" w:rsidRPr="009C2649" w14:paraId="45FB57B9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A3BD6CE" w14:textId="77777777" w:rsidR="00B84A38" w:rsidRPr="00882A88" w:rsidRDefault="00B84A38" w:rsidP="00BC0C48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objednatele</w:t>
            </w:r>
            <w:r>
              <w:rPr>
                <w:rFonts w:asciiTheme="minorHAnsi" w:hAnsiTheme="minorHAnsi"/>
                <w:b/>
                <w:szCs w:val="22"/>
              </w:rPr>
              <w:t xml:space="preserve"> významné služby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4AC834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493486DE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F26D1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dodavatele</w:t>
            </w:r>
            <w:r>
              <w:rPr>
                <w:rFonts w:asciiTheme="minorHAnsi" w:hAnsiTheme="minorHAnsi"/>
                <w:b/>
                <w:szCs w:val="22"/>
              </w:rPr>
              <w:t xml:space="preserve"> realizujícího službu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sídlo, vztah k d</w:t>
            </w:r>
            <w:r>
              <w:rPr>
                <w:rFonts w:asciiTheme="minorHAnsi" w:hAnsiTheme="minorHAnsi"/>
                <w:szCs w:val="22"/>
              </w:rPr>
              <w:t>odavateli podávajícímu nabídku)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5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0F34C0F0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Popis poskytované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75DA73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8827EAF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</w:t>
            </w:r>
            <w:r w:rsidRPr="00882A88">
              <w:rPr>
                <w:rFonts w:asciiTheme="minorHAnsi" w:hAnsiTheme="minorHAnsi"/>
                <w:b/>
                <w:szCs w:val="22"/>
              </w:rPr>
              <w:t xml:space="preserve">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2142F5E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20DFD80A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466FB18D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B84A38" w:rsidRPr="009C2649" w14:paraId="029633A7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2474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C0649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DF9E4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C867E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460B4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F217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00C95C68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8323B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F3DB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6CAA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894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0F2E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9C2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1A28EB66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EAC10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BC25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93FE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51F0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935C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327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346753B1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B736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838D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C5C6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835F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1F8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D0F0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14:paraId="092A2CB9" w14:textId="77777777" w:rsidR="00B84A38" w:rsidRDefault="00B84A38" w:rsidP="00B84A38">
      <w:pPr>
        <w:keepNext/>
        <w:keepLines/>
        <w:tabs>
          <w:tab w:val="right" w:pos="9020"/>
        </w:tabs>
        <w:spacing w:before="0" w:after="0"/>
        <w:rPr>
          <w:rFonts w:asciiTheme="minorHAnsi" w:hAnsiTheme="minorHAnsi"/>
          <w:i/>
          <w:sz w:val="18"/>
          <w:szCs w:val="18"/>
        </w:rPr>
      </w:pPr>
    </w:p>
    <w:p w14:paraId="320270A0" w14:textId="77777777" w:rsidR="00B84A38" w:rsidRDefault="00B84A38" w:rsidP="00B84A38">
      <w:pPr>
        <w:spacing w:before="0" w:after="0"/>
        <w:jc w:val="left"/>
        <w:rPr>
          <w:rFonts w:asciiTheme="minorHAnsi" w:hAnsiTheme="minorHAnsi"/>
          <w:szCs w:val="22"/>
        </w:rPr>
      </w:pPr>
    </w:p>
    <w:p w14:paraId="22A7858A" w14:textId="77777777" w:rsidR="00B84A38" w:rsidRDefault="00B84A38" w:rsidP="00B84A38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B84A38" w:rsidSect="0074753F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0FBAC9B1" w14:textId="77777777" w:rsidR="00B84A38" w:rsidRDefault="00B84A38" w:rsidP="00B84A38">
      <w:pPr>
        <w:keepNext/>
        <w:keepLines/>
        <w:rPr>
          <w:rFonts w:asciiTheme="minorHAnsi" w:hAnsiTheme="minorHAnsi"/>
          <w:b/>
          <w:sz w:val="36"/>
          <w:szCs w:val="36"/>
        </w:rPr>
      </w:pPr>
      <w:r w:rsidRPr="003B7184">
        <w:rPr>
          <w:rFonts w:asciiTheme="minorHAnsi" w:hAnsiTheme="minorHAnsi"/>
          <w:b/>
          <w:sz w:val="36"/>
          <w:szCs w:val="36"/>
        </w:rPr>
        <w:lastRenderedPageBreak/>
        <w:t xml:space="preserve">SEZNAM </w:t>
      </w:r>
      <w:r>
        <w:rPr>
          <w:rFonts w:asciiTheme="minorHAnsi" w:hAnsiTheme="minorHAnsi"/>
          <w:b/>
          <w:sz w:val="36"/>
          <w:szCs w:val="36"/>
        </w:rPr>
        <w:t>ČLENŮ REALIZAČNÍHO TÝMU</w:t>
      </w:r>
    </w:p>
    <w:p w14:paraId="0BD83484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788"/>
        <w:gridCol w:w="3260"/>
      </w:tblGrid>
      <w:tr w:rsidR="00B84A38" w:rsidRPr="009C2649" w14:paraId="20C405A3" w14:textId="77777777" w:rsidTr="00CF3DF9">
        <w:trPr>
          <w:trHeight w:val="1134"/>
        </w:trPr>
        <w:tc>
          <w:tcPr>
            <w:tcW w:w="30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00635BB0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7EC11718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příjmení, telefon, email)</w:t>
            </w:r>
          </w:p>
        </w:tc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0A001B5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Vztah k dodavateli podávajícímu nabídku </w:t>
            </w:r>
          </w:p>
          <w:p w14:paraId="256E6CEC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(zaměstnanec</w:t>
            </w:r>
            <w:r>
              <w:rPr>
                <w:rFonts w:asciiTheme="minorHAnsi" w:hAnsiTheme="minorHAnsi"/>
                <w:szCs w:val="22"/>
              </w:rPr>
              <w:t xml:space="preserve"> /</w:t>
            </w:r>
            <w:r w:rsidRPr="00882A88">
              <w:rPr>
                <w:rFonts w:asciiTheme="minorHAnsi" w:hAnsiTheme="minorHAnsi"/>
                <w:szCs w:val="22"/>
              </w:rPr>
              <w:t xml:space="preserve"> poddodavatel)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2D3653C8" w14:textId="77777777" w:rsidR="00CF3DF9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Pozice při plnění </w:t>
            </w:r>
          </w:p>
          <w:p w14:paraId="1855705B" w14:textId="1838DA8D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veřejné zakázky</w:t>
            </w:r>
          </w:p>
        </w:tc>
      </w:tr>
      <w:tr w:rsidR="00B84A38" w:rsidRPr="009C2649" w14:paraId="7CF57AF5" w14:textId="77777777" w:rsidTr="00CF3DF9">
        <w:trPr>
          <w:trHeight w:val="851"/>
        </w:trPr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908F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7ADCC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A1D8" w14:textId="77777777" w:rsidR="00B84A38" w:rsidRDefault="00B84A38" w:rsidP="00BC0C48">
            <w:pPr>
              <w:keepNext/>
              <w:keepLines/>
              <w:contextualSpacing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projektový manažer</w:t>
            </w:r>
          </w:p>
          <w:p w14:paraId="5D14AB1E" w14:textId="77777777" w:rsidR="00B84A38" w:rsidRPr="00882A88" w:rsidRDefault="00B84A38" w:rsidP="00BC0C48">
            <w:pPr>
              <w:keepNext/>
              <w:keepLines/>
              <w:contextualSpacing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vedoucí týmu</w:t>
            </w:r>
          </w:p>
        </w:tc>
      </w:tr>
      <w:tr w:rsidR="00B84A38" w:rsidRPr="009C2649" w14:paraId="015591A2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AF9C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CE2A4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2F5" w14:textId="763D66B0" w:rsidR="00B84A38" w:rsidRPr="00882A88" w:rsidRDefault="00B84A38" w:rsidP="00B84A3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zemědělství I.</w:t>
            </w:r>
          </w:p>
        </w:tc>
      </w:tr>
      <w:tr w:rsidR="00B84A38" w:rsidRPr="009C2649" w14:paraId="01F4F2DF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0920C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FB7E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8457" w14:textId="17A0C3DF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zemědělství II.</w:t>
            </w:r>
          </w:p>
        </w:tc>
      </w:tr>
      <w:tr w:rsidR="00B84A38" w:rsidRPr="009C2649" w14:paraId="108D721F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612C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A435E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420B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životního prostředí</w:t>
            </w:r>
          </w:p>
        </w:tc>
      </w:tr>
    </w:tbl>
    <w:p w14:paraId="1D5FC5BD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7E319928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4FCD87E5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36"/>
          <w:szCs w:val="36"/>
        </w:rPr>
        <w:t>DALŠÍ ČLENOVÉ TÝMU</w:t>
      </w:r>
      <w:r>
        <w:rPr>
          <w:rStyle w:val="Znakapoznpodarou"/>
          <w:rFonts w:asciiTheme="minorHAnsi" w:hAnsiTheme="minorHAnsi"/>
          <w:b/>
          <w:sz w:val="36"/>
          <w:szCs w:val="36"/>
        </w:rPr>
        <w:footnoteReference w:id="6"/>
      </w:r>
    </w:p>
    <w:p w14:paraId="1AE3397B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788"/>
        <w:gridCol w:w="3260"/>
      </w:tblGrid>
      <w:tr w:rsidR="00B84A38" w:rsidRPr="009C2649" w14:paraId="77CC5621" w14:textId="77777777" w:rsidTr="00CF3DF9">
        <w:trPr>
          <w:trHeight w:val="1134"/>
        </w:trPr>
        <w:tc>
          <w:tcPr>
            <w:tcW w:w="30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A20DCA2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79BCE81F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příjmení, telefon, email)</w:t>
            </w:r>
          </w:p>
        </w:tc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F21F315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Vztah k dodavateli podávajícímu nabídku </w:t>
            </w:r>
          </w:p>
          <w:p w14:paraId="347756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(zaměstnanec</w:t>
            </w:r>
            <w:r>
              <w:rPr>
                <w:rFonts w:asciiTheme="minorHAnsi" w:hAnsiTheme="minorHAnsi"/>
                <w:szCs w:val="22"/>
              </w:rPr>
              <w:t xml:space="preserve"> /</w:t>
            </w:r>
            <w:r w:rsidRPr="00882A88">
              <w:rPr>
                <w:rFonts w:asciiTheme="minorHAnsi" w:hAnsiTheme="minorHAnsi"/>
                <w:szCs w:val="22"/>
              </w:rPr>
              <w:t xml:space="preserve"> poddodavatel)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58252438" w14:textId="77777777" w:rsidR="00CF3DF9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Pozice při plnění </w:t>
            </w:r>
          </w:p>
          <w:p w14:paraId="6132E01B" w14:textId="23EB5FBF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veřejné zakázky</w:t>
            </w:r>
          </w:p>
        </w:tc>
      </w:tr>
      <w:tr w:rsidR="00B84A38" w:rsidRPr="009C2649" w14:paraId="681AEA45" w14:textId="77777777" w:rsidTr="00CF3DF9">
        <w:trPr>
          <w:trHeight w:val="851"/>
        </w:trPr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12686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CA28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3487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29386041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A40FD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C27A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907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7ECEEFFA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D15F7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89832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9DF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51AA086B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94A52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196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A10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14:paraId="0311D547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5E2FC78D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6A07665B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38EEA4C0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  <w:sectPr w:rsidR="00B84A38" w:rsidSect="0074753F">
          <w:pgSz w:w="11906" w:h="16838" w:code="9"/>
          <w:pgMar w:top="1843" w:right="1418" w:bottom="1418" w:left="1418" w:header="709" w:footer="709" w:gutter="0"/>
          <w:cols w:space="708"/>
          <w:titlePg/>
          <w:docGrid w:linePitch="360"/>
        </w:sectPr>
      </w:pPr>
    </w:p>
    <w:p w14:paraId="36331E9C" w14:textId="77777777" w:rsidR="00B84A38" w:rsidRDefault="00B84A38" w:rsidP="00B84A38">
      <w:pPr>
        <w:keepNext/>
        <w:keepLines/>
        <w:jc w:val="left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22A1DBD" w14:textId="77777777" w:rsidR="00B84A38" w:rsidRPr="006A48B7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b/>
          <w:szCs w:val="22"/>
        </w:rPr>
      </w:pPr>
    </w:p>
    <w:p w14:paraId="04C3B80D" w14:textId="77777777" w:rsidR="00B84A38" w:rsidRPr="00882A8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 w:rsidRPr="00882A88">
        <w:rPr>
          <w:rFonts w:ascii="Calibri" w:hAnsi="Calibri"/>
          <w:b/>
          <w:szCs w:val="22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5C6E6DFE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63787CC6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0579EA9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4AA946FF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137E96BF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Pozice </w:t>
            </w:r>
            <w:r w:rsidRPr="00882A88">
              <w:rPr>
                <w:rFonts w:ascii="Calibri" w:hAnsi="Calibri"/>
                <w:szCs w:val="22"/>
              </w:rPr>
              <w:t xml:space="preserve">při plnění </w:t>
            </w:r>
            <w:r>
              <w:rPr>
                <w:rFonts w:ascii="Calibri" w:hAnsi="Calibri"/>
                <w:szCs w:val="22"/>
              </w:rPr>
              <w:t>veřejné zakázky</w:t>
            </w:r>
            <w:r w:rsidRPr="00882A88">
              <w:rPr>
                <w:rFonts w:ascii="Calibri" w:hAnsi="Calibri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7A69DF52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5369863B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5B15885D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Vztah k </w:t>
            </w:r>
            <w:r>
              <w:rPr>
                <w:rFonts w:ascii="Calibri" w:hAnsi="Calibri"/>
                <w:szCs w:val="22"/>
              </w:rPr>
              <w:t>dodavateli</w:t>
            </w:r>
            <w:r w:rsidRPr="00882A88">
              <w:rPr>
                <w:rFonts w:ascii="Calibri" w:hAnsi="Calibri"/>
                <w:szCs w:val="22"/>
              </w:rPr>
              <w:t xml:space="preserve"> podávajícímu nabídku (</w:t>
            </w:r>
            <w:r>
              <w:rPr>
                <w:rFonts w:ascii="Calibri" w:hAnsi="Calibri"/>
                <w:szCs w:val="22"/>
              </w:rPr>
              <w:t>zaměstnanec / pod</w:t>
            </w:r>
            <w:r w:rsidRPr="00882A88">
              <w:rPr>
                <w:rFonts w:ascii="Calibri" w:hAnsi="Calibri"/>
                <w:szCs w:val="22"/>
              </w:rPr>
              <w:t>dodavatel):</w:t>
            </w:r>
          </w:p>
        </w:tc>
        <w:tc>
          <w:tcPr>
            <w:tcW w:w="2843" w:type="pct"/>
            <w:vAlign w:val="center"/>
          </w:tcPr>
          <w:p w14:paraId="641D4EEB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3ECA239A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124F5EC0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Délka odborné profesní praxe:</w:t>
            </w:r>
          </w:p>
        </w:tc>
        <w:tc>
          <w:tcPr>
            <w:tcW w:w="2843" w:type="pct"/>
            <w:vAlign w:val="center"/>
          </w:tcPr>
          <w:p w14:paraId="09F2B303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6BC4968C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</w:p>
    <w:p w14:paraId="6FD05D43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Vzdělání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246EBD8F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2796BC77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Název instituce:</w:t>
            </w:r>
          </w:p>
        </w:tc>
        <w:tc>
          <w:tcPr>
            <w:tcW w:w="2843" w:type="pct"/>
            <w:vAlign w:val="center"/>
          </w:tcPr>
          <w:p w14:paraId="5CC8F513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466A38E0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476AE0C1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Obor studia, získaný titul:</w:t>
            </w:r>
          </w:p>
        </w:tc>
        <w:tc>
          <w:tcPr>
            <w:tcW w:w="2843" w:type="pct"/>
            <w:vAlign w:val="center"/>
          </w:tcPr>
          <w:p w14:paraId="6A3D22BA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7414B427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</w:p>
    <w:p w14:paraId="595020A5" w14:textId="77777777" w:rsidR="00B84A38" w:rsidRPr="00882A8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 w:rsidRPr="00882A88">
        <w:rPr>
          <w:rFonts w:ascii="Calibri" w:hAnsi="Calibri"/>
          <w:b/>
          <w:szCs w:val="22"/>
        </w:rPr>
        <w:t>Přehled profesní praxe</w:t>
      </w:r>
      <w:r>
        <w:rPr>
          <w:rStyle w:val="Znakapoznpodarou"/>
          <w:rFonts w:ascii="Calibri" w:hAnsi="Calibri"/>
          <w:b/>
          <w:szCs w:val="22"/>
        </w:rPr>
        <w:footnoteReference w:id="7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6554DAEE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72014A1B" w14:textId="77777777" w:rsidR="00B84A38" w:rsidRPr="00D35702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Zaměstnavatel</w:t>
            </w:r>
            <w:r>
              <w:rPr>
                <w:rFonts w:ascii="Calibri" w:hAnsi="Calibri"/>
                <w:szCs w:val="22"/>
              </w:rPr>
              <w:t xml:space="preserve"> / objednatel</w:t>
            </w:r>
            <w:r w:rsidRPr="00882A88">
              <w:rPr>
                <w:rFonts w:ascii="Calibri" w:hAnsi="Calibri"/>
                <w:szCs w:val="22"/>
              </w:rPr>
              <w:t>:</w:t>
            </w:r>
          </w:p>
          <w:p w14:paraId="3684EACA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D35702">
              <w:rPr>
                <w:rFonts w:ascii="Calibri" w:hAnsi="Calibri"/>
                <w:szCs w:val="22"/>
              </w:rPr>
              <w:t xml:space="preserve">(název, sídlo, kontaktní </w:t>
            </w:r>
            <w:r>
              <w:rPr>
                <w:rFonts w:ascii="Calibri" w:hAnsi="Calibri"/>
                <w:szCs w:val="22"/>
              </w:rPr>
              <w:t>osoba včetně telefonu a emailu pro ověření)</w:t>
            </w:r>
          </w:p>
        </w:tc>
        <w:tc>
          <w:tcPr>
            <w:tcW w:w="2843" w:type="pct"/>
            <w:vAlign w:val="center"/>
          </w:tcPr>
          <w:p w14:paraId="24302053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5F436FE5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035FC0F2" w14:textId="77777777" w:rsidR="00B84A3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Doba trvání zaměstnaneckého poměru / smlouvy:</w:t>
            </w:r>
          </w:p>
          <w:p w14:paraId="0B79A749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51344CE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1BCDFBB3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392894F6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E76301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2023864B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483DCFCE" w14:textId="77777777" w:rsidR="00B84A3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 xml:space="preserve">Realizované </w:t>
            </w:r>
            <w:r>
              <w:rPr>
                <w:rFonts w:ascii="Calibri" w:hAnsi="Calibri"/>
                <w:szCs w:val="22"/>
              </w:rPr>
              <w:t>projekty</w:t>
            </w:r>
            <w:r w:rsidRPr="00882A88">
              <w:rPr>
                <w:rFonts w:ascii="Calibri" w:hAnsi="Calibri"/>
                <w:szCs w:val="22"/>
              </w:rPr>
              <w:t xml:space="preserve"> prokazující požadovanou praxi</w:t>
            </w:r>
            <w:r>
              <w:rPr>
                <w:rFonts w:ascii="Calibri" w:hAnsi="Calibri"/>
                <w:szCs w:val="22"/>
              </w:rPr>
              <w:t xml:space="preserve">: </w:t>
            </w:r>
          </w:p>
          <w:p w14:paraId="0659DA25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(název projektu, </w:t>
            </w:r>
            <w:r w:rsidRPr="00882A88">
              <w:rPr>
                <w:rFonts w:ascii="Calibri" w:hAnsi="Calibri"/>
                <w:szCs w:val="22"/>
              </w:rPr>
              <w:t>popisu vykonávaných činností</w:t>
            </w:r>
            <w:r>
              <w:rPr>
                <w:rFonts w:ascii="Calibri" w:hAnsi="Calibri"/>
                <w:szCs w:val="22"/>
              </w:rPr>
              <w:t xml:space="preserve">, doba realizace </w:t>
            </w:r>
            <w:r w:rsidRPr="00882A88">
              <w:rPr>
                <w:rFonts w:asciiTheme="minorHAnsi" w:hAnsiTheme="minorHAnsi"/>
                <w:szCs w:val="22"/>
              </w:rPr>
              <w:t>uvedením roku a měsíce zahájení a ukončení</w:t>
            </w:r>
            <w:r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2843" w:type="pct"/>
            <w:vAlign w:val="center"/>
          </w:tcPr>
          <w:p w14:paraId="40127BC8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0DE3AE89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72AB7597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lastRenderedPageBreak/>
        <w:t>Ostatní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0E36D598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36CB080F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 xml:space="preserve">Znalost </w:t>
            </w:r>
            <w:r>
              <w:rPr>
                <w:rFonts w:ascii="Calibri" w:hAnsi="Calibri"/>
                <w:szCs w:val="22"/>
              </w:rPr>
              <w:t>anglického</w:t>
            </w:r>
            <w:r w:rsidRPr="00882A88">
              <w:rPr>
                <w:rFonts w:ascii="Calibri" w:hAnsi="Calibri"/>
                <w:szCs w:val="22"/>
              </w:rPr>
              <w:t xml:space="preserve"> jazyka:</w:t>
            </w:r>
          </w:p>
        </w:tc>
        <w:tc>
          <w:tcPr>
            <w:tcW w:w="2843" w:type="pct"/>
            <w:vAlign w:val="center"/>
          </w:tcPr>
          <w:p w14:paraId="2600F800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  <w:r w:rsidRPr="002077B5">
              <w:rPr>
                <w:rFonts w:ascii="Calibri" w:hAnsi="Calibri"/>
                <w:szCs w:val="22"/>
              </w:rPr>
              <w:t>ANO</w:t>
            </w:r>
            <w:r>
              <w:rPr>
                <w:rFonts w:ascii="Calibri" w:hAnsi="Calibri"/>
                <w:szCs w:val="22"/>
              </w:rPr>
              <w:t xml:space="preserve"> (pokud ano, uvést úroveň)</w:t>
            </w:r>
            <w:r w:rsidRPr="002077B5">
              <w:rPr>
                <w:rFonts w:ascii="Calibri" w:hAnsi="Calibri"/>
                <w:szCs w:val="22"/>
              </w:rPr>
              <w:t xml:space="preserve"> / NE</w:t>
            </w:r>
            <w:r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B84A38" w:rsidRPr="00882A88" w14:paraId="1702D05C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68ACE788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Další informace</w:t>
            </w:r>
            <w:r>
              <w:rPr>
                <w:rStyle w:val="Znakapoznpodarou"/>
                <w:rFonts w:ascii="Calibri" w:hAnsi="Calibri"/>
                <w:szCs w:val="22"/>
              </w:rPr>
              <w:footnoteReference w:id="8"/>
            </w:r>
            <w:r>
              <w:rPr>
                <w:rFonts w:ascii="Calibri" w:hAnsi="Calibri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4C3B38E7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6200161D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385D3552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44BBDBF3" w14:textId="77777777" w:rsidR="00B84A38" w:rsidRDefault="00B84A38" w:rsidP="00B84A38">
      <w:pPr>
        <w:spacing w:before="0" w:after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14:paraId="75F1DA28" w14:textId="77777777" w:rsidR="00B84A38" w:rsidRDefault="00B84A38" w:rsidP="00B84A38">
      <w:pPr>
        <w:keepNext/>
        <w:keepLines/>
        <w:rPr>
          <w:rFonts w:asciiTheme="minorHAnsi" w:hAnsiTheme="minorHAnsi"/>
          <w:b/>
          <w:szCs w:val="22"/>
        </w:rPr>
        <w:sectPr w:rsidR="00B84A38" w:rsidSect="007475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843" w:right="1418" w:bottom="1418" w:left="1418" w:header="709" w:footer="709" w:gutter="0"/>
          <w:cols w:space="708"/>
          <w:titlePg/>
          <w:docGrid w:linePitch="360"/>
        </w:sectPr>
      </w:pPr>
    </w:p>
    <w:p w14:paraId="16016B6F" w14:textId="78AFEF9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2FB03581" w14:textId="7EBE6652" w:rsidR="00E042CF" w:rsidRDefault="00C34D1E" w:rsidP="00983432">
      <w:pPr>
        <w:spacing w:before="0" w:after="0"/>
        <w:rPr>
          <w:rFonts w:asciiTheme="minorHAnsi" w:hAnsiTheme="minorHAnsi"/>
          <w:szCs w:val="22"/>
        </w:rPr>
      </w:pPr>
      <w:r w:rsidRPr="00C34D1E">
        <w:rPr>
          <w:rFonts w:asciiTheme="minorHAnsi" w:hAnsiTheme="minorHAnsi"/>
          <w:szCs w:val="22"/>
          <w:highlight w:val="yellow"/>
        </w:rPr>
        <w:t xml:space="preserve">Zde vložte doklady </w:t>
      </w:r>
      <w:r>
        <w:rPr>
          <w:rFonts w:asciiTheme="minorHAnsi" w:hAnsiTheme="minorHAnsi"/>
          <w:szCs w:val="22"/>
          <w:highlight w:val="yellow"/>
        </w:rPr>
        <w:t>jiných osob</w:t>
      </w:r>
      <w:r w:rsidR="00983432">
        <w:rPr>
          <w:rFonts w:asciiTheme="minorHAnsi" w:hAnsiTheme="minorHAnsi"/>
          <w:szCs w:val="22"/>
          <w:highlight w:val="yellow"/>
        </w:rPr>
        <w:t xml:space="preserve"> (poddodavatelů)</w:t>
      </w:r>
      <w:r>
        <w:rPr>
          <w:rFonts w:asciiTheme="minorHAnsi" w:hAnsiTheme="minorHAnsi"/>
          <w:szCs w:val="22"/>
          <w:highlight w:val="yellow"/>
        </w:rPr>
        <w:t>, prostřednictvím kterých účastník prokazuje kvalifikaci</w:t>
      </w:r>
      <w:r w:rsidR="005327E3">
        <w:rPr>
          <w:rStyle w:val="Znakapoznpodarou"/>
          <w:rFonts w:asciiTheme="minorHAnsi" w:hAnsiTheme="minorHAnsi"/>
          <w:szCs w:val="22"/>
          <w:highlight w:val="yellow"/>
        </w:rPr>
        <w:footnoteReference w:id="9"/>
      </w:r>
      <w:r>
        <w:rPr>
          <w:rFonts w:asciiTheme="minorHAnsi" w:hAnsiTheme="minorHAnsi"/>
          <w:szCs w:val="22"/>
          <w:highlight w:val="yellow"/>
        </w:rPr>
        <w:t>, nebo doklady ostatních dodavatelů při společném prokazování kvalifikace</w:t>
      </w:r>
      <w:r w:rsidR="00983432">
        <w:rPr>
          <w:rFonts w:asciiTheme="minorHAnsi" w:hAnsiTheme="minorHAnsi"/>
          <w:szCs w:val="22"/>
          <w:highlight w:val="yellow"/>
        </w:rPr>
        <w:t xml:space="preserve"> (společná nabídka v rámci konsorcia či sdružení)</w:t>
      </w:r>
      <w:r w:rsidR="005327E3"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>
        <w:rPr>
          <w:rFonts w:asciiTheme="minorHAnsi" w:hAnsiTheme="minorHAnsi"/>
          <w:szCs w:val="22"/>
          <w:highlight w:val="yellow"/>
        </w:rPr>
        <w:t xml:space="preserve"> a tuto poznámku vymažte</w:t>
      </w:r>
      <w:r w:rsidRPr="00C34D1E">
        <w:rPr>
          <w:rFonts w:asciiTheme="minorHAnsi" w:hAnsiTheme="minorHAnsi"/>
          <w:szCs w:val="22"/>
          <w:highlight w:val="yellow"/>
        </w:rPr>
        <w:t>.</w:t>
      </w:r>
    </w:p>
    <w:p w14:paraId="17F709D9" w14:textId="77777777" w:rsidR="00926F7F" w:rsidRPr="00926F7F" w:rsidRDefault="00926F7F" w:rsidP="00926F7F">
      <w:pPr>
        <w:spacing w:before="0" w:after="0"/>
        <w:jc w:val="left"/>
        <w:rPr>
          <w:rFonts w:asciiTheme="minorHAnsi" w:hAnsiTheme="minorHAnsi"/>
          <w:szCs w:val="22"/>
        </w:rPr>
      </w:pP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1D6C9A7D" w:rsidR="004B66ED" w:rsidRPr="006B72F4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26FB45C7" w14:textId="0E7A101E" w:rsidR="00AD7D0B" w:rsidRPr="004F12D8" w:rsidRDefault="00C34D1E" w:rsidP="00AD7D0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>.</w:t>
      </w:r>
      <w:r w:rsidR="00DB079F" w:rsidRPr="00DB079F">
        <w:rPr>
          <w:highlight w:val="yellow"/>
        </w:rPr>
        <w:t xml:space="preserve"> Jako samostatnou příl</w:t>
      </w:r>
      <w:r w:rsidR="00DB079F">
        <w:rPr>
          <w:highlight w:val="yellow"/>
        </w:rPr>
        <w:t xml:space="preserve">ohu nabídky předložte doplněný </w:t>
      </w:r>
      <w:r w:rsidR="00DB079F" w:rsidRPr="00DB079F">
        <w:rPr>
          <w:highlight w:val="yellow"/>
        </w:rPr>
        <w:t>návrh smlouvy v editovatelné podobě ve formátu Word.</w:t>
      </w:r>
    </w:p>
    <w:p w14:paraId="1455B2C3" w14:textId="77777777" w:rsidR="00485DB8" w:rsidRPr="00882A88" w:rsidRDefault="00485DB8" w:rsidP="00AD7D0B">
      <w:pPr>
        <w:keepNext/>
        <w:keepLines/>
        <w:spacing w:line="276" w:lineRule="auto"/>
        <w:rPr>
          <w:rFonts w:ascii="Calibri" w:hAnsi="Calibri"/>
          <w:szCs w:val="22"/>
        </w:rPr>
      </w:pPr>
    </w:p>
    <w:sectPr w:rsidR="00485DB8" w:rsidRPr="00882A88" w:rsidSect="0074753F">
      <w:footerReference w:type="even" r:id="rId12"/>
      <w:footnotePr>
        <w:numRestart w:val="eachPage"/>
      </w:footnotePr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7EE2" w14:textId="77777777" w:rsidR="0074753F" w:rsidRDefault="0074753F">
      <w:r>
        <w:separator/>
      </w:r>
    </w:p>
  </w:endnote>
  <w:endnote w:type="continuationSeparator" w:id="0">
    <w:p w14:paraId="47295416" w14:textId="77777777" w:rsidR="0074753F" w:rsidRDefault="0074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30953E3F" w14:textId="67036991" w:rsidR="00B84A38" w:rsidRPr="009E3610" w:rsidRDefault="00B84A38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D87C6E">
          <w:rPr>
            <w:rFonts w:asciiTheme="minorHAnsi" w:hAnsiTheme="minorHAnsi"/>
            <w:noProof/>
          </w:rPr>
          <w:t>13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6881D0E0" w14:textId="77777777" w:rsidR="00B84A38" w:rsidRDefault="00B84A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ECC3B4A" w14:textId="4F59E4A8" w:rsidR="00B84A38" w:rsidRPr="006B72F4" w:rsidRDefault="00B84A38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D87C6E">
          <w:rPr>
            <w:rFonts w:asciiTheme="minorHAnsi" w:hAnsiTheme="minorHAnsi"/>
            <w:noProof/>
          </w:rPr>
          <w:t>12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1C0B4F04" w14:textId="77777777" w:rsidR="00B84A38" w:rsidRDefault="00B84A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4271" w14:textId="77777777" w:rsidR="0074753F" w:rsidRDefault="0074753F">
      <w:r>
        <w:separator/>
      </w:r>
    </w:p>
  </w:footnote>
  <w:footnote w:type="continuationSeparator" w:id="0">
    <w:p w14:paraId="7A7F11EA" w14:textId="77777777" w:rsidR="0074753F" w:rsidRDefault="0074753F">
      <w:r>
        <w:continuationSeparator/>
      </w:r>
    </w:p>
  </w:footnote>
  <w:footnote w:id="1">
    <w:p w14:paraId="18C7CD75" w14:textId="55F924E9" w:rsidR="006B72F4" w:rsidRPr="00B84A38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0A31BCEE" w14:textId="68F94F69" w:rsidR="00B84A38" w:rsidRPr="00B84A38" w:rsidRDefault="00B84A38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5.3 zadávací dokumentace. </w:t>
      </w:r>
    </w:p>
  </w:footnote>
  <w:footnote w:id="3">
    <w:p w14:paraId="6828E81C" w14:textId="513BCA75" w:rsidR="00C34D1E" w:rsidRDefault="00C34D1E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4">
    <w:p w14:paraId="7D52AF9D" w14:textId="6CFD7BB8" w:rsidR="00E042CF" w:rsidRDefault="00E042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C34D1E">
        <w:t>Pravidla pro prokazování kvalifikace prostřednictvím jiných osob jsou upraven</w:t>
      </w:r>
      <w:r w:rsidR="00052888">
        <w:t>a</w:t>
      </w:r>
      <w:r w:rsidR="00C34D1E">
        <w:t xml:space="preserve"> v</w:t>
      </w:r>
      <w:r>
        <w:t xml:space="preserve"> § 83 ZZVZ.</w:t>
      </w:r>
    </w:p>
  </w:footnote>
  <w:footnote w:id="5">
    <w:p w14:paraId="497DB508" w14:textId="77777777" w:rsidR="00B84A38" w:rsidRDefault="00B84A38" w:rsidP="00B84A38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  <w:footnote w:id="6">
    <w:p w14:paraId="7696DAEE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18"/>
          <w:szCs w:val="18"/>
        </w:rPr>
        <w:t xml:space="preserve">Účastník zadávacího řízení uvede další osoby, které se budou podílet na plnění veřejné zakázky na rámec realizačního týmu vymezeného v rámci kvalifikace. Za tyto další osoby není nutné v rámci nabídky překládat žádné další kvalifikační doklady. </w:t>
      </w:r>
    </w:p>
  </w:footnote>
  <w:footnote w:id="7">
    <w:p w14:paraId="1459D34D" w14:textId="77777777" w:rsidR="00B84A38" w:rsidRDefault="00B84A38" w:rsidP="00B84A38">
      <w:pPr>
        <w:pStyle w:val="Textpoznpodarou"/>
      </w:pPr>
      <w:r>
        <w:rPr>
          <w:rStyle w:val="Znakapoznpodarou"/>
        </w:rPr>
        <w:footnoteRef/>
      </w:r>
      <w:r>
        <w:t xml:space="preserve"> Pro každé zaměstnání vložte samostatnou tabulku, přehled praxe seřaďte chronologicky od nejaktuálnější po nejstarší.</w:t>
      </w:r>
    </w:p>
  </w:footnote>
  <w:footnote w:id="8">
    <w:p w14:paraId="550BE798" w14:textId="77777777" w:rsidR="00B84A38" w:rsidRDefault="00B84A38" w:rsidP="00B84A38">
      <w:pPr>
        <w:pStyle w:val="Textpoznpodarou"/>
      </w:pPr>
      <w:r>
        <w:rPr>
          <w:rStyle w:val="Znakapoznpodarou"/>
        </w:rPr>
        <w:footnoteRef/>
      </w:r>
      <w:r>
        <w:t xml:space="preserve"> Účastník uvede další informace týkající se profesní odbornosti člena týmu relevantní vůči pozici v týmu (certifikáty, školení, publikační a přednášková činnost atd.).</w:t>
      </w:r>
    </w:p>
  </w:footnote>
  <w:footnote w:id="9">
    <w:p w14:paraId="0D528C18" w14:textId="3435D8B0" w:rsidR="005327E3" w:rsidRDefault="005327E3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0">
    <w:p w14:paraId="3A9EFBE6" w14:textId="3A38206C" w:rsidR="005327E3" w:rsidRDefault="005327E3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2B6A" w14:textId="77777777" w:rsidR="00B84A38" w:rsidRDefault="00B84A38" w:rsidP="00882A88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94B1" w14:textId="77777777" w:rsidR="00B84A38" w:rsidRDefault="00B84A38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7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0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729507">
    <w:abstractNumId w:val="30"/>
  </w:num>
  <w:num w:numId="2" w16cid:durableId="1325819194">
    <w:abstractNumId w:val="11"/>
  </w:num>
  <w:num w:numId="3" w16cid:durableId="529956585">
    <w:abstractNumId w:val="23"/>
  </w:num>
  <w:num w:numId="4" w16cid:durableId="310260041">
    <w:abstractNumId w:val="18"/>
  </w:num>
  <w:num w:numId="5" w16cid:durableId="146434563">
    <w:abstractNumId w:val="19"/>
  </w:num>
  <w:num w:numId="6" w16cid:durableId="479730410">
    <w:abstractNumId w:val="31"/>
  </w:num>
  <w:num w:numId="7" w16cid:durableId="1632129219">
    <w:abstractNumId w:val="12"/>
  </w:num>
  <w:num w:numId="8" w16cid:durableId="2074810392">
    <w:abstractNumId w:val="28"/>
  </w:num>
  <w:num w:numId="9" w16cid:durableId="507136227">
    <w:abstractNumId w:val="35"/>
  </w:num>
  <w:num w:numId="10" w16cid:durableId="668407508">
    <w:abstractNumId w:val="41"/>
  </w:num>
  <w:num w:numId="11" w16cid:durableId="1010639767">
    <w:abstractNumId w:val="34"/>
  </w:num>
  <w:num w:numId="12" w16cid:durableId="910431232">
    <w:abstractNumId w:val="27"/>
  </w:num>
  <w:num w:numId="13" w16cid:durableId="1613896969">
    <w:abstractNumId w:val="40"/>
  </w:num>
  <w:num w:numId="14" w16cid:durableId="2018534950">
    <w:abstractNumId w:val="17"/>
  </w:num>
  <w:num w:numId="15" w16cid:durableId="1589918957">
    <w:abstractNumId w:val="14"/>
  </w:num>
  <w:num w:numId="16" w16cid:durableId="16926138">
    <w:abstractNumId w:val="29"/>
  </w:num>
  <w:num w:numId="17" w16cid:durableId="665281935">
    <w:abstractNumId w:val="33"/>
  </w:num>
  <w:num w:numId="18" w16cid:durableId="341713262">
    <w:abstractNumId w:val="38"/>
  </w:num>
  <w:num w:numId="19" w16cid:durableId="531767587">
    <w:abstractNumId w:val="22"/>
  </w:num>
  <w:num w:numId="20" w16cid:durableId="1710228444">
    <w:abstractNumId w:val="4"/>
  </w:num>
  <w:num w:numId="21" w16cid:durableId="265234688">
    <w:abstractNumId w:val="37"/>
  </w:num>
  <w:num w:numId="22" w16cid:durableId="1210188767">
    <w:abstractNumId w:val="15"/>
  </w:num>
  <w:num w:numId="23" w16cid:durableId="1554387157">
    <w:abstractNumId w:val="21"/>
  </w:num>
  <w:num w:numId="24" w16cid:durableId="827408260">
    <w:abstractNumId w:val="24"/>
  </w:num>
  <w:num w:numId="25" w16cid:durableId="1376154345">
    <w:abstractNumId w:val="36"/>
  </w:num>
  <w:num w:numId="26" w16cid:durableId="1571187912">
    <w:abstractNumId w:val="26"/>
  </w:num>
  <w:num w:numId="27" w16cid:durableId="768356244">
    <w:abstractNumId w:val="6"/>
  </w:num>
  <w:num w:numId="28" w16cid:durableId="2124567010">
    <w:abstractNumId w:val="39"/>
  </w:num>
  <w:num w:numId="29" w16cid:durableId="873229399">
    <w:abstractNumId w:val="5"/>
  </w:num>
  <w:num w:numId="30" w16cid:durableId="1096560585">
    <w:abstractNumId w:val="10"/>
  </w:num>
  <w:num w:numId="31" w16cid:durableId="1614677920">
    <w:abstractNumId w:val="9"/>
  </w:num>
  <w:num w:numId="32" w16cid:durableId="1540699824">
    <w:abstractNumId w:val="7"/>
  </w:num>
  <w:num w:numId="33" w16cid:durableId="637612957">
    <w:abstractNumId w:val="25"/>
  </w:num>
  <w:num w:numId="34" w16cid:durableId="656030595">
    <w:abstractNumId w:val="20"/>
  </w:num>
  <w:num w:numId="35" w16cid:durableId="1329213450">
    <w:abstractNumId w:val="8"/>
  </w:num>
  <w:num w:numId="36" w16cid:durableId="1917477101">
    <w:abstractNumId w:val="16"/>
  </w:num>
  <w:num w:numId="37" w16cid:durableId="2144037478">
    <w:abstractNumId w:val="32"/>
  </w:num>
  <w:num w:numId="38" w16cid:durableId="1690983832">
    <w:abstractNumId w:val="42"/>
  </w:num>
  <w:num w:numId="39" w16cid:durableId="1906060375">
    <w:abstractNumId w:val="43"/>
  </w:num>
  <w:num w:numId="40" w16cid:durableId="766731564">
    <w:abstractNumId w:val="13"/>
  </w:num>
  <w:num w:numId="41" w16cid:durableId="3750834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83436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88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036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BC9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4D8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B0522"/>
    <w:rsid w:val="001B1ECB"/>
    <w:rsid w:val="001B4012"/>
    <w:rsid w:val="001C0528"/>
    <w:rsid w:val="001C3640"/>
    <w:rsid w:val="001C74F1"/>
    <w:rsid w:val="001D1E64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35B1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1D85"/>
    <w:rsid w:val="002F25DE"/>
    <w:rsid w:val="002F32CD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7D3"/>
    <w:rsid w:val="004C0B9D"/>
    <w:rsid w:val="004C1688"/>
    <w:rsid w:val="004C3091"/>
    <w:rsid w:val="004C7284"/>
    <w:rsid w:val="004C7D5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27E3"/>
    <w:rsid w:val="005334BA"/>
    <w:rsid w:val="00534A41"/>
    <w:rsid w:val="00534DB2"/>
    <w:rsid w:val="0053550B"/>
    <w:rsid w:val="005402C3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829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489A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E7"/>
    <w:rsid w:val="006B72F4"/>
    <w:rsid w:val="006B79D4"/>
    <w:rsid w:val="006C0B59"/>
    <w:rsid w:val="006C1C3B"/>
    <w:rsid w:val="006C22CE"/>
    <w:rsid w:val="006C27D2"/>
    <w:rsid w:val="006C2A6B"/>
    <w:rsid w:val="006C5DDB"/>
    <w:rsid w:val="006D07A2"/>
    <w:rsid w:val="006D31AC"/>
    <w:rsid w:val="006D7829"/>
    <w:rsid w:val="006E282A"/>
    <w:rsid w:val="006F10B8"/>
    <w:rsid w:val="006F142C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4753F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7182"/>
    <w:rsid w:val="007E7473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B778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E13C4"/>
    <w:rsid w:val="009E1438"/>
    <w:rsid w:val="009E3610"/>
    <w:rsid w:val="009E52D5"/>
    <w:rsid w:val="009E6345"/>
    <w:rsid w:val="009E75EB"/>
    <w:rsid w:val="009F3021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55F97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22C6"/>
    <w:rsid w:val="00B225C5"/>
    <w:rsid w:val="00B22FBE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1EC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74B85"/>
    <w:rsid w:val="00B80079"/>
    <w:rsid w:val="00B824C3"/>
    <w:rsid w:val="00B84A38"/>
    <w:rsid w:val="00B851F5"/>
    <w:rsid w:val="00B854D5"/>
    <w:rsid w:val="00B86FEA"/>
    <w:rsid w:val="00B87CF0"/>
    <w:rsid w:val="00B87EA0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3702"/>
    <w:rsid w:val="00BF531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3DF9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51C1"/>
    <w:rsid w:val="00D25269"/>
    <w:rsid w:val="00D25551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0AA7"/>
    <w:rsid w:val="00D51301"/>
    <w:rsid w:val="00D51C70"/>
    <w:rsid w:val="00D52B3A"/>
    <w:rsid w:val="00D5400E"/>
    <w:rsid w:val="00D558EC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87C6E"/>
    <w:rsid w:val="00D9249E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130B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74EA"/>
    <w:rsid w:val="00F90AEA"/>
    <w:rsid w:val="00F928E1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D50AA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ED14-F034-4546-835E-82B544CB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1505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2024-03-07T10:55:00Z</dcterms:created>
  <dcterms:modified xsi:type="dcterms:W3CDTF">2024-03-07T10:55:00Z</dcterms:modified>
</cp:coreProperties>
</file>