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9"/>
        <w:gridCol w:w="1164"/>
        <w:gridCol w:w="831"/>
        <w:gridCol w:w="1060"/>
        <w:gridCol w:w="4662"/>
      </w:tblGrid>
      <w:tr w:rsidR="00CB5AFB" w:rsidRPr="00CE2582" w14:paraId="42584451" w14:textId="77777777">
        <w:tc>
          <w:tcPr>
            <w:tcW w:w="1409" w:type="dxa"/>
            <w:tcBorders>
              <w:top w:val="single" w:sz="18" w:space="0" w:color="auto"/>
            </w:tcBorders>
          </w:tcPr>
          <w:p w14:paraId="23854773" w14:textId="77777777" w:rsidR="00CB5AFB" w:rsidRPr="00CE2582" w:rsidRDefault="00CB5AFB" w:rsidP="006275AA">
            <w:pPr>
              <w:pStyle w:val="NZVYKODYOBC"/>
              <w:rPr>
                <w:b/>
                <w:bCs/>
              </w:rPr>
            </w:pPr>
            <w:r w:rsidRPr="00CE2582">
              <w:t>Kód pověřené obce</w:t>
            </w:r>
          </w:p>
        </w:tc>
        <w:tc>
          <w:tcPr>
            <w:tcW w:w="1164" w:type="dxa"/>
            <w:tcBorders>
              <w:top w:val="single" w:sz="18" w:space="0" w:color="auto"/>
            </w:tcBorders>
          </w:tcPr>
          <w:p w14:paraId="4B12C9C3" w14:textId="77777777" w:rsidR="00CB5AFB" w:rsidRPr="00CE2582" w:rsidRDefault="00CB5AFB" w:rsidP="006275AA">
            <w:pPr>
              <w:pStyle w:val="NZVYKODYOBC"/>
            </w:pPr>
            <w:proofErr w:type="spellStart"/>
            <w:r w:rsidRPr="00CE2582">
              <w:t>Poř</w:t>
            </w:r>
            <w:proofErr w:type="spellEnd"/>
            <w:r w:rsidRPr="00CE2582">
              <w:t>. číslo obce</w:t>
            </w:r>
          </w:p>
        </w:tc>
        <w:tc>
          <w:tcPr>
            <w:tcW w:w="831" w:type="dxa"/>
            <w:tcBorders>
              <w:top w:val="single" w:sz="18" w:space="0" w:color="auto"/>
            </w:tcBorders>
          </w:tcPr>
          <w:p w14:paraId="2AD32684" w14:textId="77777777" w:rsidR="00CB5AFB" w:rsidRPr="00CE2582" w:rsidRDefault="00CB5AFB" w:rsidP="006275AA">
            <w:pPr>
              <w:pStyle w:val="NZVYKODYOBC"/>
            </w:pPr>
            <w:r w:rsidRPr="00CE2582">
              <w:t>Kód lokality</w:t>
            </w:r>
          </w:p>
        </w:tc>
        <w:tc>
          <w:tcPr>
            <w:tcW w:w="1060" w:type="dxa"/>
            <w:tcBorders>
              <w:top w:val="single" w:sz="18" w:space="0" w:color="auto"/>
            </w:tcBorders>
          </w:tcPr>
          <w:p w14:paraId="01796648" w14:textId="77777777" w:rsidR="00CB5AFB" w:rsidRPr="00CE2582" w:rsidRDefault="00CB5AFB" w:rsidP="006275AA">
            <w:pPr>
              <w:pStyle w:val="NZVYKODYOBC"/>
            </w:pPr>
            <w:r w:rsidRPr="00CE2582">
              <w:t>Kód části</w:t>
            </w:r>
          </w:p>
          <w:p w14:paraId="295580D8" w14:textId="77777777" w:rsidR="00CB5AFB" w:rsidRPr="00CE2582" w:rsidRDefault="00CB5AFB" w:rsidP="006275AA">
            <w:pPr>
              <w:pStyle w:val="NZVYKODYOBC"/>
            </w:pPr>
            <w:r w:rsidRPr="00CE2582">
              <w:t>obce</w:t>
            </w:r>
          </w:p>
        </w:tc>
        <w:tc>
          <w:tcPr>
            <w:tcW w:w="4662" w:type="dxa"/>
            <w:tcBorders>
              <w:top w:val="single" w:sz="18" w:space="0" w:color="auto"/>
            </w:tcBorders>
          </w:tcPr>
          <w:p w14:paraId="503CAA26" w14:textId="77777777" w:rsidR="00CB5AFB" w:rsidRPr="00CE2582" w:rsidRDefault="00CB5AFB" w:rsidP="006275AA">
            <w:pPr>
              <w:pStyle w:val="NZVYKODYOBC"/>
            </w:pPr>
            <w:r w:rsidRPr="00CE2582">
              <w:t>Název obce</w:t>
            </w:r>
          </w:p>
        </w:tc>
      </w:tr>
      <w:tr w:rsidR="00CB5AFB" w:rsidRPr="00CE2582" w14:paraId="00DD5B96" w14:textId="77777777">
        <w:trPr>
          <w:trHeight w:val="567"/>
        </w:trPr>
        <w:tc>
          <w:tcPr>
            <w:tcW w:w="1409" w:type="dxa"/>
            <w:tcBorders>
              <w:bottom w:val="single" w:sz="18" w:space="0" w:color="auto"/>
            </w:tcBorders>
            <w:vAlign w:val="bottom"/>
          </w:tcPr>
          <w:p w14:paraId="4F41A4C0" w14:textId="77777777" w:rsidR="00CB5AFB" w:rsidRPr="00CE2582" w:rsidRDefault="00CB5AFB" w:rsidP="00FF5BFA">
            <w:pPr>
              <w:pStyle w:val="KODYOBC"/>
            </w:pPr>
            <w:r w:rsidRPr="00CE2582">
              <w:t>7209</w:t>
            </w:r>
          </w:p>
        </w:tc>
        <w:tc>
          <w:tcPr>
            <w:tcW w:w="1164" w:type="dxa"/>
            <w:tcBorders>
              <w:bottom w:val="single" w:sz="18" w:space="0" w:color="auto"/>
            </w:tcBorders>
            <w:vAlign w:val="bottom"/>
          </w:tcPr>
          <w:p w14:paraId="245A44F9" w14:textId="77777777" w:rsidR="00CB5AFB" w:rsidRPr="00CE2582" w:rsidRDefault="00CB5AFB" w:rsidP="00FF5BFA">
            <w:pPr>
              <w:pStyle w:val="KODYOBC"/>
            </w:pPr>
            <w:r w:rsidRPr="00CE2582">
              <w:t>006</w:t>
            </w:r>
          </w:p>
        </w:tc>
        <w:tc>
          <w:tcPr>
            <w:tcW w:w="831" w:type="dxa"/>
            <w:tcBorders>
              <w:bottom w:val="single" w:sz="18" w:space="0" w:color="auto"/>
            </w:tcBorders>
            <w:vAlign w:val="bottom"/>
          </w:tcPr>
          <w:p w14:paraId="3614DB86" w14:textId="77777777" w:rsidR="00CB5AFB" w:rsidRPr="00CE2582" w:rsidRDefault="00CB5AFB" w:rsidP="00FF5BFA">
            <w:pPr>
              <w:pStyle w:val="KODYOBC"/>
            </w:pPr>
            <w:r w:rsidRPr="00CE2582">
              <w:t>01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vAlign w:val="bottom"/>
          </w:tcPr>
          <w:p w14:paraId="59368011" w14:textId="77777777" w:rsidR="00CB5AFB" w:rsidRPr="00CE2582" w:rsidRDefault="00CB5AFB" w:rsidP="00FF5BFA">
            <w:pPr>
              <w:pStyle w:val="KODYOBC"/>
            </w:pPr>
            <w:r w:rsidRPr="00CE2582">
              <w:t>08698</w:t>
            </w:r>
          </w:p>
        </w:tc>
        <w:tc>
          <w:tcPr>
            <w:tcW w:w="4662" w:type="dxa"/>
            <w:tcBorders>
              <w:bottom w:val="single" w:sz="18" w:space="0" w:color="auto"/>
            </w:tcBorders>
            <w:vAlign w:val="bottom"/>
          </w:tcPr>
          <w:p w14:paraId="1ADBE498" w14:textId="06FBFE63" w:rsidR="00CB5AFB" w:rsidRPr="00CE2582" w:rsidRDefault="00CB5AFB" w:rsidP="00FF5BFA">
            <w:pPr>
              <w:pStyle w:val="Nadpis1"/>
            </w:pPr>
            <w:bookmarkStart w:id="0" w:name="_Toc46109412"/>
            <w:r w:rsidRPr="00CE2582">
              <w:t>LOUČKA</w:t>
            </w:r>
            <w:bookmarkEnd w:id="0"/>
            <w:ins w:id="1" w:author="Valeš Michal" w:date="2021-06-17T08:05:00Z">
              <w:r w:rsidR="00501792">
                <w:t xml:space="preserve">           </w:t>
              </w:r>
              <w:proofErr w:type="gramStart"/>
              <w:r w:rsidR="00501792">
                <w:t xml:space="preserve">   </w:t>
              </w:r>
              <w:r w:rsidR="00501792" w:rsidRPr="00696A7A">
                <w:rPr>
                  <w:b w:val="0"/>
                  <w:sz w:val="20"/>
                  <w:szCs w:val="20"/>
                </w:rPr>
                <w:t>(</w:t>
              </w:r>
              <w:proofErr w:type="gramEnd"/>
              <w:r w:rsidR="00501792" w:rsidRPr="00696A7A">
                <w:rPr>
                  <w:b w:val="0"/>
                  <w:sz w:val="20"/>
                  <w:szCs w:val="20"/>
                </w:rPr>
                <w:t>změna č. 1  09/2021)</w:t>
              </w:r>
            </w:ins>
          </w:p>
        </w:tc>
      </w:tr>
    </w:tbl>
    <w:p w14:paraId="470F3E17" w14:textId="77777777" w:rsidR="00CB5AFB" w:rsidRPr="00CE2582" w:rsidRDefault="00CB5AFB" w:rsidP="006275AA">
      <w:pPr>
        <w:pStyle w:val="Nadpis2"/>
      </w:pPr>
      <w:r w:rsidRPr="00CE2582">
        <w:t>Stručná charakteristika řešeného území</w:t>
      </w:r>
    </w:p>
    <w:p w14:paraId="2ECDE5D4" w14:textId="04B98816" w:rsidR="00CB5AFB" w:rsidRPr="00CE2582" w:rsidRDefault="00CB5AFB" w:rsidP="00CB5AFB">
      <w:pPr>
        <w:rPr>
          <w:rFonts w:ascii="Arial" w:hAnsi="Arial" w:cs="Arial"/>
          <w:sz w:val="20"/>
          <w:szCs w:val="22"/>
        </w:rPr>
      </w:pPr>
      <w:r w:rsidRPr="00CE2582">
        <w:rPr>
          <w:rFonts w:ascii="Arial" w:hAnsi="Arial" w:cs="Arial"/>
          <w:sz w:val="20"/>
          <w:szCs w:val="22"/>
        </w:rPr>
        <w:t>Loučka je středně velká obec místního významu, nachází se asi 10,0 km severozápadně od města Valašské Klobouky. Zástavba se rozprostírá okolo st.</w:t>
      </w:r>
      <w:r w:rsidR="00817599" w:rsidRPr="00CE2582">
        <w:rPr>
          <w:rFonts w:ascii="Arial" w:hAnsi="Arial" w:cs="Arial"/>
          <w:sz w:val="20"/>
          <w:szCs w:val="22"/>
        </w:rPr>
        <w:t xml:space="preserve"> </w:t>
      </w:r>
      <w:r w:rsidRPr="00CE2582">
        <w:rPr>
          <w:rFonts w:ascii="Arial" w:hAnsi="Arial" w:cs="Arial"/>
          <w:sz w:val="20"/>
          <w:szCs w:val="22"/>
        </w:rPr>
        <w:t>silnice II/488 v Přírodním parku Vizovické vrchy. Jižní část obce se nachází v CHKO Bílé Karpaty.</w:t>
      </w:r>
      <w:r w:rsidR="00817599" w:rsidRPr="00CE2582">
        <w:rPr>
          <w:rFonts w:ascii="Arial" w:hAnsi="Arial" w:cs="Arial"/>
          <w:sz w:val="20"/>
          <w:szCs w:val="22"/>
        </w:rPr>
        <w:t xml:space="preserve"> </w:t>
      </w:r>
      <w:r w:rsidRPr="00CE2582">
        <w:rPr>
          <w:rFonts w:ascii="Arial" w:hAnsi="Arial" w:cs="Arial"/>
          <w:sz w:val="20"/>
          <w:szCs w:val="22"/>
        </w:rPr>
        <w:t xml:space="preserve">Obcí protéká bezejmenný potok ústící do </w:t>
      </w:r>
      <w:proofErr w:type="spellStart"/>
      <w:r w:rsidRPr="00CE2582">
        <w:rPr>
          <w:rFonts w:ascii="Arial" w:hAnsi="Arial" w:cs="Arial"/>
          <w:sz w:val="20"/>
          <w:szCs w:val="22"/>
        </w:rPr>
        <w:t>Sviborky</w:t>
      </w:r>
      <w:proofErr w:type="spellEnd"/>
      <w:r w:rsidRPr="00CE2582">
        <w:rPr>
          <w:rFonts w:ascii="Arial" w:hAnsi="Arial" w:cs="Arial"/>
          <w:sz w:val="20"/>
          <w:szCs w:val="22"/>
        </w:rPr>
        <w:t xml:space="preserve">. </w:t>
      </w:r>
      <w:r w:rsidR="00817599" w:rsidRPr="00CE2582">
        <w:rPr>
          <w:rFonts w:ascii="Arial" w:hAnsi="Arial" w:cs="Arial"/>
          <w:sz w:val="20"/>
          <w:szCs w:val="22"/>
        </w:rPr>
        <w:t xml:space="preserve"> </w:t>
      </w:r>
      <w:r w:rsidRPr="00CE2582">
        <w:rPr>
          <w:rFonts w:ascii="Arial" w:hAnsi="Arial" w:cs="Arial"/>
          <w:sz w:val="20"/>
          <w:szCs w:val="22"/>
        </w:rPr>
        <w:t xml:space="preserve">Dle podkladů </w:t>
      </w:r>
      <w:r w:rsidR="00D10AFA" w:rsidRPr="00CE2582">
        <w:rPr>
          <w:rFonts w:ascii="Arial" w:hAnsi="Arial" w:cs="Arial"/>
          <w:sz w:val="20"/>
          <w:szCs w:val="22"/>
        </w:rPr>
        <w:t>obce</w:t>
      </w:r>
      <w:r w:rsidR="00EE7752" w:rsidRPr="00CE2582">
        <w:rPr>
          <w:rFonts w:ascii="Arial" w:hAnsi="Arial" w:cs="Arial"/>
          <w:sz w:val="20"/>
          <w:szCs w:val="22"/>
        </w:rPr>
        <w:t xml:space="preserve"> bylo evidováno v roce </w:t>
      </w:r>
      <w:del w:id="2" w:author="Valeš Michal" w:date="2021-06-04T10:13:00Z">
        <w:r w:rsidR="00D10AFA" w:rsidRPr="00CE2582" w:rsidDel="00CE2582">
          <w:rPr>
            <w:rFonts w:ascii="Arial" w:hAnsi="Arial" w:cs="Arial"/>
            <w:sz w:val="20"/>
            <w:szCs w:val="22"/>
          </w:rPr>
          <w:delText xml:space="preserve">2016 </w:delText>
        </w:r>
      </w:del>
      <w:ins w:id="3" w:author="Valeš Michal" w:date="2021-06-04T10:13:00Z">
        <w:r w:rsidR="00CE2582">
          <w:rPr>
            <w:rFonts w:ascii="Arial" w:hAnsi="Arial" w:cs="Arial"/>
            <w:sz w:val="20"/>
            <w:szCs w:val="22"/>
          </w:rPr>
          <w:t>2021</w:t>
        </w:r>
        <w:r w:rsidR="00CE2582" w:rsidRPr="00CE2582">
          <w:rPr>
            <w:rFonts w:ascii="Arial" w:hAnsi="Arial" w:cs="Arial"/>
            <w:sz w:val="20"/>
            <w:szCs w:val="22"/>
          </w:rPr>
          <w:t xml:space="preserve"> </w:t>
        </w:r>
      </w:ins>
      <w:r w:rsidRPr="00CE2582">
        <w:rPr>
          <w:rFonts w:ascii="Arial" w:hAnsi="Arial" w:cs="Arial"/>
          <w:sz w:val="20"/>
          <w:szCs w:val="22"/>
        </w:rPr>
        <w:t xml:space="preserve">v obci </w:t>
      </w:r>
      <w:del w:id="4" w:author="Valeš Michal" w:date="2021-06-04T10:13:00Z">
        <w:r w:rsidR="00D10AFA" w:rsidRPr="00CE2582" w:rsidDel="00CE2582">
          <w:rPr>
            <w:rFonts w:ascii="Arial" w:hAnsi="Arial" w:cs="Arial"/>
            <w:sz w:val="20"/>
            <w:szCs w:val="22"/>
          </w:rPr>
          <w:delText xml:space="preserve">507 </w:delText>
        </w:r>
      </w:del>
      <w:ins w:id="5" w:author="Valeš Michal" w:date="2021-06-04T10:13:00Z">
        <w:r w:rsidR="00CE2582">
          <w:rPr>
            <w:rFonts w:ascii="Arial" w:hAnsi="Arial" w:cs="Arial"/>
            <w:sz w:val="20"/>
            <w:szCs w:val="22"/>
          </w:rPr>
          <w:t>450</w:t>
        </w:r>
        <w:r w:rsidR="00CE2582" w:rsidRPr="00CE2582">
          <w:rPr>
            <w:rFonts w:ascii="Arial" w:hAnsi="Arial" w:cs="Arial"/>
            <w:sz w:val="20"/>
            <w:szCs w:val="22"/>
          </w:rPr>
          <w:t xml:space="preserve"> </w:t>
        </w:r>
      </w:ins>
      <w:r w:rsidRPr="00CE2582">
        <w:rPr>
          <w:rFonts w:ascii="Arial" w:hAnsi="Arial" w:cs="Arial"/>
          <w:sz w:val="20"/>
          <w:szCs w:val="22"/>
        </w:rPr>
        <w:t>trvale žijících obyvatel.</w:t>
      </w:r>
      <w:r w:rsidR="00817599" w:rsidRPr="00CE2582">
        <w:rPr>
          <w:rFonts w:ascii="Arial" w:hAnsi="Arial" w:cs="Arial"/>
          <w:sz w:val="20"/>
          <w:szCs w:val="22"/>
        </w:rPr>
        <w:t xml:space="preserve"> </w:t>
      </w:r>
      <w:r w:rsidRPr="00CE2582">
        <w:rPr>
          <w:rFonts w:ascii="Arial" w:hAnsi="Arial" w:cs="Arial"/>
          <w:sz w:val="20"/>
          <w:szCs w:val="22"/>
        </w:rPr>
        <w:t xml:space="preserve">Předpokládaný vývoj počtu obyvatel do roku </w:t>
      </w:r>
      <w:r w:rsidR="00D10AFA" w:rsidRPr="00CE2582">
        <w:rPr>
          <w:rFonts w:ascii="Arial" w:hAnsi="Arial" w:cs="Arial"/>
          <w:sz w:val="20"/>
          <w:szCs w:val="22"/>
        </w:rPr>
        <w:t xml:space="preserve">2030 </w:t>
      </w:r>
      <w:r w:rsidRPr="00CE2582">
        <w:rPr>
          <w:rFonts w:ascii="Arial" w:hAnsi="Arial" w:cs="Arial"/>
          <w:sz w:val="20"/>
          <w:szCs w:val="22"/>
        </w:rPr>
        <w:t xml:space="preserve">je na </w:t>
      </w:r>
      <w:del w:id="6" w:author="Valeš Michal" w:date="2021-06-04T10:13:00Z">
        <w:r w:rsidR="00D10AFA" w:rsidRPr="00CE2582" w:rsidDel="00CE2582">
          <w:rPr>
            <w:rFonts w:ascii="Arial" w:hAnsi="Arial" w:cs="Arial"/>
            <w:sz w:val="20"/>
            <w:szCs w:val="22"/>
          </w:rPr>
          <w:delText xml:space="preserve">520 </w:delText>
        </w:r>
      </w:del>
      <w:ins w:id="7" w:author="Valeš Michal" w:date="2021-06-04T10:13:00Z">
        <w:r w:rsidR="00CE2582">
          <w:rPr>
            <w:rFonts w:ascii="Arial" w:hAnsi="Arial" w:cs="Arial"/>
            <w:sz w:val="20"/>
            <w:szCs w:val="22"/>
          </w:rPr>
          <w:t>600</w:t>
        </w:r>
        <w:r w:rsidR="00CE2582" w:rsidRPr="00CE2582">
          <w:rPr>
            <w:rFonts w:ascii="Arial" w:hAnsi="Arial" w:cs="Arial"/>
            <w:sz w:val="20"/>
            <w:szCs w:val="22"/>
          </w:rPr>
          <w:t xml:space="preserve"> </w:t>
        </w:r>
      </w:ins>
      <w:r w:rsidRPr="00CE2582">
        <w:rPr>
          <w:rFonts w:ascii="Arial" w:hAnsi="Arial" w:cs="Arial"/>
          <w:sz w:val="20"/>
          <w:szCs w:val="22"/>
        </w:rPr>
        <w:t>osob.</w:t>
      </w:r>
      <w:r w:rsidR="00817599" w:rsidRPr="00CE2582">
        <w:rPr>
          <w:rFonts w:ascii="Arial" w:hAnsi="Arial" w:cs="Arial"/>
          <w:sz w:val="20"/>
          <w:szCs w:val="22"/>
        </w:rPr>
        <w:t xml:space="preserve"> </w:t>
      </w:r>
      <w:r w:rsidRPr="00CE2582">
        <w:rPr>
          <w:rFonts w:ascii="Arial" w:hAnsi="Arial" w:cs="Arial"/>
          <w:sz w:val="20"/>
          <w:szCs w:val="22"/>
        </w:rPr>
        <w:t xml:space="preserve">Zástavba se rozkládá v nadmořské výšce </w:t>
      </w:r>
      <w:proofErr w:type="gramStart"/>
      <w:r w:rsidRPr="00CE2582">
        <w:rPr>
          <w:rFonts w:ascii="Arial" w:hAnsi="Arial" w:cs="Arial"/>
          <w:sz w:val="20"/>
          <w:szCs w:val="22"/>
        </w:rPr>
        <w:t>415 – 460</w:t>
      </w:r>
      <w:proofErr w:type="gramEnd"/>
      <w:r w:rsidRPr="00CE2582">
        <w:rPr>
          <w:rFonts w:ascii="Arial" w:hAnsi="Arial" w:cs="Arial"/>
          <w:sz w:val="20"/>
          <w:szCs w:val="22"/>
        </w:rPr>
        <w:t xml:space="preserve"> m n.</w:t>
      </w:r>
      <w:ins w:id="8" w:author="Valeš Michal" w:date="2021-06-17T08:06:00Z">
        <w:r w:rsidR="00501792">
          <w:rPr>
            <w:rFonts w:ascii="Arial" w:hAnsi="Arial" w:cs="Arial"/>
            <w:sz w:val="20"/>
            <w:szCs w:val="22"/>
          </w:rPr>
          <w:t xml:space="preserve"> </w:t>
        </w:r>
      </w:ins>
      <w:r w:rsidRPr="00CE2582">
        <w:rPr>
          <w:rFonts w:ascii="Arial" w:hAnsi="Arial" w:cs="Arial"/>
          <w:sz w:val="20"/>
          <w:szCs w:val="22"/>
        </w:rPr>
        <w:t xml:space="preserve">m. </w:t>
      </w:r>
    </w:p>
    <w:p w14:paraId="2BF6C36B" w14:textId="77777777" w:rsidR="00CB5AFB" w:rsidRPr="00CE2582" w:rsidRDefault="00CB5AFB" w:rsidP="006275AA">
      <w:pPr>
        <w:pStyle w:val="Nadpis2"/>
      </w:pPr>
      <w:r w:rsidRPr="00CE2582">
        <w:t>Stávající stav</w:t>
      </w:r>
    </w:p>
    <w:p w14:paraId="34B3ABB3" w14:textId="77777777" w:rsidR="00CB5AFB" w:rsidRPr="00CE2582" w:rsidRDefault="00CB5AFB" w:rsidP="00CB5AFB">
      <w:pPr>
        <w:rPr>
          <w:rFonts w:ascii="Arial" w:hAnsi="Arial" w:cs="Arial"/>
          <w:sz w:val="20"/>
          <w:szCs w:val="22"/>
        </w:rPr>
      </w:pPr>
      <w:r w:rsidRPr="00CE2582">
        <w:rPr>
          <w:rFonts w:ascii="Arial" w:hAnsi="Arial" w:cs="Arial"/>
          <w:sz w:val="20"/>
          <w:szCs w:val="22"/>
        </w:rPr>
        <w:t>Zájmové území je z hlediska řešení kanalizace rozděleno na dvě spádově orientované části. Obec má vybudovánu kombinovanou kanalizační síť (jednotná i splašková kanalizace). Stávající stoky jednotné kanalizace byly po odlehčení na dešťových oddělovačích zaústěny do páteřního přivaděče vedoucího na ČOV uvedenou do trvalého provozu v roce 2003.</w:t>
      </w:r>
    </w:p>
    <w:p w14:paraId="6BCEC4F8" w14:textId="2FDA90FC" w:rsidR="00CB5AFB" w:rsidRPr="00CE2582" w:rsidRDefault="00CB5AFB" w:rsidP="00CB5AFB">
      <w:pPr>
        <w:rPr>
          <w:rFonts w:ascii="Arial" w:hAnsi="Arial" w:cs="Arial"/>
          <w:sz w:val="22"/>
          <w:szCs w:val="22"/>
        </w:rPr>
      </w:pPr>
      <w:r w:rsidRPr="00CE2582">
        <w:rPr>
          <w:rFonts w:ascii="Arial" w:hAnsi="Arial" w:cs="Arial"/>
          <w:sz w:val="20"/>
          <w:szCs w:val="22"/>
        </w:rPr>
        <w:t>V části zástavby je vybudován oddílný kanalizační systém.</w:t>
      </w:r>
      <w:r w:rsidR="00817599" w:rsidRPr="00CE2582">
        <w:rPr>
          <w:rFonts w:ascii="Arial" w:hAnsi="Arial" w:cs="Arial"/>
          <w:sz w:val="20"/>
          <w:szCs w:val="22"/>
        </w:rPr>
        <w:t xml:space="preserve"> </w:t>
      </w:r>
      <w:r w:rsidR="00D10AFA" w:rsidRPr="00CE2582">
        <w:rPr>
          <w:rFonts w:ascii="Arial" w:hAnsi="Arial" w:cs="Arial"/>
          <w:sz w:val="20"/>
          <w:szCs w:val="22"/>
        </w:rPr>
        <w:t>Z</w:t>
      </w:r>
      <w:r w:rsidRPr="00CE2582">
        <w:rPr>
          <w:rFonts w:ascii="Arial" w:hAnsi="Arial" w:cs="Arial"/>
          <w:sz w:val="20"/>
          <w:szCs w:val="22"/>
        </w:rPr>
        <w:t> části zástavby podél komunikace do Slopného jsou splaškové OV přečerpávány do gravitačního přivaděče na ČOV, rovněž jsou obdobným způsobem přečerpávány splaškové OV z domova důchodců</w:t>
      </w:r>
      <w:r w:rsidRPr="00CE2582">
        <w:rPr>
          <w:rFonts w:ascii="Arial" w:hAnsi="Arial" w:cs="Arial"/>
          <w:sz w:val="22"/>
          <w:szCs w:val="22"/>
        </w:rPr>
        <w:t>.</w:t>
      </w:r>
      <w:ins w:id="9" w:author="Valeš Michal" w:date="2021-06-17T08:09:00Z">
        <w:r w:rsidR="00501792" w:rsidRPr="00501792">
          <w:rPr>
            <w:rFonts w:ascii="Arial" w:hAnsi="Arial" w:cs="Arial"/>
            <w:sz w:val="20"/>
            <w:szCs w:val="20"/>
          </w:rPr>
          <w:t xml:space="preserve"> </w:t>
        </w:r>
        <w:r w:rsidR="00501792" w:rsidRPr="00272AF0">
          <w:rPr>
            <w:rFonts w:ascii="Arial" w:hAnsi="Arial" w:cs="Arial"/>
            <w:sz w:val="20"/>
            <w:szCs w:val="20"/>
          </w:rPr>
          <w:t xml:space="preserve">V areálu firmy DGS plast s.r.o. </w:t>
        </w:r>
      </w:ins>
      <w:ins w:id="10" w:author="Valeš Michal" w:date="2021-06-17T08:14:00Z">
        <w:r w:rsidR="00501792">
          <w:rPr>
            <w:rFonts w:ascii="Arial" w:hAnsi="Arial" w:cs="Arial"/>
            <w:sz w:val="20"/>
            <w:szCs w:val="20"/>
          </w:rPr>
          <w:t>je ČOV</w:t>
        </w:r>
      </w:ins>
      <w:ins w:id="11" w:author="Valeš Michal" w:date="2021-06-17T08:09:00Z">
        <w:r w:rsidR="00501792" w:rsidRPr="00272AF0">
          <w:rPr>
            <w:rFonts w:ascii="Arial" w:hAnsi="Arial" w:cs="Arial"/>
            <w:sz w:val="20"/>
            <w:szCs w:val="20"/>
          </w:rPr>
          <w:t xml:space="preserve"> sloužící pro čištění odpadních vod z tohoto průmyslového areálu.</w:t>
        </w:r>
      </w:ins>
    </w:p>
    <w:p w14:paraId="76676137" w14:textId="77777777" w:rsidR="00CB5AFB" w:rsidRPr="00CE2582" w:rsidRDefault="00CB5AFB" w:rsidP="006275AA">
      <w:pPr>
        <w:pStyle w:val="Nadpis3"/>
      </w:pPr>
      <w:r w:rsidRPr="00CE2582">
        <w:t>Údaje o kanalizaci</w:t>
      </w:r>
    </w:p>
    <w:p w14:paraId="77097662" w14:textId="50BA8480" w:rsidR="00CB5AFB" w:rsidRPr="00CE2582" w:rsidRDefault="00CB5AFB" w:rsidP="00CB5AFB">
      <w:pPr>
        <w:pStyle w:val="odrky"/>
        <w:rPr>
          <w:rFonts w:ascii="Arial" w:hAnsi="Arial" w:cs="Arial"/>
          <w:sz w:val="20"/>
          <w:szCs w:val="22"/>
        </w:rPr>
      </w:pPr>
      <w:r w:rsidRPr="00CE2582">
        <w:rPr>
          <w:rFonts w:ascii="Arial" w:hAnsi="Arial" w:cs="Arial"/>
          <w:sz w:val="20"/>
          <w:szCs w:val="22"/>
        </w:rPr>
        <w:t>délka kanalizace je cca 5</w:t>
      </w:r>
      <w:r w:rsidR="00817599" w:rsidRPr="00CE2582">
        <w:rPr>
          <w:rFonts w:ascii="Arial" w:hAnsi="Arial" w:cs="Arial"/>
          <w:sz w:val="20"/>
          <w:szCs w:val="22"/>
        </w:rPr>
        <w:t xml:space="preserve"> </w:t>
      </w:r>
      <w:del w:id="12" w:author="Valeš Michal" w:date="2021-06-30T10:25:00Z">
        <w:r w:rsidRPr="00CE2582" w:rsidDel="00C97B23">
          <w:rPr>
            <w:rFonts w:ascii="Arial" w:hAnsi="Arial" w:cs="Arial"/>
            <w:sz w:val="20"/>
            <w:szCs w:val="22"/>
          </w:rPr>
          <w:delText xml:space="preserve">240 </w:delText>
        </w:r>
      </w:del>
      <w:ins w:id="13" w:author="Valeš Michal" w:date="2021-06-30T10:25:00Z">
        <w:r w:rsidR="00C97B23">
          <w:rPr>
            <w:rFonts w:ascii="Arial" w:hAnsi="Arial" w:cs="Arial"/>
            <w:sz w:val="20"/>
            <w:szCs w:val="22"/>
          </w:rPr>
          <w:t>837</w:t>
        </w:r>
        <w:r w:rsidR="00C97B23" w:rsidRPr="00CE2582">
          <w:rPr>
            <w:rFonts w:ascii="Arial" w:hAnsi="Arial" w:cs="Arial"/>
            <w:sz w:val="20"/>
            <w:szCs w:val="22"/>
          </w:rPr>
          <w:t xml:space="preserve"> </w:t>
        </w:r>
      </w:ins>
      <w:r w:rsidRPr="00CE2582">
        <w:rPr>
          <w:rFonts w:ascii="Arial" w:hAnsi="Arial" w:cs="Arial"/>
          <w:sz w:val="20"/>
          <w:szCs w:val="22"/>
        </w:rPr>
        <w:t>m</w:t>
      </w:r>
      <w:r w:rsidRPr="00CE2582">
        <w:rPr>
          <w:rFonts w:ascii="Arial" w:hAnsi="Arial" w:cs="Arial"/>
          <w:sz w:val="20"/>
          <w:szCs w:val="22"/>
        </w:rPr>
        <w:tab/>
        <w:t>DN</w:t>
      </w:r>
      <w:r w:rsidR="00817599" w:rsidRPr="00CE2582">
        <w:rPr>
          <w:rFonts w:ascii="Arial" w:hAnsi="Arial" w:cs="Arial"/>
          <w:sz w:val="20"/>
          <w:szCs w:val="22"/>
        </w:rPr>
        <w:t xml:space="preserve"> </w:t>
      </w:r>
      <w:r w:rsidRPr="00CE2582">
        <w:rPr>
          <w:rFonts w:ascii="Arial" w:hAnsi="Arial" w:cs="Arial"/>
          <w:sz w:val="20"/>
          <w:szCs w:val="22"/>
        </w:rPr>
        <w:t>250 – DN</w:t>
      </w:r>
      <w:r w:rsidR="00817599" w:rsidRPr="00CE2582">
        <w:rPr>
          <w:rFonts w:ascii="Arial" w:hAnsi="Arial" w:cs="Arial"/>
          <w:sz w:val="20"/>
          <w:szCs w:val="22"/>
        </w:rPr>
        <w:t xml:space="preserve"> </w:t>
      </w:r>
      <w:ins w:id="14" w:author="Valeš Michal" w:date="2021-06-30T10:25:00Z">
        <w:r w:rsidR="00C97B23">
          <w:rPr>
            <w:rFonts w:ascii="Arial" w:hAnsi="Arial" w:cs="Arial"/>
            <w:sz w:val="20"/>
            <w:szCs w:val="22"/>
          </w:rPr>
          <w:t>4</w:t>
        </w:r>
      </w:ins>
      <w:del w:id="15" w:author="Valeš Michal" w:date="2021-06-30T10:25:00Z">
        <w:r w:rsidRPr="00CE2582" w:rsidDel="00C97B23">
          <w:rPr>
            <w:rFonts w:ascii="Arial" w:hAnsi="Arial" w:cs="Arial"/>
            <w:sz w:val="20"/>
            <w:szCs w:val="22"/>
          </w:rPr>
          <w:delText>8</w:delText>
        </w:r>
      </w:del>
      <w:r w:rsidRPr="00CE2582">
        <w:rPr>
          <w:rFonts w:ascii="Arial" w:hAnsi="Arial" w:cs="Arial"/>
          <w:sz w:val="20"/>
          <w:szCs w:val="22"/>
        </w:rPr>
        <w:t>00</w:t>
      </w:r>
    </w:p>
    <w:p w14:paraId="410F9419" w14:textId="77777777" w:rsidR="00CB5AFB" w:rsidRPr="00CE2582" w:rsidRDefault="00CB5AFB" w:rsidP="00CB5AFB">
      <w:pPr>
        <w:pStyle w:val="odrky"/>
        <w:rPr>
          <w:rFonts w:ascii="Arial" w:hAnsi="Arial" w:cs="Arial"/>
          <w:sz w:val="20"/>
          <w:szCs w:val="22"/>
        </w:rPr>
      </w:pPr>
      <w:r w:rsidRPr="00CE2582">
        <w:rPr>
          <w:rFonts w:ascii="Arial" w:hAnsi="Arial" w:cs="Arial"/>
          <w:sz w:val="20"/>
          <w:szCs w:val="22"/>
        </w:rPr>
        <w:t>2x ČS, délka výtlačného potrubí je cca 380</w:t>
      </w:r>
      <w:r w:rsidR="00817599" w:rsidRPr="00CE2582">
        <w:rPr>
          <w:rFonts w:ascii="Arial" w:hAnsi="Arial" w:cs="Arial"/>
          <w:sz w:val="20"/>
          <w:szCs w:val="22"/>
        </w:rPr>
        <w:t xml:space="preserve"> </w:t>
      </w:r>
      <w:r w:rsidRPr="00CE2582">
        <w:rPr>
          <w:rFonts w:ascii="Arial" w:hAnsi="Arial" w:cs="Arial"/>
          <w:sz w:val="20"/>
          <w:szCs w:val="22"/>
        </w:rPr>
        <w:t xml:space="preserve">m </w:t>
      </w:r>
      <w:r w:rsidRPr="00CE2582">
        <w:rPr>
          <w:rFonts w:ascii="Arial" w:hAnsi="Arial" w:cs="Arial"/>
          <w:sz w:val="20"/>
          <w:szCs w:val="22"/>
        </w:rPr>
        <w:tab/>
        <w:t>DN</w:t>
      </w:r>
      <w:r w:rsidR="00817599" w:rsidRPr="00CE2582">
        <w:rPr>
          <w:rFonts w:ascii="Arial" w:hAnsi="Arial" w:cs="Arial"/>
          <w:sz w:val="20"/>
          <w:szCs w:val="22"/>
        </w:rPr>
        <w:t xml:space="preserve"> </w:t>
      </w:r>
      <w:r w:rsidRPr="00CE2582">
        <w:rPr>
          <w:rFonts w:ascii="Arial" w:hAnsi="Arial" w:cs="Arial"/>
          <w:sz w:val="20"/>
          <w:szCs w:val="22"/>
        </w:rPr>
        <w:t>80</w:t>
      </w:r>
    </w:p>
    <w:p w14:paraId="0DB15EB9" w14:textId="77777777" w:rsidR="00CB5AFB" w:rsidRPr="00CE2582" w:rsidRDefault="00CB5AFB" w:rsidP="00CB5AFB">
      <w:pPr>
        <w:pStyle w:val="odrky"/>
        <w:rPr>
          <w:rFonts w:ascii="Arial" w:hAnsi="Arial" w:cs="Arial"/>
          <w:sz w:val="20"/>
          <w:szCs w:val="22"/>
        </w:rPr>
      </w:pPr>
      <w:r w:rsidRPr="00CE2582">
        <w:rPr>
          <w:rFonts w:ascii="Arial" w:hAnsi="Arial" w:cs="Arial"/>
          <w:sz w:val="20"/>
          <w:szCs w:val="22"/>
        </w:rPr>
        <w:t>95% obyvatel je napojeno na veřejnou kanalizaci</w:t>
      </w:r>
    </w:p>
    <w:p w14:paraId="688B984D" w14:textId="77777777" w:rsidR="00CB5AFB" w:rsidRPr="00CE2582" w:rsidRDefault="00CB5AFB" w:rsidP="006275AA">
      <w:pPr>
        <w:pStyle w:val="Nadpis2"/>
      </w:pPr>
      <w:r w:rsidRPr="00CE2582">
        <w:t>Výhled</w:t>
      </w:r>
    </w:p>
    <w:p w14:paraId="4E5EAB8C" w14:textId="0AA48E55" w:rsidR="00CB5AFB" w:rsidRPr="00CE2582" w:rsidDel="00CE2582" w:rsidRDefault="00CB5AFB" w:rsidP="00CB5AFB">
      <w:pPr>
        <w:rPr>
          <w:del w:id="16" w:author="Valeš Michal" w:date="2021-06-04T10:14:00Z"/>
          <w:rFonts w:ascii="Arial" w:hAnsi="Arial" w:cs="Arial"/>
          <w:sz w:val="22"/>
          <w:szCs w:val="22"/>
        </w:rPr>
      </w:pPr>
      <w:del w:id="17" w:author="Valeš Michal" w:date="2021-06-04T10:14:00Z">
        <w:r w:rsidRPr="00CE2582" w:rsidDel="00CE2582">
          <w:rPr>
            <w:rFonts w:ascii="Arial" w:hAnsi="Arial" w:cs="Arial"/>
            <w:sz w:val="20"/>
            <w:szCs w:val="22"/>
          </w:rPr>
          <w:delText xml:space="preserve">Postupně bude probíhat odpojování </w:delText>
        </w:r>
        <w:r w:rsidR="00D10AFA" w:rsidRPr="00CE2582" w:rsidDel="00CE2582">
          <w:rPr>
            <w:rFonts w:ascii="Arial" w:hAnsi="Arial" w:cs="Arial"/>
            <w:sz w:val="20"/>
            <w:szCs w:val="22"/>
          </w:rPr>
          <w:delText xml:space="preserve">zbylých </w:delText>
        </w:r>
        <w:r w:rsidRPr="00CE2582" w:rsidDel="00CE2582">
          <w:rPr>
            <w:rFonts w:ascii="Arial" w:hAnsi="Arial" w:cs="Arial"/>
            <w:sz w:val="20"/>
            <w:szCs w:val="22"/>
          </w:rPr>
          <w:delText>septiků na přípojkách odpadních vod do stávající kanalizace.</w:delText>
        </w:r>
        <w:r w:rsidR="00D10AFA" w:rsidRPr="00CE2582" w:rsidDel="00CE2582">
          <w:rPr>
            <w:rFonts w:ascii="Arial" w:hAnsi="Arial" w:cs="Arial"/>
            <w:sz w:val="20"/>
            <w:szCs w:val="22"/>
          </w:rPr>
          <w:delText xml:space="preserve"> V budoucnu bude technologie likvidace OV řešena dle požadavků na likvidaci odpadních vod v povodí výhledové nádrže Vlachovice</w:delText>
        </w:r>
        <w:r w:rsidR="00D10AFA" w:rsidRPr="00CE2582" w:rsidDel="00CE2582">
          <w:rPr>
            <w:rFonts w:ascii="Arial" w:hAnsi="Arial" w:cs="Arial"/>
            <w:sz w:val="22"/>
            <w:szCs w:val="22"/>
          </w:rPr>
          <w:delText xml:space="preserve">.  </w:delText>
        </w:r>
      </w:del>
    </w:p>
    <w:p w14:paraId="2FCA0E6B" w14:textId="53BF9FBA" w:rsidR="00CE2582" w:rsidRPr="00CE2582" w:rsidRDefault="005A49FE" w:rsidP="00E72772">
      <w:pPr>
        <w:rPr>
          <w:rFonts w:ascii="Arial" w:hAnsi="Arial" w:cs="Arial"/>
          <w:sz w:val="20"/>
          <w:szCs w:val="20"/>
        </w:rPr>
      </w:pPr>
      <w:del w:id="18" w:author="Valeš Michal" w:date="2021-06-04T10:14:00Z">
        <w:r w:rsidRPr="00CE2582" w:rsidDel="00CE2582">
          <w:rPr>
            <w:rFonts w:ascii="Arial" w:hAnsi="Arial" w:cs="Arial"/>
            <w:sz w:val="20"/>
            <w:szCs w:val="20"/>
          </w:rPr>
          <w:delText>Část k.ú. obce se nachází v povodí koupacích vod, všechny objekty, které se zde vyskytují, musí mít zajištěnu likvidaci odpadních vod v souladu s vodním zákonem (omezení vnosu fosforu do vod povrchových).</w:delText>
        </w:r>
      </w:del>
    </w:p>
    <w:p w14:paraId="5ADB2FE5" w14:textId="1CAAD877" w:rsidR="00272AF0" w:rsidRPr="00272AF0" w:rsidDel="00501792" w:rsidRDefault="00272AF0" w:rsidP="00272AF0">
      <w:pPr>
        <w:rPr>
          <w:ins w:id="19" w:author="Valeš Michal" w:date="2021-06-04T10:35:00Z"/>
          <w:del w:id="20" w:author="Valeš Michal" w:date="2021-06-17T08:08:00Z"/>
          <w:rFonts w:ascii="Arial" w:hAnsi="Arial" w:cs="Arial"/>
          <w:b/>
          <w:bCs/>
          <w:sz w:val="20"/>
          <w:szCs w:val="20"/>
        </w:rPr>
      </w:pPr>
      <w:ins w:id="21" w:author="Valeš Michal" w:date="2021-06-04T10:35:00Z">
        <w:del w:id="22" w:author="Valeš Michal" w:date="2021-06-17T08:08:00Z">
          <w:r w:rsidRPr="00272AF0" w:rsidDel="00501792">
            <w:rPr>
              <w:rFonts w:ascii="Arial" w:hAnsi="Arial" w:cs="Arial"/>
              <w:b/>
              <w:bCs/>
              <w:sz w:val="20"/>
              <w:szCs w:val="20"/>
            </w:rPr>
            <w:delText>Je navrženo vybudování oddílného kanalizačního systému, který je součástí komplexního řešení pro více obcí (Tichov, Drnovice, Vysoké Pole, Újezd a Loučka) – varianta ČOV Újezd-Jih. Řešení spočívá v přečerpáváním podstatné části splaškových odpadních vod na nově vybudovanou ČOV Újezd–Jih, kapacita této ČOV bude přibližně 3630 EO.</w:delText>
          </w:r>
        </w:del>
      </w:ins>
    </w:p>
    <w:p w14:paraId="25C93F3B" w14:textId="77777777" w:rsidR="00272AF0" w:rsidRPr="00272AF0" w:rsidRDefault="00272AF0" w:rsidP="00272AF0">
      <w:pPr>
        <w:rPr>
          <w:ins w:id="23" w:author="Valeš Michal" w:date="2021-06-04T10:35:00Z"/>
          <w:rFonts w:ascii="Arial" w:hAnsi="Arial" w:cs="Arial"/>
          <w:sz w:val="20"/>
          <w:szCs w:val="20"/>
        </w:rPr>
      </w:pPr>
    </w:p>
    <w:p w14:paraId="49FEA770" w14:textId="5699F3BF" w:rsidR="00501792" w:rsidRPr="007F0F9B" w:rsidRDefault="00272AF0" w:rsidP="00501792">
      <w:pPr>
        <w:rPr>
          <w:ins w:id="24" w:author="Valeš Michal" w:date="2021-06-17T08:07:00Z"/>
          <w:rFonts w:ascii="Arial" w:hAnsi="Arial" w:cs="Arial"/>
          <w:sz w:val="20"/>
          <w:szCs w:val="22"/>
        </w:rPr>
      </w:pPr>
      <w:ins w:id="25" w:author="Valeš Michal" w:date="2021-06-04T10:35:00Z">
        <w:r w:rsidRPr="00272AF0">
          <w:rPr>
            <w:rFonts w:ascii="Arial" w:hAnsi="Arial" w:cs="Arial"/>
            <w:sz w:val="20"/>
            <w:szCs w:val="20"/>
          </w:rPr>
          <w:t>Vzhledem k dobrému stavu bude stávající stoková síť zachována</w:t>
        </w:r>
      </w:ins>
      <w:ins w:id="26" w:author="Valeš Michal" w:date="2021-06-04T10:51:00Z">
        <w:r w:rsidR="00D7116F">
          <w:rPr>
            <w:rFonts w:ascii="Arial" w:hAnsi="Arial" w:cs="Arial"/>
            <w:sz w:val="20"/>
            <w:szCs w:val="20"/>
          </w:rPr>
          <w:t>, případně dobudována</w:t>
        </w:r>
      </w:ins>
      <w:ins w:id="27" w:author="Valeš Michal" w:date="2021-06-04T10:35:00Z">
        <w:r w:rsidRPr="00272AF0">
          <w:rPr>
            <w:rFonts w:ascii="Arial" w:hAnsi="Arial" w:cs="Arial"/>
            <w:sz w:val="20"/>
            <w:szCs w:val="20"/>
          </w:rPr>
          <w:t xml:space="preserve"> a budou od ní odpojeny srážkové vody. Stávající jednotná kanalizace tak bude mít úlohu pouze splaškové kanalizace a bude i nadále zaústěna do areálu stávající ČOV, která bude zrušena a nahrazena čerpací stanicí. Tato čerpací stanice bude napojena na stokovou síť obce Újezd. </w:t>
        </w:r>
      </w:ins>
      <w:ins w:id="28" w:author="Valeš Michal" w:date="2021-06-29T14:37:00Z">
        <w:r w:rsidR="00B31BEA">
          <w:rPr>
            <w:rFonts w:ascii="Arial" w:hAnsi="Arial" w:cs="Arial"/>
            <w:sz w:val="20"/>
            <w:szCs w:val="20"/>
          </w:rPr>
          <w:t>Na místě</w:t>
        </w:r>
      </w:ins>
      <w:ins w:id="29" w:author="Valeš Michal" w:date="2021-06-04T10:35:00Z">
        <w:r w:rsidRPr="00272AF0">
          <w:rPr>
            <w:rFonts w:ascii="Arial" w:hAnsi="Arial" w:cs="Arial"/>
            <w:sz w:val="20"/>
            <w:szCs w:val="20"/>
          </w:rPr>
          <w:t xml:space="preserve"> stávající</w:t>
        </w:r>
      </w:ins>
      <w:ins w:id="30" w:author="Valeš Michal" w:date="2021-06-29T14:37:00Z">
        <w:r w:rsidR="00B31BEA">
          <w:rPr>
            <w:rFonts w:ascii="Arial" w:hAnsi="Arial" w:cs="Arial"/>
            <w:sz w:val="20"/>
            <w:szCs w:val="20"/>
          </w:rPr>
          <w:t>ch</w:t>
        </w:r>
      </w:ins>
      <w:ins w:id="31" w:author="Valeš Michal" w:date="2021-06-04T10:35:00Z">
        <w:r w:rsidRPr="00272AF0">
          <w:rPr>
            <w:rFonts w:ascii="Arial" w:hAnsi="Arial" w:cs="Arial"/>
            <w:sz w:val="20"/>
            <w:szCs w:val="20"/>
          </w:rPr>
          <w:t xml:space="preserve"> čerpací</w:t>
        </w:r>
      </w:ins>
      <w:ins w:id="32" w:author="Valeš Michal" w:date="2021-06-29T14:37:00Z">
        <w:r w:rsidR="00B31BEA">
          <w:rPr>
            <w:rFonts w:ascii="Arial" w:hAnsi="Arial" w:cs="Arial"/>
            <w:sz w:val="20"/>
            <w:szCs w:val="20"/>
          </w:rPr>
          <w:t>ch</w:t>
        </w:r>
      </w:ins>
      <w:ins w:id="33" w:author="Valeš Michal" w:date="2021-06-04T10:35:00Z">
        <w:r w:rsidRPr="00272AF0">
          <w:rPr>
            <w:rFonts w:ascii="Arial" w:hAnsi="Arial" w:cs="Arial"/>
            <w:sz w:val="20"/>
            <w:szCs w:val="20"/>
          </w:rPr>
          <w:t xml:space="preserve"> stanic v obci </w:t>
        </w:r>
      </w:ins>
      <w:ins w:id="34" w:author="Valeš Michal" w:date="2021-06-29T14:37:00Z">
        <w:r w:rsidR="00B31BEA">
          <w:rPr>
            <w:rFonts w:ascii="Arial" w:hAnsi="Arial" w:cs="Arial"/>
            <w:sz w:val="20"/>
            <w:szCs w:val="20"/>
          </w:rPr>
          <w:t>budou zbudovány nové</w:t>
        </w:r>
      </w:ins>
      <w:ins w:id="35" w:author="Valeš Michal" w:date="2021-06-04T10:35:00Z">
        <w:r w:rsidRPr="00272AF0">
          <w:rPr>
            <w:rFonts w:ascii="Arial" w:hAnsi="Arial" w:cs="Arial"/>
            <w:sz w:val="20"/>
            <w:szCs w:val="20"/>
          </w:rPr>
          <w:t>. Odlehčovací komory na stávající stokové síti budou zrušeny</w:t>
        </w:r>
        <w:del w:id="36" w:author="Valeš Michal" w:date="2021-06-17T08:07:00Z">
          <w:r w:rsidRPr="00272AF0" w:rsidDel="00501792">
            <w:rPr>
              <w:rFonts w:ascii="Arial" w:hAnsi="Arial" w:cs="Arial"/>
              <w:sz w:val="20"/>
              <w:szCs w:val="20"/>
            </w:rPr>
            <w:delText>.</w:delText>
          </w:r>
        </w:del>
      </w:ins>
      <w:ins w:id="37" w:author="Valeš Michal" w:date="2021-06-17T08:07:00Z">
        <w:del w:id="38" w:author="Valeš Michal" w:date="2021-07-01T14:27:00Z">
          <w:r w:rsidR="00501792" w:rsidDel="007C0B54">
            <w:rPr>
              <w:rFonts w:ascii="Arial" w:hAnsi="Arial" w:cs="Arial"/>
              <w:sz w:val="20"/>
              <w:szCs w:val="20"/>
            </w:rPr>
            <w:delText>,</w:delText>
          </w:r>
        </w:del>
        <w:r w:rsidR="00501792" w:rsidRPr="00501792">
          <w:rPr>
            <w:rFonts w:ascii="Arial" w:hAnsi="Arial" w:cs="Arial"/>
            <w:sz w:val="20"/>
            <w:szCs w:val="22"/>
          </w:rPr>
          <w:t xml:space="preserve"> </w:t>
        </w:r>
        <w:r w:rsidR="00501792">
          <w:rPr>
            <w:rFonts w:ascii="Arial" w:hAnsi="Arial" w:cs="Arial"/>
            <w:sz w:val="20"/>
            <w:szCs w:val="22"/>
          </w:rPr>
          <w:t>z důvodu situování obce v povodí nad plánovanou vodárenskou nádrží Vlachovice</w:t>
        </w:r>
        <w:r w:rsidR="00501792" w:rsidRPr="007F0F9B">
          <w:rPr>
            <w:rFonts w:ascii="Arial" w:hAnsi="Arial" w:cs="Arial"/>
            <w:sz w:val="20"/>
            <w:szCs w:val="22"/>
          </w:rPr>
          <w:t>.</w:t>
        </w:r>
        <w:r w:rsidR="00501792">
          <w:rPr>
            <w:rFonts w:ascii="Arial" w:hAnsi="Arial" w:cs="Arial"/>
            <w:sz w:val="20"/>
            <w:szCs w:val="22"/>
          </w:rPr>
          <w:t xml:space="preserve"> Obec </w:t>
        </w:r>
        <w:r w:rsidR="00501792" w:rsidRPr="00E350E6">
          <w:rPr>
            <w:rFonts w:ascii="Arial" w:hAnsi="Arial" w:cs="Arial"/>
            <w:sz w:val="20"/>
            <w:szCs w:val="22"/>
          </w:rPr>
          <w:t>je součástí komplexního řešení (</w:t>
        </w:r>
        <w:r w:rsidR="00501792">
          <w:rPr>
            <w:rFonts w:ascii="Arial" w:hAnsi="Arial" w:cs="Arial"/>
            <w:sz w:val="20"/>
            <w:szCs w:val="22"/>
          </w:rPr>
          <w:t xml:space="preserve">obce </w:t>
        </w:r>
        <w:r w:rsidR="00501792" w:rsidRPr="00E350E6">
          <w:rPr>
            <w:rFonts w:ascii="Arial" w:hAnsi="Arial" w:cs="Arial"/>
            <w:sz w:val="20"/>
            <w:szCs w:val="22"/>
          </w:rPr>
          <w:t>Tichov, Drnovice, Vysoké Pole, Újezd a Loučka)</w:t>
        </w:r>
        <w:r w:rsidR="00501792" w:rsidRPr="00E350E6">
          <w:rPr>
            <w:rFonts w:ascii="Arial" w:hAnsi="Arial" w:cs="Arial"/>
            <w:b/>
            <w:bCs/>
            <w:sz w:val="20"/>
            <w:szCs w:val="22"/>
          </w:rPr>
          <w:t xml:space="preserve"> </w:t>
        </w:r>
        <w:r w:rsidR="00501792" w:rsidRPr="00E350E6">
          <w:rPr>
            <w:rFonts w:ascii="Arial" w:hAnsi="Arial" w:cs="Arial"/>
            <w:bCs/>
            <w:sz w:val="20"/>
            <w:szCs w:val="22"/>
          </w:rPr>
          <w:t>přečerpávání podstatné části splaškových odpadních vod na nově vybudovanou ČOV Újezd–Jih</w:t>
        </w:r>
        <w:r w:rsidR="00501792">
          <w:rPr>
            <w:rFonts w:ascii="Arial" w:hAnsi="Arial" w:cs="Arial"/>
            <w:bCs/>
            <w:sz w:val="20"/>
            <w:szCs w:val="22"/>
          </w:rPr>
          <w:t xml:space="preserve"> pro cca 3 630 EO.</w:t>
        </w:r>
      </w:ins>
    </w:p>
    <w:p w14:paraId="348B8883" w14:textId="4BC65E2D" w:rsidR="00272AF0" w:rsidRPr="00272AF0" w:rsidRDefault="00272AF0" w:rsidP="00272AF0">
      <w:pPr>
        <w:rPr>
          <w:ins w:id="39" w:author="Valeš Michal" w:date="2021-06-04T10:35:00Z"/>
          <w:rFonts w:ascii="Arial" w:hAnsi="Arial" w:cs="Arial"/>
          <w:sz w:val="20"/>
          <w:szCs w:val="20"/>
        </w:rPr>
      </w:pPr>
    </w:p>
    <w:p w14:paraId="6800C767" w14:textId="412EBA21" w:rsidR="00272AF0" w:rsidRPr="00272AF0" w:rsidRDefault="00272AF0" w:rsidP="00272AF0">
      <w:pPr>
        <w:rPr>
          <w:ins w:id="40" w:author="Valeš Michal" w:date="2021-06-04T10:35:00Z"/>
          <w:rFonts w:ascii="Arial" w:hAnsi="Arial" w:cs="Arial"/>
          <w:sz w:val="20"/>
          <w:szCs w:val="20"/>
        </w:rPr>
      </w:pPr>
      <w:ins w:id="41" w:author="Valeš Michal" w:date="2021-06-04T10:35:00Z">
        <w:del w:id="42" w:author="Valeš Michal" w:date="2021-06-17T08:09:00Z">
          <w:r w:rsidRPr="00272AF0" w:rsidDel="00501792">
            <w:rPr>
              <w:rFonts w:ascii="Arial" w:hAnsi="Arial" w:cs="Arial"/>
              <w:sz w:val="20"/>
              <w:szCs w:val="20"/>
            </w:rPr>
            <w:delText>V areálu firmy DGS plast s.r.o. se v současném stavu nachází čistírna sloužící pro čištění odpadních vod z tohoto průmyslového areálu. Tato</w:delText>
          </w:r>
        </w:del>
      </w:ins>
      <w:ins w:id="43" w:author="Valeš Michal" w:date="2021-06-17T08:09:00Z">
        <w:r w:rsidR="00501792">
          <w:rPr>
            <w:rFonts w:ascii="Arial" w:hAnsi="Arial" w:cs="Arial"/>
            <w:sz w:val="20"/>
            <w:szCs w:val="20"/>
          </w:rPr>
          <w:t>Areálová</w:t>
        </w:r>
      </w:ins>
      <w:ins w:id="44" w:author="Valeš Michal" w:date="2021-06-04T10:35:00Z">
        <w:r w:rsidRPr="00272AF0">
          <w:rPr>
            <w:rFonts w:ascii="Arial" w:hAnsi="Arial" w:cs="Arial"/>
            <w:sz w:val="20"/>
            <w:szCs w:val="20"/>
          </w:rPr>
          <w:t xml:space="preserve"> ČOV </w:t>
        </w:r>
      </w:ins>
      <w:ins w:id="45" w:author="Valeš Michal" w:date="2021-06-17T08:09:00Z">
        <w:r w:rsidR="00501792" w:rsidRPr="00272AF0">
          <w:rPr>
            <w:rFonts w:ascii="Arial" w:hAnsi="Arial" w:cs="Arial"/>
            <w:sz w:val="20"/>
            <w:szCs w:val="20"/>
          </w:rPr>
          <w:t>firmy DGS plast s.r.o.</w:t>
        </w:r>
        <w:r w:rsidR="00501792">
          <w:rPr>
            <w:rFonts w:ascii="Arial" w:hAnsi="Arial" w:cs="Arial"/>
            <w:sz w:val="20"/>
            <w:szCs w:val="20"/>
          </w:rPr>
          <w:t xml:space="preserve"> </w:t>
        </w:r>
      </w:ins>
      <w:ins w:id="46" w:author="Valeš Michal" w:date="2021-06-04T10:35:00Z">
        <w:r w:rsidRPr="00272AF0">
          <w:rPr>
            <w:rFonts w:ascii="Arial" w:hAnsi="Arial" w:cs="Arial"/>
            <w:sz w:val="20"/>
            <w:szCs w:val="20"/>
          </w:rPr>
          <w:t xml:space="preserve">bude zrušena a splaškové vody budou přes ČS v blízkosti </w:t>
        </w:r>
        <w:proofErr w:type="spellStart"/>
        <w:r w:rsidRPr="00272AF0">
          <w:rPr>
            <w:rFonts w:ascii="Arial" w:hAnsi="Arial" w:cs="Arial"/>
            <w:sz w:val="20"/>
            <w:szCs w:val="20"/>
          </w:rPr>
          <w:t>Sviborky</w:t>
        </w:r>
        <w:proofErr w:type="spellEnd"/>
        <w:r w:rsidRPr="00272AF0">
          <w:rPr>
            <w:rFonts w:ascii="Arial" w:hAnsi="Arial" w:cs="Arial"/>
            <w:sz w:val="20"/>
            <w:szCs w:val="20"/>
          </w:rPr>
          <w:t xml:space="preserve"> odvedeny do stokové sítě obce Újezd.</w:t>
        </w:r>
        <w:del w:id="47" w:author="Valeš Michal" w:date="2021-06-17T08:10:00Z">
          <w:r w:rsidRPr="00272AF0" w:rsidDel="00501792">
            <w:rPr>
              <w:rFonts w:ascii="Arial" w:hAnsi="Arial" w:cs="Arial"/>
              <w:sz w:val="20"/>
              <w:szCs w:val="20"/>
            </w:rPr>
            <w:delText>Typ a způsob napojení výtlaků bude řešen dle zvoleného typu čerpací stanice a s ohledem na výškopisné podklady.</w:delText>
          </w:r>
        </w:del>
      </w:ins>
    </w:p>
    <w:p w14:paraId="00EEB501" w14:textId="77777777" w:rsidR="00272AF0" w:rsidRPr="00272AF0" w:rsidRDefault="00272AF0" w:rsidP="00272AF0">
      <w:pPr>
        <w:rPr>
          <w:ins w:id="48" w:author="Valeš Michal" w:date="2021-06-04T10:35:00Z"/>
          <w:rFonts w:ascii="Arial" w:hAnsi="Arial" w:cs="Arial"/>
          <w:sz w:val="20"/>
          <w:szCs w:val="20"/>
        </w:rPr>
      </w:pPr>
      <w:ins w:id="49" w:author="Valeš Michal" w:date="2021-06-04T10:35:00Z">
        <w:r w:rsidRPr="00272AF0">
          <w:rPr>
            <w:rFonts w:ascii="Arial" w:hAnsi="Arial" w:cs="Arial"/>
            <w:sz w:val="20"/>
            <w:szCs w:val="20"/>
          </w:rPr>
          <w:t>V obci Loučka bude nutné po odpojení řešit decentralizovaně odvádění srážkových vod.</w:t>
        </w:r>
      </w:ins>
    </w:p>
    <w:p w14:paraId="7D185039" w14:textId="2CB1200E" w:rsidR="008747A9" w:rsidDel="00501792" w:rsidRDefault="00272AF0" w:rsidP="00272AF0">
      <w:pPr>
        <w:rPr>
          <w:ins w:id="50" w:author="Valeš Michal" w:date="2021-06-04T13:46:00Z"/>
          <w:del w:id="51" w:author="Valeš Michal" w:date="2021-06-17T08:10:00Z"/>
          <w:rFonts w:ascii="Arial" w:hAnsi="Arial" w:cs="Arial"/>
          <w:sz w:val="20"/>
          <w:szCs w:val="20"/>
        </w:rPr>
      </w:pPr>
      <w:ins w:id="52" w:author="Valeš Michal" w:date="2021-06-04T10:35:00Z">
        <w:del w:id="53" w:author="Valeš Michal" w:date="2021-06-17T08:10:00Z">
          <w:r w:rsidRPr="00272AF0" w:rsidDel="00501792">
            <w:rPr>
              <w:rFonts w:ascii="Arial" w:hAnsi="Arial" w:cs="Arial"/>
              <w:sz w:val="20"/>
              <w:szCs w:val="20"/>
            </w:rPr>
            <w:delText>Ve výhledovém stavu je uvažováno napojení 525 EO na ČOV Újezd–Jih (vč. průmyslového areálu). Na základě připomínek obce je adekvátní uvažovat o navýšení napojených EO vzhledem k</w:delText>
          </w:r>
        </w:del>
      </w:ins>
      <w:ins w:id="54" w:author="Valeš Michal" w:date="2021-06-04T10:38:00Z">
        <w:del w:id="55" w:author="Valeš Michal" w:date="2021-06-17T08:10:00Z">
          <w:r w:rsidR="00A92F40" w:rsidDel="00501792">
            <w:rPr>
              <w:rFonts w:ascii="Arial" w:hAnsi="Arial" w:cs="Arial"/>
              <w:sz w:val="20"/>
              <w:szCs w:val="20"/>
            </w:rPr>
            <w:delText> průmyslové zóně</w:delText>
          </w:r>
        </w:del>
      </w:ins>
      <w:ins w:id="56" w:author="Valeš Michal" w:date="2021-06-04T10:35:00Z">
        <w:del w:id="57" w:author="Valeš Michal" w:date="2021-06-17T08:10:00Z">
          <w:r w:rsidRPr="00272AF0" w:rsidDel="00501792">
            <w:rPr>
              <w:rFonts w:ascii="Arial" w:hAnsi="Arial" w:cs="Arial"/>
              <w:sz w:val="20"/>
              <w:szCs w:val="20"/>
            </w:rPr>
            <w:delText xml:space="preserve"> a místnímu domovu důchodců.</w:delText>
          </w:r>
        </w:del>
      </w:ins>
    </w:p>
    <w:p w14:paraId="3D1A3A96" w14:textId="6528523B" w:rsidR="00646B05" w:rsidRDefault="00646B05" w:rsidP="00272AF0">
      <w:pPr>
        <w:rPr>
          <w:ins w:id="58" w:author="Valeš Michal" w:date="2021-06-17T08:11:00Z"/>
          <w:rFonts w:ascii="Arial" w:hAnsi="Arial" w:cs="Arial"/>
          <w:sz w:val="20"/>
          <w:szCs w:val="20"/>
        </w:rPr>
      </w:pPr>
    </w:p>
    <w:p w14:paraId="0E48B6A1" w14:textId="77777777" w:rsidR="00501792" w:rsidRPr="008733F3" w:rsidRDefault="00501792" w:rsidP="00501792">
      <w:pPr>
        <w:rPr>
          <w:ins w:id="59" w:author="Valeš Michal" w:date="2021-06-17T08:11:00Z"/>
          <w:rFonts w:ascii="Arial" w:hAnsi="Arial" w:cs="Arial"/>
          <w:sz w:val="20"/>
          <w:szCs w:val="20"/>
        </w:rPr>
      </w:pPr>
      <w:ins w:id="60" w:author="Valeš Michal" w:date="2021-06-17T08:11:00Z">
        <w:r w:rsidRPr="008733F3">
          <w:rPr>
            <w:rFonts w:ascii="Arial" w:hAnsi="Arial" w:cs="Arial"/>
            <w:sz w:val="20"/>
            <w:szCs w:val="20"/>
          </w:rPr>
          <w:t>Orientační výměry:</w:t>
        </w:r>
      </w:ins>
    </w:p>
    <w:p w14:paraId="1692F9E9" w14:textId="73CCDD05" w:rsidR="00501792" w:rsidRPr="009630E0" w:rsidRDefault="00501792" w:rsidP="00501792">
      <w:pPr>
        <w:numPr>
          <w:ilvl w:val="0"/>
          <w:numId w:val="30"/>
        </w:numPr>
        <w:rPr>
          <w:ins w:id="61" w:author="Valeš Michal" w:date="2021-06-17T08:15:00Z"/>
          <w:rFonts w:ascii="Arial" w:hAnsi="Arial" w:cs="Arial"/>
          <w:sz w:val="20"/>
          <w:szCs w:val="20"/>
        </w:rPr>
      </w:pPr>
      <w:ins w:id="62" w:author="Valeš Michal" w:date="2021-06-17T08:11:00Z">
        <w:r w:rsidRPr="009630E0">
          <w:rPr>
            <w:rFonts w:ascii="Arial" w:hAnsi="Arial" w:cs="Arial"/>
            <w:sz w:val="20"/>
            <w:szCs w:val="20"/>
          </w:rPr>
          <w:t xml:space="preserve">splašková kanalizace DN </w:t>
        </w:r>
      </w:ins>
      <w:ins w:id="63" w:author="Valeš Michal" w:date="2021-06-21T11:10:00Z">
        <w:r w:rsidR="00682A67" w:rsidRPr="009630E0">
          <w:rPr>
            <w:rFonts w:ascii="Arial" w:hAnsi="Arial" w:cs="Arial"/>
            <w:sz w:val="20"/>
            <w:szCs w:val="20"/>
          </w:rPr>
          <w:t>300</w:t>
        </w:r>
      </w:ins>
      <w:ins w:id="64" w:author="Valeš Michal" w:date="2021-06-17T08:11:00Z">
        <w:del w:id="65" w:author="Valeš Michal" w:date="2021-06-21T11:10:00Z">
          <w:r w:rsidRPr="009630E0" w:rsidDel="00682A67">
            <w:rPr>
              <w:rFonts w:ascii="Arial" w:hAnsi="Arial" w:cs="Arial"/>
              <w:sz w:val="20"/>
              <w:szCs w:val="20"/>
            </w:rPr>
            <w:delText xml:space="preserve"> </w:delText>
          </w:r>
        </w:del>
        <w:r w:rsidRPr="009630E0">
          <w:rPr>
            <w:rFonts w:ascii="Arial" w:hAnsi="Arial" w:cs="Arial"/>
            <w:sz w:val="20"/>
            <w:szCs w:val="20"/>
          </w:rPr>
          <w:t xml:space="preserve">, délka cca </w:t>
        </w:r>
        <w:del w:id="66" w:author="Valeš Michal" w:date="2021-06-21T12:58:00Z">
          <w:r w:rsidRPr="009630E0" w:rsidDel="009F5DA6">
            <w:rPr>
              <w:rFonts w:ascii="Arial" w:hAnsi="Arial" w:cs="Arial"/>
              <w:sz w:val="20"/>
              <w:szCs w:val="20"/>
            </w:rPr>
            <w:delText>6 300</w:delText>
          </w:r>
        </w:del>
      </w:ins>
      <w:ins w:id="67" w:author="Valeš Michal" w:date="2021-07-08T13:33:00Z">
        <w:r w:rsidR="00B8439A">
          <w:rPr>
            <w:rFonts w:ascii="Arial" w:hAnsi="Arial" w:cs="Arial"/>
            <w:sz w:val="20"/>
            <w:szCs w:val="20"/>
          </w:rPr>
          <w:t>935</w:t>
        </w:r>
      </w:ins>
      <w:ins w:id="68" w:author="Valeš Michal" w:date="2021-06-17T08:11:00Z">
        <w:r w:rsidRPr="009630E0">
          <w:rPr>
            <w:rFonts w:ascii="Arial" w:hAnsi="Arial" w:cs="Arial"/>
            <w:sz w:val="20"/>
            <w:szCs w:val="20"/>
          </w:rPr>
          <w:t xml:space="preserve"> m</w:t>
        </w:r>
      </w:ins>
    </w:p>
    <w:p w14:paraId="62391B01" w14:textId="23AD5B28" w:rsidR="00501792" w:rsidRPr="009630E0" w:rsidRDefault="00501792" w:rsidP="00501792">
      <w:pPr>
        <w:numPr>
          <w:ilvl w:val="0"/>
          <w:numId w:val="30"/>
        </w:numPr>
        <w:rPr>
          <w:ins w:id="69" w:author="Valeš Michal" w:date="2021-06-17T08:15:00Z"/>
          <w:rFonts w:ascii="Arial" w:hAnsi="Arial" w:cs="Arial"/>
          <w:sz w:val="20"/>
          <w:szCs w:val="20"/>
        </w:rPr>
      </w:pPr>
      <w:ins w:id="70" w:author="Valeš Michal" w:date="2021-06-17T08:15:00Z">
        <w:r w:rsidRPr="009630E0">
          <w:rPr>
            <w:rFonts w:ascii="Arial" w:hAnsi="Arial" w:cs="Arial"/>
            <w:sz w:val="20"/>
            <w:szCs w:val="20"/>
          </w:rPr>
          <w:t xml:space="preserve">výtlak DN </w:t>
        </w:r>
      </w:ins>
      <w:ins w:id="71" w:author="Valeš Michal" w:date="2021-06-21T11:10:00Z">
        <w:r w:rsidR="00682A67" w:rsidRPr="009630E0">
          <w:rPr>
            <w:rFonts w:ascii="Arial" w:hAnsi="Arial" w:cs="Arial"/>
            <w:sz w:val="20"/>
            <w:szCs w:val="20"/>
          </w:rPr>
          <w:t>80</w:t>
        </w:r>
      </w:ins>
      <w:ins w:id="72" w:author="Valeš Michal" w:date="2021-06-17T08:15:00Z">
        <w:del w:id="73" w:author="Valeš Michal" w:date="2021-06-21T11:10:00Z">
          <w:r w:rsidRPr="009630E0" w:rsidDel="00682A67">
            <w:rPr>
              <w:rFonts w:ascii="Arial" w:hAnsi="Arial" w:cs="Arial"/>
              <w:sz w:val="20"/>
              <w:szCs w:val="20"/>
            </w:rPr>
            <w:delText xml:space="preserve"> </w:delText>
          </w:r>
        </w:del>
        <w:r w:rsidR="00DD1494" w:rsidRPr="009630E0">
          <w:rPr>
            <w:rFonts w:ascii="Arial" w:hAnsi="Arial" w:cs="Arial"/>
            <w:sz w:val="20"/>
            <w:szCs w:val="20"/>
          </w:rPr>
          <w:t>, délka cca</w:t>
        </w:r>
      </w:ins>
      <w:ins w:id="74" w:author="Valeš Michal" w:date="2021-06-17T08:16:00Z">
        <w:r w:rsidR="00DD1494" w:rsidRPr="009630E0">
          <w:rPr>
            <w:rFonts w:ascii="Arial" w:hAnsi="Arial" w:cs="Arial"/>
            <w:sz w:val="20"/>
            <w:szCs w:val="20"/>
          </w:rPr>
          <w:t xml:space="preserve"> </w:t>
        </w:r>
      </w:ins>
      <w:ins w:id="75" w:author="Valeš Michal" w:date="2021-06-21T12:59:00Z">
        <w:r w:rsidR="009F5DA6">
          <w:rPr>
            <w:rFonts w:ascii="Arial" w:hAnsi="Arial" w:cs="Arial"/>
            <w:sz w:val="20"/>
            <w:szCs w:val="20"/>
          </w:rPr>
          <w:t>1 </w:t>
        </w:r>
      </w:ins>
      <w:ins w:id="76" w:author="Valeš Michal" w:date="2021-07-08T13:34:00Z">
        <w:r w:rsidR="00B8439A">
          <w:rPr>
            <w:rFonts w:ascii="Arial" w:hAnsi="Arial" w:cs="Arial"/>
            <w:sz w:val="20"/>
            <w:szCs w:val="20"/>
          </w:rPr>
          <w:t>540</w:t>
        </w:r>
      </w:ins>
      <w:ins w:id="77" w:author="Valeš Michal" w:date="2021-06-21T12:59:00Z">
        <w:r w:rsidR="009F5DA6">
          <w:rPr>
            <w:rFonts w:ascii="Arial" w:hAnsi="Arial" w:cs="Arial"/>
            <w:sz w:val="20"/>
            <w:szCs w:val="20"/>
          </w:rPr>
          <w:t xml:space="preserve"> </w:t>
        </w:r>
      </w:ins>
      <w:ins w:id="78" w:author="Valeš Michal" w:date="2021-06-17T08:16:00Z">
        <w:del w:id="79" w:author="Valeš Michal" w:date="2021-06-21T12:58:00Z">
          <w:r w:rsidR="00DD1494" w:rsidRPr="009630E0" w:rsidDel="009F5DA6">
            <w:rPr>
              <w:rFonts w:ascii="Arial" w:hAnsi="Arial" w:cs="Arial"/>
              <w:sz w:val="20"/>
              <w:szCs w:val="20"/>
            </w:rPr>
            <w:delText xml:space="preserve"> </w:delText>
          </w:r>
        </w:del>
        <w:r w:rsidR="00DD1494" w:rsidRPr="009630E0">
          <w:rPr>
            <w:rFonts w:ascii="Arial" w:hAnsi="Arial" w:cs="Arial"/>
            <w:sz w:val="20"/>
            <w:szCs w:val="20"/>
          </w:rPr>
          <w:t>m</w:t>
        </w:r>
      </w:ins>
    </w:p>
    <w:p w14:paraId="3D0F5250" w14:textId="6054C158" w:rsidR="00501792" w:rsidRPr="009630E0" w:rsidRDefault="009F5DA6" w:rsidP="00501792">
      <w:pPr>
        <w:numPr>
          <w:ilvl w:val="0"/>
          <w:numId w:val="30"/>
        </w:numPr>
        <w:rPr>
          <w:ins w:id="80" w:author="Valeš Michal" w:date="2021-06-17T08:11:00Z"/>
          <w:rFonts w:ascii="Arial" w:hAnsi="Arial" w:cs="Arial"/>
          <w:sz w:val="20"/>
          <w:szCs w:val="20"/>
        </w:rPr>
      </w:pPr>
      <w:ins w:id="81" w:author="Valeš Michal" w:date="2021-06-21T12:58:00Z">
        <w:r>
          <w:rPr>
            <w:rFonts w:ascii="Arial" w:hAnsi="Arial" w:cs="Arial"/>
            <w:sz w:val="20"/>
            <w:szCs w:val="20"/>
          </w:rPr>
          <w:t>3</w:t>
        </w:r>
      </w:ins>
      <w:ins w:id="82" w:author="Valeš Michal" w:date="2021-06-17T08:16:00Z">
        <w:del w:id="83" w:author="Valeš Michal" w:date="2021-06-21T12:58:00Z">
          <w:r w:rsidR="00DD1494" w:rsidRPr="009630E0" w:rsidDel="009F5DA6">
            <w:rPr>
              <w:rFonts w:ascii="Arial" w:hAnsi="Arial" w:cs="Arial"/>
              <w:sz w:val="20"/>
              <w:szCs w:val="20"/>
            </w:rPr>
            <w:delText xml:space="preserve">   </w:delText>
          </w:r>
        </w:del>
      </w:ins>
      <w:ins w:id="84" w:author="Valeš Michal" w:date="2021-06-17T08:15:00Z">
        <w:del w:id="85" w:author="Valeš Michal" w:date="2021-06-21T12:58:00Z">
          <w:r w:rsidR="00DD1494" w:rsidRPr="009630E0" w:rsidDel="009F5DA6">
            <w:rPr>
              <w:rFonts w:ascii="Arial" w:hAnsi="Arial" w:cs="Arial"/>
              <w:sz w:val="20"/>
              <w:szCs w:val="20"/>
            </w:rPr>
            <w:delText>x</w:delText>
          </w:r>
        </w:del>
        <w:r w:rsidR="00DD1494" w:rsidRPr="009630E0">
          <w:rPr>
            <w:rFonts w:ascii="Arial" w:hAnsi="Arial" w:cs="Arial"/>
            <w:sz w:val="20"/>
            <w:szCs w:val="20"/>
          </w:rPr>
          <w:t xml:space="preserve"> ČS</w:t>
        </w:r>
      </w:ins>
    </w:p>
    <w:p w14:paraId="0D427AE6" w14:textId="77777777" w:rsidR="00501792" w:rsidRPr="00646B05" w:rsidRDefault="00501792" w:rsidP="00272AF0">
      <w:pPr>
        <w:rPr>
          <w:rFonts w:ascii="Arial" w:hAnsi="Arial" w:cs="Arial"/>
          <w:smallCaps/>
          <w:sz w:val="20"/>
          <w:szCs w:val="20"/>
        </w:rPr>
      </w:pPr>
    </w:p>
    <w:sectPr w:rsidR="00501792" w:rsidRPr="00646B05" w:rsidSect="00D24B1B">
      <w:headerReference w:type="default" r:id="rId8"/>
      <w:footerReference w:type="default" r:id="rId9"/>
      <w:pgSz w:w="11906" w:h="16838" w:code="9"/>
      <w:pgMar w:top="1418" w:right="1418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B6E2F6" w14:textId="77777777" w:rsidR="00063FB1" w:rsidRDefault="00063FB1">
      <w:r>
        <w:separator/>
      </w:r>
    </w:p>
  </w:endnote>
  <w:endnote w:type="continuationSeparator" w:id="0">
    <w:p w14:paraId="38A24341" w14:textId="77777777" w:rsidR="00063FB1" w:rsidRDefault="00063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EEBD12" w14:textId="4A5BB203" w:rsidR="00B51E9E" w:rsidRPr="006275AA" w:rsidRDefault="00B100A0" w:rsidP="006275AA">
    <w:pPr>
      <w:pStyle w:val="Zpat"/>
    </w:pPr>
    <w:del w:id="86" w:author="Valeš Michal" w:date="2021-06-17T08:06:00Z">
      <w:r w:rsidRPr="006275AA" w:rsidDel="00501792">
        <w:delText xml:space="preserve">aktualizace </w:delText>
      </w:r>
    </w:del>
    <w:ins w:id="87" w:author="Valeš Michal" w:date="2021-06-17T08:06:00Z">
      <w:r w:rsidR="00501792">
        <w:t>změna č. 1</w:t>
      </w:r>
      <w:r w:rsidR="00501792" w:rsidRPr="006275AA">
        <w:t xml:space="preserve"> </w:t>
      </w:r>
    </w:ins>
    <w:del w:id="88" w:author="Valeš Michal" w:date="2021-05-14T12:41:00Z">
      <w:r w:rsidRPr="006275AA" w:rsidDel="0042336C">
        <w:delText>2016</w:delText>
      </w:r>
    </w:del>
    <w:ins w:id="89" w:author="Valeš Michal" w:date="2021-06-17T08:06:00Z">
      <w:r w:rsidR="00501792">
        <w:t>09/</w:t>
      </w:r>
    </w:ins>
    <w:ins w:id="90" w:author="Valeš Michal" w:date="2021-05-14T12:41:00Z">
      <w:r w:rsidR="0042336C">
        <w:t>2021</w:t>
      </w:r>
    </w:ins>
    <w:r w:rsidRPr="006275AA">
      <w:tab/>
      <w:t>k_7209_006_01_08698</w:t>
    </w:r>
    <w:r w:rsidRPr="006275AA">
      <w:tab/>
      <w:t xml:space="preserve">Strana: </w:t>
    </w:r>
    <w:r w:rsidRPr="006275AA">
      <w:fldChar w:fldCharType="begin"/>
    </w:r>
    <w:r w:rsidRPr="006275AA">
      <w:instrText xml:space="preserve"> PAGE  \* MERGEFORMAT </w:instrText>
    </w:r>
    <w:r w:rsidRPr="006275AA">
      <w:fldChar w:fldCharType="separate"/>
    </w:r>
    <w:r w:rsidR="00DD1494">
      <w:rPr>
        <w:noProof/>
      </w:rPr>
      <w:t>2</w:t>
    </w:r>
    <w:r w:rsidRPr="006275AA">
      <w:fldChar w:fldCharType="end"/>
    </w:r>
    <w:r w:rsidRPr="006275AA">
      <w:t>/</w:t>
    </w:r>
    <w:fldSimple w:instr=" NUMPAGES  \* MERGEFORMAT ">
      <w:r w:rsidR="00DD1494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1D8488" w14:textId="77777777" w:rsidR="00063FB1" w:rsidRDefault="00063FB1">
      <w:r>
        <w:separator/>
      </w:r>
    </w:p>
  </w:footnote>
  <w:footnote w:type="continuationSeparator" w:id="0">
    <w:p w14:paraId="1466D0CB" w14:textId="77777777" w:rsidR="00063FB1" w:rsidRDefault="00063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5C4463" w14:textId="77777777" w:rsidR="00537562" w:rsidRPr="00537562" w:rsidRDefault="00537562" w:rsidP="00B100A0">
    <w:pPr>
      <w:pStyle w:val="Zhlav"/>
      <w:tabs>
        <w:tab w:val="clear" w:pos="8789"/>
        <w:tab w:val="right" w:pos="9071"/>
      </w:tabs>
      <w:rPr>
        <w:rFonts w:ascii="Arial" w:hAnsi="Arial" w:cs="Arial"/>
      </w:rPr>
    </w:pPr>
    <w:r>
      <w:rPr>
        <w:rFonts w:ascii="Arial" w:hAnsi="Arial" w:cs="Arial"/>
        <w:b/>
      </w:rPr>
      <w:t>Plán rozvoje vodovodů a kanalizací Zlínského kraje</w:t>
    </w:r>
    <w:r w:rsidRPr="00537562">
      <w:rPr>
        <w:rFonts w:ascii="Arial" w:hAnsi="Arial" w:cs="Arial"/>
        <w:b/>
        <w:color w:val="FFFFFF"/>
      </w:rPr>
      <w:t xml:space="preserve">. </w:t>
    </w:r>
    <w:r w:rsidRPr="00537562">
      <w:rPr>
        <w:rFonts w:ascii="Arial" w:hAnsi="Arial" w:cs="Arial"/>
      </w:rPr>
      <w:tab/>
      <w:t xml:space="preserve"> </w:t>
    </w:r>
  </w:p>
  <w:p w14:paraId="2CB875B7" w14:textId="77777777" w:rsidR="00243EB9" w:rsidRPr="00537562" w:rsidRDefault="00537562" w:rsidP="00B100A0">
    <w:pPr>
      <w:pStyle w:val="Zhlav"/>
      <w:tabs>
        <w:tab w:val="clear" w:pos="8789"/>
        <w:tab w:val="right" w:pos="9071"/>
      </w:tabs>
      <w:rPr>
        <w:rFonts w:ascii="Arial" w:hAnsi="Arial" w:cs="Arial"/>
        <w:b/>
      </w:rPr>
    </w:pPr>
    <w:r w:rsidRPr="00537562">
      <w:rPr>
        <w:rFonts w:ascii="Arial" w:hAnsi="Arial" w:cs="Arial"/>
      </w:rPr>
      <w:t xml:space="preserve">TEXTOVÁ </w:t>
    </w:r>
    <w:proofErr w:type="gramStart"/>
    <w:r w:rsidRPr="00537562">
      <w:rPr>
        <w:rFonts w:ascii="Arial" w:hAnsi="Arial" w:cs="Arial"/>
      </w:rPr>
      <w:t xml:space="preserve">ČÁST - </w:t>
    </w:r>
    <w:r>
      <w:rPr>
        <w:rFonts w:ascii="Arial" w:hAnsi="Arial" w:cs="Arial"/>
        <w:b/>
      </w:rPr>
      <w:t>KANALIZACE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8601B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45AB0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02C59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66CF4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40D0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76B475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6DBC5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463602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86249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1A9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150084E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01611D81"/>
    <w:multiLevelType w:val="hybridMultilevel"/>
    <w:tmpl w:val="FC4694DC"/>
    <w:lvl w:ilvl="0" w:tplc="447E09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59717E"/>
    <w:multiLevelType w:val="multilevel"/>
    <w:tmpl w:val="3F74CA6C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0BC41A0C"/>
    <w:multiLevelType w:val="multilevel"/>
    <w:tmpl w:val="31948B24"/>
    <w:styleLink w:val="slovnpodklad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C47331D"/>
    <w:multiLevelType w:val="multilevel"/>
    <w:tmpl w:val="31948B24"/>
    <w:numStyleLink w:val="slovnpodklad"/>
  </w:abstractNum>
  <w:abstractNum w:abstractNumId="15" w15:restartNumberingAfterBreak="0">
    <w:nsid w:val="12B9697E"/>
    <w:multiLevelType w:val="multilevel"/>
    <w:tmpl w:val="31948B24"/>
    <w:numStyleLink w:val="slovnpodklad"/>
  </w:abstractNum>
  <w:abstractNum w:abstractNumId="16" w15:restartNumberingAfterBreak="0">
    <w:nsid w:val="1FE24C0A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21C83605"/>
    <w:multiLevelType w:val="multilevel"/>
    <w:tmpl w:val="7486A6B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291B1F81"/>
    <w:multiLevelType w:val="multilevel"/>
    <w:tmpl w:val="754A29E8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2FC96D48"/>
    <w:multiLevelType w:val="multilevel"/>
    <w:tmpl w:val="31948B24"/>
    <w:numStyleLink w:val="slovnpodklad"/>
  </w:abstractNum>
  <w:abstractNum w:abstractNumId="20" w15:restartNumberingAfterBreak="0">
    <w:nsid w:val="3F7F24A1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4D504E3E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DF320DE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506507DF"/>
    <w:multiLevelType w:val="multilevel"/>
    <w:tmpl w:val="31948B24"/>
    <w:numStyleLink w:val="slovnpodklad"/>
  </w:abstractNum>
  <w:abstractNum w:abstractNumId="24" w15:restartNumberingAfterBreak="0">
    <w:nsid w:val="6AA0417B"/>
    <w:multiLevelType w:val="multilevel"/>
    <w:tmpl w:val="31948B24"/>
    <w:numStyleLink w:val="slovnpodklad"/>
  </w:abstractNum>
  <w:abstractNum w:abstractNumId="25" w15:restartNumberingAfterBreak="0">
    <w:nsid w:val="6E05117F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720B673C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3137B3B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75D06BBF"/>
    <w:multiLevelType w:val="hybridMultilevel"/>
    <w:tmpl w:val="239A1172"/>
    <w:lvl w:ilvl="0" w:tplc="A5D69722">
      <w:start w:val="1"/>
      <w:numFmt w:val="bullet"/>
      <w:pStyle w:val="odrky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7110E30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7"/>
  </w:num>
  <w:num w:numId="2">
    <w:abstractNumId w:val="28"/>
  </w:num>
  <w:num w:numId="3">
    <w:abstractNumId w:val="20"/>
  </w:num>
  <w:num w:numId="4">
    <w:abstractNumId w:val="10"/>
  </w:num>
  <w:num w:numId="5">
    <w:abstractNumId w:val="16"/>
  </w:num>
  <w:num w:numId="6">
    <w:abstractNumId w:val="29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6"/>
  </w:num>
  <w:num w:numId="18">
    <w:abstractNumId w:val="22"/>
  </w:num>
  <w:num w:numId="19">
    <w:abstractNumId w:val="25"/>
  </w:num>
  <w:num w:numId="20">
    <w:abstractNumId w:val="18"/>
  </w:num>
  <w:num w:numId="21">
    <w:abstractNumId w:val="21"/>
  </w:num>
  <w:num w:numId="22">
    <w:abstractNumId w:val="17"/>
  </w:num>
  <w:num w:numId="23">
    <w:abstractNumId w:val="12"/>
  </w:num>
  <w:num w:numId="24">
    <w:abstractNumId w:val="13"/>
  </w:num>
  <w:num w:numId="25">
    <w:abstractNumId w:val="14"/>
  </w:num>
  <w:num w:numId="26">
    <w:abstractNumId w:val="19"/>
  </w:num>
  <w:num w:numId="27">
    <w:abstractNumId w:val="15"/>
  </w:num>
  <w:num w:numId="28">
    <w:abstractNumId w:val="24"/>
  </w:num>
  <w:num w:numId="29">
    <w:abstractNumId w:val="23"/>
  </w:num>
  <w:num w:numId="30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Valeš Michal">
    <w15:presenceInfo w15:providerId="AD" w15:userId="S-1-5-21-240127028-979645192-923749875-5540"/>
  </w15:person>
  <w15:person w15:author="Valeš Michal">
    <w15:presenceInfo w15:providerId="AD" w15:userId="S-1-5-21-2994234194-3785858979-1872738908-18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trackRevisions/>
  <w:doNotTrackMoves/>
  <w:doNotTrackFormatting/>
  <w:defaultTabStop w:val="567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6BF9"/>
    <w:rsid w:val="00063FB1"/>
    <w:rsid w:val="00087F1D"/>
    <w:rsid w:val="000D277B"/>
    <w:rsid w:val="00134CC1"/>
    <w:rsid w:val="00157797"/>
    <w:rsid w:val="00162582"/>
    <w:rsid w:val="00197033"/>
    <w:rsid w:val="001B1B24"/>
    <w:rsid w:val="001E7050"/>
    <w:rsid w:val="00210B1C"/>
    <w:rsid w:val="00234745"/>
    <w:rsid w:val="002374F3"/>
    <w:rsid w:val="00243EB9"/>
    <w:rsid w:val="002568DA"/>
    <w:rsid w:val="00272AF0"/>
    <w:rsid w:val="00280AEA"/>
    <w:rsid w:val="002B1EC9"/>
    <w:rsid w:val="00316FE5"/>
    <w:rsid w:val="00331808"/>
    <w:rsid w:val="003319E9"/>
    <w:rsid w:val="0033773F"/>
    <w:rsid w:val="003C0460"/>
    <w:rsid w:val="003C6DD4"/>
    <w:rsid w:val="003E6BF9"/>
    <w:rsid w:val="003F1F5F"/>
    <w:rsid w:val="00411F76"/>
    <w:rsid w:val="0042336C"/>
    <w:rsid w:val="00430F50"/>
    <w:rsid w:val="00484162"/>
    <w:rsid w:val="004A5D9C"/>
    <w:rsid w:val="004C6A47"/>
    <w:rsid w:val="004D479A"/>
    <w:rsid w:val="004E14E7"/>
    <w:rsid w:val="004E4E6F"/>
    <w:rsid w:val="00501792"/>
    <w:rsid w:val="00524ACE"/>
    <w:rsid w:val="00525EAB"/>
    <w:rsid w:val="00537562"/>
    <w:rsid w:val="005A49FE"/>
    <w:rsid w:val="005B5202"/>
    <w:rsid w:val="005F7FC0"/>
    <w:rsid w:val="00602E16"/>
    <w:rsid w:val="00621FEC"/>
    <w:rsid w:val="00623E58"/>
    <w:rsid w:val="006275AA"/>
    <w:rsid w:val="00646B05"/>
    <w:rsid w:val="00655D7A"/>
    <w:rsid w:val="00682A67"/>
    <w:rsid w:val="0068480F"/>
    <w:rsid w:val="006F0A26"/>
    <w:rsid w:val="006F67D5"/>
    <w:rsid w:val="00705EE1"/>
    <w:rsid w:val="007224AD"/>
    <w:rsid w:val="0077052D"/>
    <w:rsid w:val="00784F61"/>
    <w:rsid w:val="007C0B54"/>
    <w:rsid w:val="007D0A7E"/>
    <w:rsid w:val="007D249B"/>
    <w:rsid w:val="007F1026"/>
    <w:rsid w:val="007F2236"/>
    <w:rsid w:val="00817599"/>
    <w:rsid w:val="00826BA7"/>
    <w:rsid w:val="008747A9"/>
    <w:rsid w:val="008F502D"/>
    <w:rsid w:val="0092750C"/>
    <w:rsid w:val="0093707E"/>
    <w:rsid w:val="009533C8"/>
    <w:rsid w:val="009630E0"/>
    <w:rsid w:val="00972DEE"/>
    <w:rsid w:val="00972F64"/>
    <w:rsid w:val="009F5DA6"/>
    <w:rsid w:val="00A92F40"/>
    <w:rsid w:val="00B100A0"/>
    <w:rsid w:val="00B13469"/>
    <w:rsid w:val="00B31BEA"/>
    <w:rsid w:val="00B42D4F"/>
    <w:rsid w:val="00B51E9E"/>
    <w:rsid w:val="00B84057"/>
    <w:rsid w:val="00B8439A"/>
    <w:rsid w:val="00BB1EE2"/>
    <w:rsid w:val="00BC0343"/>
    <w:rsid w:val="00BD0E15"/>
    <w:rsid w:val="00BD4B87"/>
    <w:rsid w:val="00BF2055"/>
    <w:rsid w:val="00C233FB"/>
    <w:rsid w:val="00C5781B"/>
    <w:rsid w:val="00C62F2C"/>
    <w:rsid w:val="00C67EB3"/>
    <w:rsid w:val="00C73CC6"/>
    <w:rsid w:val="00C9153E"/>
    <w:rsid w:val="00C97B23"/>
    <w:rsid w:val="00CB3C17"/>
    <w:rsid w:val="00CB5AFB"/>
    <w:rsid w:val="00CC655C"/>
    <w:rsid w:val="00CE2582"/>
    <w:rsid w:val="00D10AFA"/>
    <w:rsid w:val="00D24B1B"/>
    <w:rsid w:val="00D4204F"/>
    <w:rsid w:val="00D61231"/>
    <w:rsid w:val="00D6186E"/>
    <w:rsid w:val="00D619BD"/>
    <w:rsid w:val="00D652ED"/>
    <w:rsid w:val="00D7116F"/>
    <w:rsid w:val="00DD1494"/>
    <w:rsid w:val="00DD4745"/>
    <w:rsid w:val="00E140B4"/>
    <w:rsid w:val="00E631D9"/>
    <w:rsid w:val="00E72772"/>
    <w:rsid w:val="00EA0A2E"/>
    <w:rsid w:val="00EA7B2B"/>
    <w:rsid w:val="00EC4B20"/>
    <w:rsid w:val="00EE7752"/>
    <w:rsid w:val="00EF7D20"/>
    <w:rsid w:val="00F02540"/>
    <w:rsid w:val="00F33945"/>
    <w:rsid w:val="00F53DAF"/>
    <w:rsid w:val="00F67ABB"/>
    <w:rsid w:val="00F717BB"/>
    <w:rsid w:val="00F97C22"/>
    <w:rsid w:val="00FA5B6E"/>
    <w:rsid w:val="00FE529A"/>
    <w:rsid w:val="00FF451F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BEDC1F"/>
  <w15:docId w15:val="{B9DC4AB1-54F7-465C-94CF-E676BF189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19BD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316FE5"/>
    <w:pPr>
      <w:keepNext/>
      <w:ind w:left="113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6275AA"/>
    <w:pPr>
      <w:keepNext/>
      <w:spacing w:before="240" w:after="60"/>
      <w:outlineLvl w:val="1"/>
    </w:pPr>
    <w:rPr>
      <w:rFonts w:ascii="Arial" w:hAnsi="Arial" w:cs="Arial"/>
      <w:b/>
      <w:bCs/>
      <w:szCs w:val="22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6275AA"/>
    <w:pPr>
      <w:keepNext/>
      <w:spacing w:before="240" w:after="60"/>
      <w:outlineLvl w:val="2"/>
    </w:pPr>
    <w:rPr>
      <w:rFonts w:ascii="Arial" w:hAnsi="Arial" w:cs="Arial"/>
      <w:b/>
      <w:bCs/>
      <w:i/>
      <w:iCs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rsid w:val="006275AA"/>
    <w:rPr>
      <w:rFonts w:ascii="Arial" w:hAnsi="Arial" w:cs="Arial"/>
      <w:b/>
      <w:bCs/>
      <w:sz w:val="24"/>
      <w:szCs w:val="22"/>
    </w:rPr>
  </w:style>
  <w:style w:type="character" w:customStyle="1" w:styleId="Nadpis3Char">
    <w:name w:val="Nadpis 3 Char"/>
    <w:link w:val="Nadpis3"/>
    <w:uiPriority w:val="99"/>
    <w:rsid w:val="006275AA"/>
    <w:rPr>
      <w:rFonts w:ascii="Arial" w:hAnsi="Arial" w:cs="Arial"/>
      <w:b/>
      <w:bCs/>
      <w:i/>
      <w:iCs/>
      <w:sz w:val="24"/>
      <w:szCs w:val="22"/>
    </w:rPr>
  </w:style>
  <w:style w:type="paragraph" w:customStyle="1" w:styleId="odrky">
    <w:name w:val="odrážky"/>
    <w:uiPriority w:val="99"/>
    <w:rsid w:val="00EA7B2B"/>
    <w:pPr>
      <w:numPr>
        <w:numId w:val="2"/>
      </w:numPr>
    </w:pPr>
    <w:rPr>
      <w:sz w:val="24"/>
      <w:szCs w:val="24"/>
    </w:rPr>
  </w:style>
  <w:style w:type="paragraph" w:customStyle="1" w:styleId="NZVYKODYOBC">
    <w:name w:val="NÁZVY_KODY_OBCÍ"/>
    <w:basedOn w:val="Normln"/>
    <w:autoRedefine/>
    <w:uiPriority w:val="99"/>
    <w:rsid w:val="006275AA"/>
    <w:pPr>
      <w:keepNext/>
      <w:pageBreakBefore/>
      <w:jc w:val="center"/>
    </w:pPr>
    <w:rPr>
      <w:rFonts w:ascii="Arial" w:hAnsi="Arial" w:cs="Arial"/>
      <w:sz w:val="18"/>
      <w:szCs w:val="20"/>
    </w:rPr>
  </w:style>
  <w:style w:type="paragraph" w:customStyle="1" w:styleId="KODYOBC">
    <w:name w:val="KODY_OBCÍ"/>
    <w:basedOn w:val="Normln"/>
    <w:autoRedefine/>
    <w:uiPriority w:val="99"/>
    <w:rsid w:val="00D4204F"/>
    <w:rPr>
      <w:rFonts w:ascii="Arial" w:hAnsi="Arial" w:cs="Arial"/>
      <w:sz w:val="20"/>
      <w:szCs w:val="20"/>
    </w:rPr>
  </w:style>
  <w:style w:type="table" w:customStyle="1" w:styleId="tabulkaobyv">
    <w:name w:val="tabulka_obyv"/>
    <w:uiPriority w:val="99"/>
    <w:rsid w:val="003318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autoRedefine/>
    <w:uiPriority w:val="99"/>
    <w:rsid w:val="005B5202"/>
    <w:pPr>
      <w:pBdr>
        <w:bottom w:val="single" w:sz="4" w:space="1" w:color="auto"/>
      </w:pBdr>
      <w:tabs>
        <w:tab w:val="right" w:pos="8789"/>
      </w:tabs>
    </w:pPr>
    <w:rPr>
      <w:sz w:val="20"/>
      <w:szCs w:val="20"/>
    </w:rPr>
  </w:style>
  <w:style w:type="character" w:customStyle="1" w:styleId="ZhlavChar">
    <w:name w:val="Záhlaví Char"/>
    <w:link w:val="Zhlav"/>
    <w:uiPriority w:val="99"/>
    <w:semiHidden/>
    <w:rPr>
      <w:sz w:val="24"/>
      <w:szCs w:val="24"/>
    </w:rPr>
  </w:style>
  <w:style w:type="paragraph" w:styleId="Zpat">
    <w:name w:val="footer"/>
    <w:basedOn w:val="Normln"/>
    <w:link w:val="ZpatChar"/>
    <w:autoRedefine/>
    <w:uiPriority w:val="99"/>
    <w:rsid w:val="006275AA"/>
    <w:pPr>
      <w:pBdr>
        <w:top w:val="single" w:sz="4" w:space="1" w:color="auto"/>
      </w:pBdr>
      <w:tabs>
        <w:tab w:val="center" w:pos="4253"/>
        <w:tab w:val="right" w:pos="9071"/>
      </w:tabs>
    </w:pPr>
    <w:rPr>
      <w:rFonts w:ascii="Arial" w:hAnsi="Arial" w:cs="Arial"/>
      <w:sz w:val="18"/>
      <w:szCs w:val="20"/>
    </w:rPr>
  </w:style>
  <w:style w:type="character" w:customStyle="1" w:styleId="ZpatChar">
    <w:name w:val="Zápatí Char"/>
    <w:link w:val="Zpat"/>
    <w:uiPriority w:val="99"/>
    <w:locked/>
    <w:rsid w:val="006275AA"/>
    <w:rPr>
      <w:rFonts w:ascii="Arial" w:hAnsi="Arial" w:cs="Arial"/>
      <w:sz w:val="18"/>
    </w:rPr>
  </w:style>
  <w:style w:type="table" w:styleId="Mkatabulky">
    <w:name w:val="Table Grid"/>
    <w:basedOn w:val="Normlntabulka"/>
    <w:uiPriority w:val="99"/>
    <w:rsid w:val="00B51E9E"/>
    <w:pPr>
      <w:widowControl w:val="0"/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rsid w:val="00B51E9E"/>
  </w:style>
  <w:style w:type="numbering" w:customStyle="1" w:styleId="slovnpodklad">
    <w:name w:val="číslování podkladů"/>
    <w:pPr>
      <w:numPr>
        <w:numId w:val="24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10A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10AFA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semiHidden/>
    <w:unhideWhenUsed/>
    <w:rsid w:val="005017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179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179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179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017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60401-3580-4578-9DC7-63396CA88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567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Stručná charakteristika řešeného území</vt:lpstr>
    </vt:vector>
  </TitlesOfParts>
  <Company>Centroprojekt Zlín a.s.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Stručná charakteristika řešeného území</dc:title>
  <dc:subject/>
  <dc:creator>Jiří Bečica</dc:creator>
  <cp:keywords/>
  <dc:description/>
  <cp:lastModifiedBy>Valeš Michal</cp:lastModifiedBy>
  <cp:revision>25</cp:revision>
  <cp:lastPrinted>2016-12-14T14:08:00Z</cp:lastPrinted>
  <dcterms:created xsi:type="dcterms:W3CDTF">2016-12-14T14:08:00Z</dcterms:created>
  <dcterms:modified xsi:type="dcterms:W3CDTF">2021-07-08T11:34:00Z</dcterms:modified>
</cp:coreProperties>
</file>