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3DB3" w14:textId="131CFBF4" w:rsidR="002C12EC" w:rsidRPr="00B9348F" w:rsidRDefault="008823AC" w:rsidP="00B9348F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sz w:val="24"/>
          <w:szCs w:val="24"/>
          <w:u w:val="single"/>
        </w:rPr>
      </w:pPr>
      <w:r>
        <w:rPr>
          <w:rFonts w:cs="FrutigerCE-Light"/>
          <w:b/>
          <w:sz w:val="24"/>
          <w:szCs w:val="24"/>
          <w:u w:val="single"/>
        </w:rPr>
        <w:t>SPECIFIKACE K</w:t>
      </w:r>
      <w:r w:rsidR="00894E0B">
        <w:rPr>
          <w:rFonts w:cs="FrutigerCE-Light"/>
          <w:b/>
          <w:sz w:val="24"/>
          <w:szCs w:val="24"/>
          <w:u w:val="single"/>
        </w:rPr>
        <w:t xml:space="preserve"> </w:t>
      </w:r>
      <w:r w:rsidR="00F21020" w:rsidRPr="00B9348F">
        <w:rPr>
          <w:rFonts w:cs="FrutigerCE-Light"/>
          <w:b/>
          <w:sz w:val="24"/>
          <w:szCs w:val="24"/>
          <w:u w:val="single"/>
        </w:rPr>
        <w:t>ŽIVELNÍ</w:t>
      </w:r>
      <w:r>
        <w:rPr>
          <w:rFonts w:cs="FrutigerCE-Light"/>
          <w:b/>
          <w:sz w:val="24"/>
          <w:szCs w:val="24"/>
          <w:u w:val="single"/>
        </w:rPr>
        <w:t>MU</w:t>
      </w:r>
      <w:r w:rsidR="0007171F">
        <w:rPr>
          <w:rFonts w:cs="FrutigerCE-Light"/>
          <w:b/>
          <w:sz w:val="24"/>
          <w:szCs w:val="24"/>
          <w:u w:val="single"/>
        </w:rPr>
        <w:t xml:space="preserve"> POJIŠTĚNÍ</w:t>
      </w:r>
    </w:p>
    <w:p w14:paraId="4040CB87" w14:textId="77777777" w:rsidR="002E2CF2" w:rsidRDefault="002E2CF2" w:rsidP="002E2CF2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 živelním pojištění </w:t>
      </w:r>
      <w:r w:rsidR="00CE33AC">
        <w:rPr>
          <w:rFonts w:cs="FrutigerCE-Light"/>
          <w:sz w:val="16"/>
          <w:szCs w:val="16"/>
        </w:rPr>
        <w:t>jsou</w:t>
      </w:r>
      <w:r>
        <w:rPr>
          <w:rFonts w:cs="FrutigerCE-Light"/>
          <w:sz w:val="16"/>
          <w:szCs w:val="16"/>
        </w:rPr>
        <w:t xml:space="preserve"> kryta pojistná nebezpečí:</w:t>
      </w:r>
    </w:p>
    <w:p w14:paraId="10CCC92C" w14:textId="2B9C0ABE" w:rsidR="002E2CF2" w:rsidRDefault="008B3DF6" w:rsidP="00B32C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FLEXA:</w:t>
      </w:r>
      <w:r w:rsidR="002E2CF2">
        <w:rPr>
          <w:rFonts w:cs="FrutigerCE-Light"/>
          <w:sz w:val="16"/>
          <w:szCs w:val="16"/>
        </w:rPr>
        <w:t xml:space="preserve"> </w:t>
      </w:r>
      <w:r w:rsidR="00F16611">
        <w:rPr>
          <w:rFonts w:cs="FrutigerCE-Light"/>
          <w:sz w:val="16"/>
          <w:szCs w:val="16"/>
        </w:rPr>
        <w:tab/>
      </w:r>
      <w:r w:rsidR="002E2CF2">
        <w:rPr>
          <w:rFonts w:cs="FrutigerCE-Light"/>
          <w:sz w:val="16"/>
          <w:szCs w:val="16"/>
        </w:rPr>
        <w:t>požár</w:t>
      </w:r>
      <w:r w:rsidR="00025507">
        <w:rPr>
          <w:rFonts w:cs="FrutigerCE-Light"/>
          <w:sz w:val="16"/>
          <w:szCs w:val="16"/>
        </w:rPr>
        <w:t xml:space="preserve"> a jeho průvodní jevy</w:t>
      </w:r>
      <w:r w:rsidR="002E2CF2">
        <w:rPr>
          <w:rFonts w:cs="FrutigerCE-Light"/>
          <w:sz w:val="16"/>
          <w:szCs w:val="16"/>
        </w:rPr>
        <w:t xml:space="preserve">, výbuch, </w:t>
      </w:r>
      <w:r w:rsidR="008801B2">
        <w:rPr>
          <w:rFonts w:cs="FrutigerCE-Light"/>
          <w:sz w:val="16"/>
          <w:szCs w:val="16"/>
        </w:rPr>
        <w:t xml:space="preserve">přímý </w:t>
      </w:r>
      <w:r w:rsidR="002E2CF2">
        <w:rPr>
          <w:rFonts w:cs="FrutigerCE-Light"/>
          <w:sz w:val="16"/>
          <w:szCs w:val="16"/>
        </w:rPr>
        <w:t>úder blesku, náraz</w:t>
      </w:r>
      <w:r w:rsidR="008801B2">
        <w:rPr>
          <w:rFonts w:cs="FrutigerCE-Light"/>
          <w:sz w:val="16"/>
          <w:szCs w:val="16"/>
        </w:rPr>
        <w:t xml:space="preserve">, pád </w:t>
      </w:r>
      <w:r w:rsidR="003D65D1">
        <w:rPr>
          <w:rFonts w:cs="FrutigerCE-Light"/>
          <w:sz w:val="16"/>
          <w:szCs w:val="16"/>
        </w:rPr>
        <w:t>či</w:t>
      </w:r>
      <w:r w:rsidR="002E2CF2">
        <w:rPr>
          <w:rFonts w:cs="FrutigerCE-Light"/>
          <w:sz w:val="16"/>
          <w:szCs w:val="16"/>
        </w:rPr>
        <w:t xml:space="preserve"> zřícení letadla, jeho části nebo nákladu</w:t>
      </w:r>
      <w:r w:rsidR="002266A1">
        <w:rPr>
          <w:rFonts w:cs="FrutigerCE-Light"/>
          <w:sz w:val="16"/>
          <w:szCs w:val="16"/>
        </w:rPr>
        <w:t>,</w:t>
      </w:r>
    </w:p>
    <w:p w14:paraId="1B4E4945" w14:textId="1C54ECC6" w:rsidR="002E2CF2" w:rsidRDefault="009F7756" w:rsidP="002E2C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9F7756">
        <w:rPr>
          <w:rFonts w:cs="FrutigerCE-Light"/>
          <w:sz w:val="16"/>
          <w:szCs w:val="16"/>
        </w:rPr>
        <w:t xml:space="preserve">OSTATNÍ ŽIVELNÍ </w:t>
      </w:r>
      <w:r w:rsidR="00A91F3D">
        <w:rPr>
          <w:rFonts w:cs="FrutigerCE-Light"/>
          <w:sz w:val="16"/>
          <w:szCs w:val="16"/>
        </w:rPr>
        <w:t>NEBEZPEČÍ</w:t>
      </w:r>
      <w:r w:rsidRPr="009F7756">
        <w:rPr>
          <w:rFonts w:cs="FrutigerCE-Light"/>
          <w:sz w:val="16"/>
          <w:szCs w:val="16"/>
        </w:rPr>
        <w:t>:</w:t>
      </w:r>
      <w:r w:rsidRPr="009F7756">
        <w:rPr>
          <w:rFonts w:cs="FrutigerCE-Light"/>
          <w:sz w:val="16"/>
          <w:szCs w:val="16"/>
        </w:rPr>
        <w:tab/>
        <w:t>-</w:t>
      </w:r>
      <w:r>
        <w:rPr>
          <w:rFonts w:cs="FrutigerCE-Light"/>
          <w:sz w:val="16"/>
          <w:szCs w:val="16"/>
        </w:rPr>
        <w:t xml:space="preserve"> </w:t>
      </w:r>
      <w:r w:rsidR="002E2CF2" w:rsidRPr="009F7756">
        <w:rPr>
          <w:rFonts w:cs="FrutigerCE-Light"/>
          <w:sz w:val="16"/>
          <w:szCs w:val="16"/>
        </w:rPr>
        <w:t xml:space="preserve">vichřice, </w:t>
      </w:r>
      <w:r w:rsidR="007F2FD8">
        <w:rPr>
          <w:rFonts w:cs="FrutigerCE-Light"/>
          <w:sz w:val="16"/>
          <w:szCs w:val="16"/>
        </w:rPr>
        <w:t xml:space="preserve">bouřivý vír, </w:t>
      </w:r>
      <w:r w:rsidR="002E2CF2" w:rsidRPr="009F7756">
        <w:rPr>
          <w:rFonts w:cs="FrutigerCE-Light"/>
          <w:sz w:val="16"/>
          <w:szCs w:val="16"/>
        </w:rPr>
        <w:t>krupobití</w:t>
      </w:r>
      <w:r w:rsidR="002266A1" w:rsidRPr="009F7756">
        <w:rPr>
          <w:rFonts w:cs="FrutigerCE-Light"/>
          <w:sz w:val="16"/>
          <w:szCs w:val="16"/>
        </w:rPr>
        <w:t>,</w:t>
      </w:r>
    </w:p>
    <w:p w14:paraId="255D9CF5" w14:textId="77777777" w:rsidR="002E2CF2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832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2E2CF2">
        <w:rPr>
          <w:rFonts w:cs="FrutigerCE-Light"/>
          <w:sz w:val="16"/>
          <w:szCs w:val="16"/>
        </w:rPr>
        <w:t>zemětřesení</w:t>
      </w:r>
      <w:r w:rsidR="002266A1">
        <w:rPr>
          <w:rFonts w:cs="FrutigerCE-Light"/>
          <w:sz w:val="16"/>
          <w:szCs w:val="16"/>
        </w:rPr>
        <w:t>,</w:t>
      </w:r>
    </w:p>
    <w:p w14:paraId="135B2206" w14:textId="77777777" w:rsidR="002266A1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484" w:firstLine="348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2266A1">
        <w:rPr>
          <w:rFonts w:cs="FrutigerCE-Light"/>
          <w:sz w:val="16"/>
          <w:szCs w:val="16"/>
        </w:rPr>
        <w:t>sesuv půdy, zřícení skal či zemin, sesuv nebo zřícení lavin,</w:t>
      </w:r>
    </w:p>
    <w:p w14:paraId="2A34EA71" w14:textId="77777777" w:rsidR="002266A1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136" w:firstLine="696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2266A1">
        <w:rPr>
          <w:rFonts w:cs="FrutigerCE-Light"/>
          <w:sz w:val="16"/>
          <w:szCs w:val="16"/>
        </w:rPr>
        <w:t>tíha sněhu nebo námrazy,</w:t>
      </w:r>
    </w:p>
    <w:p w14:paraId="4B12B59C" w14:textId="77777777" w:rsidR="00323EDA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484" w:firstLine="348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323EDA">
        <w:rPr>
          <w:rFonts w:cs="FrutigerCE-Light"/>
          <w:sz w:val="16"/>
          <w:szCs w:val="16"/>
        </w:rPr>
        <w:t>pád stromů, stožárů nebo jiných předmětů,</w:t>
      </w:r>
    </w:p>
    <w:p w14:paraId="27CE033B" w14:textId="77777777" w:rsidR="00323EDA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136" w:firstLine="696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323EDA">
        <w:rPr>
          <w:rFonts w:cs="FrutigerCE-Light"/>
          <w:sz w:val="16"/>
          <w:szCs w:val="16"/>
        </w:rPr>
        <w:t>náraz dopravního prostředku nebo jeho nákladu,</w:t>
      </w:r>
    </w:p>
    <w:p w14:paraId="3D505878" w14:textId="6FB3443A" w:rsidR="0018081A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136" w:firstLine="696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18081A">
        <w:rPr>
          <w:rFonts w:cs="FrutigerCE-Light"/>
          <w:sz w:val="16"/>
          <w:szCs w:val="16"/>
        </w:rPr>
        <w:t>rázová vlna,</w:t>
      </w:r>
      <w:r w:rsidR="003D65D1">
        <w:rPr>
          <w:rFonts w:cs="FrutigerCE-Light"/>
          <w:sz w:val="16"/>
          <w:szCs w:val="16"/>
        </w:rPr>
        <w:t xml:space="preserve"> </w:t>
      </w:r>
      <w:r w:rsidR="003D65D1" w:rsidRPr="003D65D1">
        <w:rPr>
          <w:rFonts w:cs="FrutigerCE-Light"/>
          <w:sz w:val="16"/>
          <w:szCs w:val="16"/>
        </w:rPr>
        <w:t>aerodynamický třesk,</w:t>
      </w:r>
      <w:r w:rsidR="003D65D1">
        <w:rPr>
          <w:rFonts w:cs="FrutigerCE-Light"/>
          <w:sz w:val="16"/>
          <w:szCs w:val="16"/>
        </w:rPr>
        <w:t xml:space="preserve"> </w:t>
      </w:r>
      <w:r w:rsidR="008F58B1">
        <w:rPr>
          <w:rFonts w:cs="FrutigerCE-Light"/>
          <w:sz w:val="16"/>
          <w:szCs w:val="16"/>
        </w:rPr>
        <w:t xml:space="preserve">imploze, </w:t>
      </w:r>
      <w:r w:rsidR="003D65D1">
        <w:rPr>
          <w:rFonts w:cs="FrutigerCE-Light"/>
          <w:sz w:val="16"/>
          <w:szCs w:val="16"/>
        </w:rPr>
        <w:t>kouř</w:t>
      </w:r>
    </w:p>
    <w:p w14:paraId="15B41EFC" w14:textId="4537BA6B" w:rsidR="00A91F3D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484" w:firstLine="348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3D65D1" w:rsidRPr="003D65D1">
        <w:rPr>
          <w:rFonts w:cs="FrutigerCE-Light"/>
          <w:sz w:val="16"/>
          <w:szCs w:val="16"/>
        </w:rPr>
        <w:t>poškození atmosférickými srážkami</w:t>
      </w:r>
    </w:p>
    <w:p w14:paraId="244700A8" w14:textId="77777777" w:rsidR="00323EDA" w:rsidRDefault="009F7756" w:rsidP="002E2C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POVODEŇ, ZÁPLAVA</w:t>
      </w:r>
      <w:r w:rsidR="00323EDA">
        <w:rPr>
          <w:rFonts w:cs="FrutigerCE-Light"/>
          <w:sz w:val="16"/>
          <w:szCs w:val="16"/>
        </w:rPr>
        <w:t>,</w:t>
      </w:r>
    </w:p>
    <w:p w14:paraId="52F0ECA5" w14:textId="77777777" w:rsidR="00265AE2" w:rsidRDefault="009F7756" w:rsidP="00265AE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VODOVODNÍ ŠKODY</w:t>
      </w:r>
      <w:r w:rsidR="00B649F7">
        <w:rPr>
          <w:rFonts w:cs="FrutigerCE-Light"/>
          <w:sz w:val="16"/>
          <w:szCs w:val="16"/>
        </w:rPr>
        <w:t>.</w:t>
      </w:r>
    </w:p>
    <w:p w14:paraId="7FB357F2" w14:textId="77777777" w:rsidR="000C12AE" w:rsidRPr="000C12AE" w:rsidRDefault="000C12AE" w:rsidP="000C12AE">
      <w:pPr>
        <w:pStyle w:val="Odstavecseseznamem"/>
        <w:autoSpaceDE w:val="0"/>
        <w:autoSpaceDN w:val="0"/>
        <w:adjustRightInd w:val="0"/>
        <w:spacing w:after="60" w:line="240" w:lineRule="auto"/>
        <w:ind w:left="360"/>
        <w:jc w:val="both"/>
        <w:rPr>
          <w:rFonts w:cs="FrutigerCE-Light"/>
          <w:sz w:val="16"/>
          <w:szCs w:val="16"/>
        </w:rPr>
      </w:pPr>
    </w:p>
    <w:p w14:paraId="5FA1778C" w14:textId="05F77204" w:rsidR="00822E94" w:rsidRDefault="00822E94">
      <w:pPr>
        <w:autoSpaceDE w:val="0"/>
        <w:autoSpaceDN w:val="0"/>
        <w:adjustRightInd w:val="0"/>
        <w:spacing w:before="120" w:after="120" w:line="240" w:lineRule="auto"/>
        <w:jc w:val="both"/>
        <w:rPr>
          <w:rFonts w:cs="FrutigerCE-Light"/>
          <w:sz w:val="16"/>
          <w:szCs w:val="16"/>
        </w:rPr>
      </w:pPr>
      <w:r w:rsidRPr="00822E94">
        <w:rPr>
          <w:rFonts w:cs="FrutigerCE-Light"/>
          <w:sz w:val="16"/>
          <w:szCs w:val="16"/>
        </w:rPr>
        <w:t xml:space="preserve">Pojištění se vztahuje i na </w:t>
      </w:r>
      <w:r>
        <w:rPr>
          <w:rFonts w:cs="FrutigerCE-Light"/>
          <w:sz w:val="16"/>
          <w:szCs w:val="16"/>
        </w:rPr>
        <w:t xml:space="preserve">další </w:t>
      </w:r>
      <w:r w:rsidRPr="00822E94">
        <w:rPr>
          <w:rFonts w:cs="FrutigerCE-Light"/>
          <w:sz w:val="16"/>
          <w:szCs w:val="16"/>
        </w:rPr>
        <w:t xml:space="preserve">následné škody způsobené v souvislosti s pojištěným pojistným nebezpečím (např. hasební látkou, </w:t>
      </w:r>
      <w:r w:rsidR="00B32C21">
        <w:rPr>
          <w:rFonts w:cs="FrutigerCE-Light"/>
          <w:sz w:val="16"/>
          <w:szCs w:val="16"/>
        </w:rPr>
        <w:t xml:space="preserve">požárním zásahem, </w:t>
      </w:r>
      <w:r w:rsidRPr="00822E94">
        <w:rPr>
          <w:rFonts w:cs="FrutigerCE-Light"/>
          <w:sz w:val="16"/>
          <w:szCs w:val="16"/>
        </w:rPr>
        <w:t>zplodinami hoření</w:t>
      </w:r>
      <w:r w:rsidR="00B32C21">
        <w:rPr>
          <w:rFonts w:cs="FrutigerCE-Light"/>
          <w:sz w:val="16"/>
          <w:szCs w:val="16"/>
        </w:rPr>
        <w:t xml:space="preserve"> a působením tepla </w:t>
      </w:r>
      <w:r w:rsidRPr="00822E94">
        <w:rPr>
          <w:rFonts w:cs="FrutigerCE-Light"/>
          <w:sz w:val="16"/>
          <w:szCs w:val="16"/>
        </w:rPr>
        <w:t xml:space="preserve">či kouře při požáru, odcizením </w:t>
      </w:r>
      <w:r w:rsidR="00B32C21">
        <w:rPr>
          <w:rFonts w:cs="FrutigerCE-Light"/>
          <w:sz w:val="16"/>
          <w:szCs w:val="16"/>
        </w:rPr>
        <w:t xml:space="preserve">či ztrátou </w:t>
      </w:r>
      <w:r w:rsidRPr="00822E94">
        <w:rPr>
          <w:rFonts w:cs="FrutigerCE-Light"/>
          <w:sz w:val="16"/>
          <w:szCs w:val="16"/>
        </w:rPr>
        <w:t>v souvislosti se živelnou pojistnou událostí, zatečením vody při poškození nemovitosti vichřicí, krupobitím, tíhou sněhu apod</w:t>
      </w:r>
      <w:r w:rsidR="005E4296">
        <w:rPr>
          <w:rFonts w:cs="FrutigerCE-Light"/>
          <w:sz w:val="16"/>
          <w:szCs w:val="16"/>
        </w:rPr>
        <w:t>.</w:t>
      </w:r>
      <w:r w:rsidRPr="00822E94">
        <w:rPr>
          <w:rFonts w:cs="FrutigerCE-Light"/>
          <w:sz w:val="16"/>
          <w:szCs w:val="16"/>
        </w:rPr>
        <w:t>).</w:t>
      </w:r>
    </w:p>
    <w:p w14:paraId="5DB7EF10" w14:textId="77777777" w:rsidR="006048B7" w:rsidRDefault="006048B7" w:rsidP="00E14825">
      <w:pPr>
        <w:autoSpaceDE w:val="0"/>
        <w:autoSpaceDN w:val="0"/>
        <w:adjustRightInd w:val="0"/>
        <w:spacing w:before="120"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Za pojistnou</w:t>
      </w:r>
      <w:r w:rsidR="00133756">
        <w:rPr>
          <w:rFonts w:cs="FrutigerCE-Light"/>
          <w:sz w:val="16"/>
          <w:szCs w:val="16"/>
        </w:rPr>
        <w:t xml:space="preserve"> událost</w:t>
      </w:r>
      <w:r>
        <w:rPr>
          <w:rFonts w:cs="FrutigerCE-Light"/>
          <w:sz w:val="16"/>
          <w:szCs w:val="16"/>
        </w:rPr>
        <w:t xml:space="preserve"> způsobenou </w:t>
      </w:r>
      <w:r w:rsidR="00133756">
        <w:rPr>
          <w:rFonts w:cs="FrutigerCE-Light"/>
          <w:sz w:val="16"/>
          <w:szCs w:val="16"/>
        </w:rPr>
        <w:t>pojistným</w:t>
      </w:r>
      <w:r>
        <w:rPr>
          <w:rFonts w:cs="FrutigerCE-Light"/>
          <w:sz w:val="16"/>
          <w:szCs w:val="16"/>
        </w:rPr>
        <w:t xml:space="preserve"> </w:t>
      </w:r>
      <w:r w:rsidR="00133756">
        <w:rPr>
          <w:rFonts w:cs="FrutigerCE-Light"/>
          <w:sz w:val="16"/>
          <w:szCs w:val="16"/>
        </w:rPr>
        <w:t>nebezpečím</w:t>
      </w:r>
      <w:r w:rsidR="00B60040">
        <w:rPr>
          <w:rFonts w:cs="FrutigerCE-Light"/>
          <w:sz w:val="16"/>
          <w:szCs w:val="16"/>
        </w:rPr>
        <w:t xml:space="preserve"> </w:t>
      </w:r>
      <w:r w:rsidR="00133756" w:rsidRPr="00B14765">
        <w:rPr>
          <w:rFonts w:cs="FrutigerCE-Light"/>
          <w:sz w:val="16"/>
          <w:szCs w:val="16"/>
          <w:u w:val="single"/>
        </w:rPr>
        <w:t>vichřice, krupobití</w:t>
      </w:r>
      <w:r>
        <w:rPr>
          <w:rFonts w:cs="FrutigerCE-Light"/>
          <w:sz w:val="16"/>
          <w:szCs w:val="16"/>
        </w:rPr>
        <w:t xml:space="preserve"> se považuje i poškození nebo zničení pojištěných movitých věcí vzniklé v příčinné souvislosti s poškozením stavby, ve které jsou pojištěné movité věci uloženy</w:t>
      </w:r>
      <w:r w:rsidR="00B649F7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a to za podmínky, že stavba byla poškozena pojistným nebezpečím vichřice nebo krupobití. Za škodu způsobenou vichřicí se rozumí i vržení předmětu na pojištěn</w:t>
      </w:r>
      <w:r w:rsidR="000175C5">
        <w:rPr>
          <w:rFonts w:cs="FrutigerCE-Light"/>
          <w:sz w:val="16"/>
          <w:szCs w:val="16"/>
        </w:rPr>
        <w:t>ý</w:t>
      </w:r>
      <w:r>
        <w:rPr>
          <w:rFonts w:cs="FrutigerCE-Light"/>
          <w:sz w:val="16"/>
          <w:szCs w:val="16"/>
        </w:rPr>
        <w:t xml:space="preserve"> majetek způsobené vichřicí.</w:t>
      </w:r>
    </w:p>
    <w:p w14:paraId="745B107A" w14:textId="77777777" w:rsidR="00133756" w:rsidRDefault="006048B7" w:rsidP="00E14825">
      <w:pPr>
        <w:autoSpaceDE w:val="0"/>
        <w:autoSpaceDN w:val="0"/>
        <w:adjustRightInd w:val="0"/>
        <w:spacing w:before="120"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Za pojistnou událost způsobenou pojistným nebezpečím </w:t>
      </w:r>
      <w:r w:rsidR="00A553E0" w:rsidRPr="00B14765">
        <w:rPr>
          <w:rFonts w:cs="FrutigerCE-Light"/>
          <w:sz w:val="16"/>
          <w:szCs w:val="16"/>
          <w:u w:val="single"/>
        </w:rPr>
        <w:t>tíha sněhu nebo námrazy</w:t>
      </w:r>
      <w:r>
        <w:rPr>
          <w:rFonts w:cs="FrutigerCE-Light"/>
          <w:sz w:val="16"/>
          <w:szCs w:val="16"/>
        </w:rPr>
        <w:t xml:space="preserve"> se rozumí také prosakování vody z tajícího sněhu nebo námrazy za podmínky, že současně došlo k poškození </w:t>
      </w:r>
      <w:r w:rsidR="00AE0022">
        <w:rPr>
          <w:rFonts w:cs="FrutigerCE-Light"/>
          <w:sz w:val="16"/>
          <w:szCs w:val="16"/>
        </w:rPr>
        <w:t>nebo zničení střešní krytiny nebo</w:t>
      </w:r>
      <w:r>
        <w:rPr>
          <w:rFonts w:cs="FrutigerCE-Light"/>
          <w:sz w:val="16"/>
          <w:szCs w:val="16"/>
        </w:rPr>
        <w:t xml:space="preserve"> konstrukce budovy</w:t>
      </w:r>
      <w:r w:rsidR="00AE0022">
        <w:rPr>
          <w:rFonts w:cs="FrutigerCE-Light"/>
          <w:sz w:val="16"/>
          <w:szCs w:val="16"/>
        </w:rPr>
        <w:t>.</w:t>
      </w:r>
      <w:r>
        <w:rPr>
          <w:rFonts w:cs="FrutigerCE-Light"/>
          <w:sz w:val="16"/>
          <w:szCs w:val="16"/>
        </w:rPr>
        <w:t xml:space="preserve"> </w:t>
      </w:r>
    </w:p>
    <w:p w14:paraId="64940617" w14:textId="28DF1E68" w:rsidR="00C0416F" w:rsidRPr="00C0416F" w:rsidRDefault="00A74FF2" w:rsidP="00E14825">
      <w:pPr>
        <w:autoSpaceDE w:val="0"/>
        <w:autoSpaceDN w:val="0"/>
        <w:adjustRightInd w:val="0"/>
        <w:spacing w:before="120"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</w:t>
      </w:r>
      <w:r w:rsidR="00C3126E" w:rsidRPr="00C3126E">
        <w:rPr>
          <w:rFonts w:cs="FrutigerCE-Light"/>
          <w:sz w:val="16"/>
          <w:szCs w:val="16"/>
        </w:rPr>
        <w:t xml:space="preserve">ojistné nebezpečí </w:t>
      </w:r>
      <w:r w:rsidRPr="00E14825">
        <w:rPr>
          <w:rFonts w:cs="FrutigerCE-Light"/>
          <w:sz w:val="16"/>
          <w:szCs w:val="16"/>
          <w:u w:val="single"/>
        </w:rPr>
        <w:t xml:space="preserve">poškození </w:t>
      </w:r>
      <w:r w:rsidR="00C3126E" w:rsidRPr="00E14825">
        <w:rPr>
          <w:rFonts w:cs="FrutigerCE-Light"/>
          <w:sz w:val="16"/>
          <w:szCs w:val="16"/>
          <w:u w:val="single"/>
        </w:rPr>
        <w:t>atmosférick</w:t>
      </w:r>
      <w:r w:rsidRPr="00E14825">
        <w:rPr>
          <w:rFonts w:cs="FrutigerCE-Light"/>
          <w:sz w:val="16"/>
          <w:szCs w:val="16"/>
          <w:u w:val="single"/>
        </w:rPr>
        <w:t>ými</w:t>
      </w:r>
      <w:r w:rsidR="00C3126E" w:rsidRPr="00E14825">
        <w:rPr>
          <w:rFonts w:cs="FrutigerCE-Light"/>
          <w:sz w:val="16"/>
          <w:szCs w:val="16"/>
          <w:u w:val="single"/>
        </w:rPr>
        <w:t xml:space="preserve"> srážk</w:t>
      </w:r>
      <w:r w:rsidRPr="00E14825">
        <w:rPr>
          <w:rFonts w:cs="FrutigerCE-Light"/>
          <w:sz w:val="16"/>
          <w:szCs w:val="16"/>
          <w:u w:val="single"/>
        </w:rPr>
        <w:t>ami</w:t>
      </w:r>
      <w:r w:rsidR="00C3126E" w:rsidRPr="00C3126E">
        <w:rPr>
          <w:rFonts w:cs="FrutigerCE-Light"/>
          <w:sz w:val="16"/>
          <w:szCs w:val="16"/>
        </w:rPr>
        <w:t xml:space="preserve"> </w:t>
      </w:r>
      <w:r w:rsidR="00C3126E">
        <w:rPr>
          <w:rFonts w:cs="FrutigerCE-Light"/>
          <w:sz w:val="16"/>
          <w:szCs w:val="16"/>
        </w:rPr>
        <w:t>zahrnuje</w:t>
      </w:r>
      <w:r w:rsidR="00C3126E" w:rsidRPr="00C3126E">
        <w:rPr>
          <w:rFonts w:cs="FrutigerCE-Light"/>
          <w:sz w:val="16"/>
          <w:szCs w:val="16"/>
        </w:rPr>
        <w:t xml:space="preserve"> škody způsobené jakýmkoliv zatečením atmosf</w:t>
      </w:r>
      <w:r w:rsidR="00792AFC">
        <w:rPr>
          <w:rFonts w:cs="FrutigerCE-Light"/>
          <w:sz w:val="16"/>
          <w:szCs w:val="16"/>
        </w:rPr>
        <w:t>érických</w:t>
      </w:r>
      <w:r w:rsidR="00E15B2C">
        <w:rPr>
          <w:rFonts w:cs="FrutigerCE-Light"/>
          <w:sz w:val="16"/>
          <w:szCs w:val="16"/>
        </w:rPr>
        <w:t xml:space="preserve"> </w:t>
      </w:r>
      <w:r w:rsidR="00C3126E" w:rsidRPr="00C3126E">
        <w:rPr>
          <w:rFonts w:cs="FrutigerCE-Light"/>
          <w:sz w:val="16"/>
          <w:szCs w:val="16"/>
        </w:rPr>
        <w:t xml:space="preserve">srážek, prosakováním tajícího sněhu nebo ledu, rozpínavostí ledu, </w:t>
      </w:r>
      <w:r w:rsidR="00934265">
        <w:rPr>
          <w:rFonts w:cs="FrutigerCE-Light"/>
          <w:sz w:val="16"/>
          <w:szCs w:val="16"/>
        </w:rPr>
        <w:t>ú</w:t>
      </w:r>
      <w:r w:rsidR="00C3126E" w:rsidRPr="00C3126E">
        <w:rPr>
          <w:rFonts w:cs="FrutigerCE-Light"/>
          <w:sz w:val="16"/>
          <w:szCs w:val="16"/>
        </w:rPr>
        <w:t>nikem vody z dešťových svodů a žlabů vně budov, jejich ucpáním či zamrznutím</w:t>
      </w:r>
      <w:r w:rsidR="004A2183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a to i v případě že nedošlo k poškození či zničení střešní krytiny </w:t>
      </w:r>
      <w:r w:rsidR="00A91F3D">
        <w:rPr>
          <w:rFonts w:cs="FrutigerCE-Light"/>
          <w:sz w:val="16"/>
          <w:szCs w:val="16"/>
        </w:rPr>
        <w:t>nebo konstrukce budovy</w:t>
      </w:r>
      <w:r w:rsidR="00C3126E">
        <w:rPr>
          <w:rFonts w:cs="FrutigerCE-Light"/>
          <w:sz w:val="16"/>
          <w:szCs w:val="16"/>
        </w:rPr>
        <w:t>.</w:t>
      </w:r>
      <w:r w:rsidR="00A91F3D">
        <w:rPr>
          <w:rFonts w:cs="FrutigerCE-Light"/>
          <w:sz w:val="16"/>
          <w:szCs w:val="16"/>
        </w:rPr>
        <w:t xml:space="preserve"> Pro toto</w:t>
      </w:r>
      <w:r w:rsidR="00C3126E">
        <w:rPr>
          <w:rFonts w:cs="FrutigerCE-Light"/>
          <w:sz w:val="16"/>
          <w:szCs w:val="16"/>
        </w:rPr>
        <w:t xml:space="preserve"> </w:t>
      </w:r>
      <w:r w:rsidR="00A91F3D">
        <w:rPr>
          <w:rFonts w:cs="FrutigerCE-Light"/>
          <w:sz w:val="16"/>
          <w:szCs w:val="16"/>
        </w:rPr>
        <w:t xml:space="preserve">pojistné nebezpečí </w:t>
      </w:r>
      <w:r w:rsidR="00C3126E" w:rsidRPr="00C3126E">
        <w:rPr>
          <w:rFonts w:cs="FrutigerCE-Light"/>
          <w:sz w:val="16"/>
          <w:szCs w:val="16"/>
        </w:rPr>
        <w:t xml:space="preserve">je přípustný roční </w:t>
      </w:r>
      <w:proofErr w:type="spellStart"/>
      <w:r w:rsidR="00C3126E" w:rsidRPr="00C3126E">
        <w:rPr>
          <w:rFonts w:cs="FrutigerCE-Light"/>
          <w:sz w:val="16"/>
          <w:szCs w:val="16"/>
        </w:rPr>
        <w:t>sublimit</w:t>
      </w:r>
      <w:proofErr w:type="spellEnd"/>
      <w:r w:rsidR="00C3126E" w:rsidRPr="00C3126E">
        <w:rPr>
          <w:rFonts w:cs="FrutigerCE-Light"/>
          <w:sz w:val="16"/>
          <w:szCs w:val="16"/>
        </w:rPr>
        <w:t xml:space="preserve"> plnění v minimální výši 1</w:t>
      </w:r>
      <w:r w:rsidR="00577973">
        <w:rPr>
          <w:rFonts w:cs="FrutigerCE-Light"/>
          <w:sz w:val="16"/>
          <w:szCs w:val="16"/>
        </w:rPr>
        <w:t>5</w:t>
      </w:r>
      <w:r w:rsidR="00C3126E" w:rsidRPr="00C3126E">
        <w:rPr>
          <w:rFonts w:cs="FrutigerCE-Light"/>
          <w:sz w:val="16"/>
          <w:szCs w:val="16"/>
        </w:rPr>
        <w:t>0 tis.</w:t>
      </w:r>
      <w:r>
        <w:rPr>
          <w:rFonts w:cs="FrutigerCE-Light"/>
          <w:sz w:val="16"/>
          <w:szCs w:val="16"/>
        </w:rPr>
        <w:t xml:space="preserve"> </w:t>
      </w:r>
      <w:r w:rsidR="00C3126E" w:rsidRPr="00C3126E">
        <w:rPr>
          <w:rFonts w:cs="FrutigerCE-Light"/>
          <w:sz w:val="16"/>
          <w:szCs w:val="16"/>
        </w:rPr>
        <w:t>Kč. Poškození způsobené atmosf</w:t>
      </w:r>
      <w:r w:rsidR="00A91F3D">
        <w:rPr>
          <w:rFonts w:cs="FrutigerCE-Light"/>
          <w:sz w:val="16"/>
          <w:szCs w:val="16"/>
        </w:rPr>
        <w:t>é</w:t>
      </w:r>
      <w:r w:rsidR="00C3126E" w:rsidRPr="00C3126E">
        <w:rPr>
          <w:rFonts w:cs="FrutigerCE-Light"/>
          <w:sz w:val="16"/>
          <w:szCs w:val="16"/>
        </w:rPr>
        <w:t>rickými srážkami nemusí být zahrnuto v pojištění ostatních živelních nebezpečí, pokud je ve stanoveném rozsahu kryto z pojištění vodovodních škod.</w:t>
      </w:r>
    </w:p>
    <w:p w14:paraId="12C2C8BD" w14:textId="11EA9EF2" w:rsidR="00792AFC" w:rsidRDefault="00133756" w:rsidP="00E14825">
      <w:pPr>
        <w:autoSpaceDE w:val="0"/>
        <w:autoSpaceDN w:val="0"/>
        <w:adjustRightInd w:val="0"/>
        <w:spacing w:before="120"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</w:t>
      </w:r>
      <w:r w:rsidR="00C8417A">
        <w:rPr>
          <w:rFonts w:cs="FrutigerCE-Light"/>
          <w:sz w:val="16"/>
          <w:szCs w:val="16"/>
        </w:rPr>
        <w:t>a</w:t>
      </w:r>
      <w:r>
        <w:rPr>
          <w:rFonts w:cs="FrutigerCE-Light"/>
          <w:sz w:val="16"/>
          <w:szCs w:val="16"/>
        </w:rPr>
        <w:t xml:space="preserve"> pojistné nebezpečí </w:t>
      </w:r>
      <w:r w:rsidRPr="00B14765">
        <w:rPr>
          <w:rFonts w:cs="FrutigerCE-Light"/>
          <w:sz w:val="16"/>
          <w:szCs w:val="16"/>
          <w:u w:val="single"/>
        </w:rPr>
        <w:t>„povodeň, záplava“</w:t>
      </w:r>
      <w:r w:rsidRPr="00E14825">
        <w:rPr>
          <w:rFonts w:cs="FrutigerCE-Light"/>
          <w:sz w:val="16"/>
          <w:szCs w:val="16"/>
        </w:rPr>
        <w:t xml:space="preserve"> </w:t>
      </w:r>
      <w:r>
        <w:rPr>
          <w:rFonts w:cs="FrutigerCE-Light"/>
          <w:sz w:val="16"/>
          <w:szCs w:val="16"/>
        </w:rPr>
        <w:t xml:space="preserve">je </w:t>
      </w:r>
      <w:r w:rsidR="00E2078C">
        <w:rPr>
          <w:rFonts w:cs="FrutigerCE-Light"/>
          <w:sz w:val="16"/>
          <w:szCs w:val="16"/>
        </w:rPr>
        <w:t>považována</w:t>
      </w:r>
      <w:r>
        <w:rPr>
          <w:rFonts w:cs="FrutigerCE-Light"/>
          <w:sz w:val="16"/>
          <w:szCs w:val="16"/>
        </w:rPr>
        <w:t xml:space="preserve"> </w:t>
      </w:r>
      <w:r w:rsidR="00E2078C">
        <w:rPr>
          <w:rFonts w:cs="FrutigerCE-Light"/>
          <w:sz w:val="16"/>
          <w:szCs w:val="16"/>
        </w:rPr>
        <w:t xml:space="preserve">i </w:t>
      </w:r>
      <w:r>
        <w:rPr>
          <w:rFonts w:cs="FrutigerCE-Light"/>
          <w:sz w:val="16"/>
          <w:szCs w:val="16"/>
        </w:rPr>
        <w:t>škoda způsobená povodní v úrovni Q</w:t>
      </w:r>
      <w:r w:rsidRPr="00265AE2">
        <w:rPr>
          <w:rFonts w:cs="FrutigerCE-Light"/>
          <w:sz w:val="16"/>
          <w:szCs w:val="16"/>
          <w:vertAlign w:val="subscript"/>
        </w:rPr>
        <w:t>20</w:t>
      </w:r>
      <w:r>
        <w:rPr>
          <w:rFonts w:cs="FrutigerCE-Light"/>
          <w:sz w:val="16"/>
          <w:szCs w:val="16"/>
          <w:vertAlign w:val="subscript"/>
        </w:rPr>
        <w:t xml:space="preserve"> </w:t>
      </w:r>
      <w:r>
        <w:rPr>
          <w:rFonts w:cs="FrutigerCE-Light"/>
          <w:sz w:val="16"/>
          <w:szCs w:val="16"/>
        </w:rPr>
        <w:t>a vyšší. Za nedodržení podmínek nebude považováno, nabídne-li pojistitel i krytí nižší úrovně povodně.</w:t>
      </w:r>
      <w:r w:rsidR="00E2078C">
        <w:rPr>
          <w:rFonts w:cs="FrutigerCE-Light"/>
          <w:sz w:val="16"/>
          <w:szCs w:val="16"/>
        </w:rPr>
        <w:t xml:space="preserve"> </w:t>
      </w:r>
      <w:r w:rsidR="00E2078C" w:rsidRPr="00E2078C">
        <w:rPr>
          <w:rFonts w:cs="FrutigerCE-Light"/>
          <w:sz w:val="16"/>
          <w:szCs w:val="16"/>
        </w:rPr>
        <w:t xml:space="preserve">Dále se tímto </w:t>
      </w:r>
      <w:r w:rsidR="00E2078C">
        <w:rPr>
          <w:rFonts w:cs="FrutigerCE-Light"/>
          <w:sz w:val="16"/>
          <w:szCs w:val="16"/>
        </w:rPr>
        <w:t xml:space="preserve">pojistným nebezpečím rozumí </w:t>
      </w:r>
      <w:r w:rsidR="00E2078C" w:rsidRPr="00E2078C">
        <w:rPr>
          <w:rFonts w:cs="FrutigerCE-Light"/>
          <w:sz w:val="16"/>
          <w:szCs w:val="16"/>
        </w:rPr>
        <w:t>také poškození způsobené vystoupnutím vody z odpadního potrubí či kanalizace v důsledku povodně nebo záplavy. Poškození způsobené vystoupnutím vody z odpadního potrubí či kanalizace v důsledku povodně nebo záplavy nemusí být zahrnuto v pojištění záplavy a povodně, pokud je ve shodném</w:t>
      </w:r>
      <w:r w:rsidR="00E2078C">
        <w:rPr>
          <w:rFonts w:cs="FrutigerCE-Light"/>
          <w:sz w:val="16"/>
          <w:szCs w:val="16"/>
        </w:rPr>
        <w:t xml:space="preserve"> nebo širším </w:t>
      </w:r>
      <w:r w:rsidR="00E2078C" w:rsidRPr="00E2078C">
        <w:rPr>
          <w:rFonts w:cs="FrutigerCE-Light"/>
          <w:sz w:val="16"/>
          <w:szCs w:val="16"/>
        </w:rPr>
        <w:t>rozsahu kryto z pojištění vodovodních škod.</w:t>
      </w:r>
      <w:r w:rsidR="00577973">
        <w:rPr>
          <w:rFonts w:cs="FrutigerCE-Light"/>
          <w:sz w:val="16"/>
          <w:szCs w:val="16"/>
        </w:rPr>
        <w:t xml:space="preserve"> Jakékoli omezení plnění na movitých věcech </w:t>
      </w:r>
      <w:r w:rsidR="009B6EE6">
        <w:rPr>
          <w:rFonts w:cs="FrutigerCE-Light"/>
          <w:sz w:val="16"/>
          <w:szCs w:val="16"/>
        </w:rPr>
        <w:t xml:space="preserve">či zásobách </w:t>
      </w:r>
      <w:r w:rsidR="00577973">
        <w:rPr>
          <w:rFonts w:cs="FrutigerCE-Light"/>
          <w:sz w:val="16"/>
          <w:szCs w:val="16"/>
        </w:rPr>
        <w:t>umístěných v přízemí či suterén</w:t>
      </w:r>
      <w:r w:rsidR="0031322C">
        <w:rPr>
          <w:rFonts w:cs="FrutigerCE-Light"/>
          <w:sz w:val="16"/>
          <w:szCs w:val="16"/>
        </w:rPr>
        <w:t>u</w:t>
      </w:r>
      <w:r w:rsidR="00577973">
        <w:rPr>
          <w:rFonts w:cs="FrutigerCE-Light"/>
          <w:sz w:val="16"/>
          <w:szCs w:val="16"/>
        </w:rPr>
        <w:t xml:space="preserve"> na </w:t>
      </w:r>
      <w:r w:rsidR="0031322C">
        <w:rPr>
          <w:rFonts w:cs="FrutigerCE-Light"/>
          <w:sz w:val="16"/>
          <w:szCs w:val="16"/>
        </w:rPr>
        <w:t>podlaze</w:t>
      </w:r>
      <w:r w:rsidR="00577973">
        <w:rPr>
          <w:rFonts w:cs="FrutigerCE-Light"/>
          <w:sz w:val="16"/>
          <w:szCs w:val="16"/>
        </w:rPr>
        <w:t xml:space="preserve"> či do </w:t>
      </w:r>
      <w:r w:rsidR="00C8417A">
        <w:rPr>
          <w:rFonts w:cs="FrutigerCE-Light"/>
          <w:sz w:val="16"/>
          <w:szCs w:val="16"/>
        </w:rPr>
        <w:t>1</w:t>
      </w:r>
      <w:r w:rsidR="00577973">
        <w:rPr>
          <w:rFonts w:cs="FrutigerCE-Light"/>
          <w:sz w:val="16"/>
          <w:szCs w:val="16"/>
        </w:rPr>
        <w:t>0</w:t>
      </w:r>
      <w:r w:rsidR="00270B99">
        <w:rPr>
          <w:rFonts w:cs="FrutigerCE-Light"/>
          <w:sz w:val="16"/>
          <w:szCs w:val="16"/>
        </w:rPr>
        <w:t xml:space="preserve"> </w:t>
      </w:r>
      <w:r w:rsidR="00577973">
        <w:rPr>
          <w:rFonts w:cs="FrutigerCE-Light"/>
          <w:sz w:val="16"/>
          <w:szCs w:val="16"/>
        </w:rPr>
        <w:t xml:space="preserve">cm nad </w:t>
      </w:r>
      <w:r w:rsidR="009B6EE6">
        <w:rPr>
          <w:rFonts w:cs="FrutigerCE-Light"/>
          <w:sz w:val="16"/>
          <w:szCs w:val="16"/>
        </w:rPr>
        <w:t>podlahou</w:t>
      </w:r>
      <w:r w:rsidR="00577973">
        <w:rPr>
          <w:rFonts w:cs="FrutigerCE-Light"/>
          <w:sz w:val="16"/>
          <w:szCs w:val="16"/>
        </w:rPr>
        <w:t xml:space="preserve"> je přípustné pouze pro </w:t>
      </w:r>
      <w:r w:rsidR="009B6EE6">
        <w:rPr>
          <w:rFonts w:cs="FrutigerCE-Light"/>
          <w:sz w:val="16"/>
          <w:szCs w:val="16"/>
        </w:rPr>
        <w:t>povodeň v úrovni nižší než Q</w:t>
      </w:r>
      <w:r w:rsidR="009B6EE6" w:rsidRPr="00E14825">
        <w:rPr>
          <w:rFonts w:cs="FrutigerCE-Light"/>
          <w:sz w:val="16"/>
          <w:szCs w:val="16"/>
          <w:vertAlign w:val="subscript"/>
        </w:rPr>
        <w:t>50</w:t>
      </w:r>
      <w:r w:rsidR="009B6EE6">
        <w:rPr>
          <w:rFonts w:cs="FrutigerCE-Light"/>
          <w:sz w:val="16"/>
          <w:szCs w:val="16"/>
        </w:rPr>
        <w:t>. Jiné omezení plnění obdobného smyslu či charakteru není u tohoto pojistného nebezpečí přípustné.</w:t>
      </w:r>
    </w:p>
    <w:p w14:paraId="1689DADB" w14:textId="462935B7" w:rsidR="000C12AE" w:rsidRDefault="00081AE5" w:rsidP="00E14825">
      <w:pPr>
        <w:autoSpaceDE w:val="0"/>
        <w:autoSpaceDN w:val="0"/>
        <w:adjustRightInd w:val="0"/>
        <w:spacing w:before="120" w:after="120" w:line="240" w:lineRule="auto"/>
        <w:jc w:val="both"/>
        <w:rPr>
          <w:rFonts w:cs="FrutigerCE-Light"/>
          <w:sz w:val="16"/>
          <w:szCs w:val="16"/>
        </w:rPr>
      </w:pPr>
      <w:r w:rsidRPr="00E14825">
        <w:rPr>
          <w:rFonts w:cs="FrutigerCE-Light"/>
          <w:sz w:val="16"/>
          <w:szCs w:val="16"/>
          <w:u w:val="single"/>
        </w:rPr>
        <w:t>Vodovodní škodou</w:t>
      </w:r>
      <w:r w:rsidRPr="00081AE5">
        <w:rPr>
          <w:rFonts w:cs="FrutigerCE-Light"/>
          <w:sz w:val="16"/>
          <w:szCs w:val="16"/>
        </w:rPr>
        <w:t xml:space="preserve"> se rozumí věcné škody vzniklé náhlým a nečekaným únikem páry, vody nebo jiné kapaliny z vodovodních, teplovodních, kanalizačních a obdobných potrubí, řádů či přípojek, dále také z vnitř</w:t>
      </w:r>
      <w:r w:rsidR="00792AFC">
        <w:rPr>
          <w:rFonts w:cs="FrutigerCE-Light"/>
          <w:sz w:val="16"/>
          <w:szCs w:val="16"/>
        </w:rPr>
        <w:t>n</w:t>
      </w:r>
      <w:r w:rsidRPr="00081AE5">
        <w:rPr>
          <w:rFonts w:cs="FrutigerCE-Light"/>
          <w:sz w:val="16"/>
          <w:szCs w:val="16"/>
        </w:rPr>
        <w:t>ích dešťových svodů, topných, klimatizačních, hasících apod. systémů a veškerých připojených zařízení a nádrží</w:t>
      </w:r>
      <w:r w:rsidR="009C31E0">
        <w:rPr>
          <w:rFonts w:cs="FrutigerCE-Light"/>
          <w:sz w:val="16"/>
          <w:szCs w:val="16"/>
        </w:rPr>
        <w:t>,</w:t>
      </w:r>
      <w:r w:rsidRPr="00081AE5">
        <w:rPr>
          <w:rFonts w:cs="FrutigerCE-Light"/>
          <w:sz w:val="16"/>
          <w:szCs w:val="16"/>
        </w:rPr>
        <w:t xml:space="preserve"> a to vč. škod způsobených mrazem. Vodovodní škodou jsou i poškození způsobená vystoupnutí vody z odpadního potrubí či kanalizace z jiné příčiny</w:t>
      </w:r>
      <w:r w:rsidR="00792AFC">
        <w:rPr>
          <w:rFonts w:cs="FrutigerCE-Light"/>
          <w:sz w:val="16"/>
          <w:szCs w:val="16"/>
        </w:rPr>
        <w:t>,</w:t>
      </w:r>
      <w:r w:rsidRPr="00081AE5">
        <w:rPr>
          <w:rFonts w:cs="FrutigerCE-Light"/>
          <w:sz w:val="16"/>
          <w:szCs w:val="16"/>
        </w:rPr>
        <w:t xml:space="preserve"> než je povodeň či záplava. Za vodovodní škodu jsou považovány i vlastní náklady odstranění poškození uvedených rozvodů, řádů, přípojek, systémů, zařízení a nádrží, přičemž </w:t>
      </w:r>
      <w:r>
        <w:rPr>
          <w:rFonts w:cs="FrutigerCE-Light"/>
          <w:sz w:val="16"/>
          <w:szCs w:val="16"/>
        </w:rPr>
        <w:t>pro</w:t>
      </w:r>
      <w:r w:rsidRPr="00081AE5">
        <w:rPr>
          <w:rFonts w:cs="FrutigerCE-Light"/>
          <w:sz w:val="16"/>
          <w:szCs w:val="16"/>
        </w:rPr>
        <w:t xml:space="preserve"> tento typ vodovodní škody je přípustné sjednání ročního </w:t>
      </w:r>
      <w:proofErr w:type="spellStart"/>
      <w:r w:rsidRPr="00081AE5">
        <w:rPr>
          <w:rFonts w:cs="FrutigerCE-Light"/>
          <w:sz w:val="16"/>
          <w:szCs w:val="16"/>
        </w:rPr>
        <w:t>sublimitu</w:t>
      </w:r>
      <w:proofErr w:type="spellEnd"/>
      <w:r w:rsidRPr="00081AE5">
        <w:rPr>
          <w:rFonts w:cs="FrutigerCE-Light"/>
          <w:sz w:val="16"/>
          <w:szCs w:val="16"/>
        </w:rPr>
        <w:t xml:space="preserve"> v minimální výši 300 tis. Kč.</w:t>
      </w:r>
      <w:r w:rsidR="0031322C">
        <w:rPr>
          <w:rFonts w:cs="FrutigerCE-Light"/>
          <w:sz w:val="16"/>
          <w:szCs w:val="16"/>
        </w:rPr>
        <w:t xml:space="preserve"> Žádné omezení plnění na movitých věcech či zásobách umístěných na podlaze či do </w:t>
      </w:r>
      <w:r w:rsidR="00C8417A">
        <w:rPr>
          <w:rFonts w:cs="FrutigerCE-Light"/>
          <w:sz w:val="16"/>
          <w:szCs w:val="16"/>
        </w:rPr>
        <w:t>10</w:t>
      </w:r>
      <w:ins w:id="0" w:author="Zbynek Kros" w:date="2022-07-03T18:22:00Z">
        <w:r w:rsidR="003811AA">
          <w:rPr>
            <w:rFonts w:cs="FrutigerCE-Light"/>
            <w:sz w:val="16"/>
            <w:szCs w:val="16"/>
          </w:rPr>
          <w:t xml:space="preserve"> </w:t>
        </w:r>
      </w:ins>
      <w:r w:rsidR="0031322C">
        <w:rPr>
          <w:rFonts w:cs="FrutigerCE-Light"/>
          <w:sz w:val="16"/>
          <w:szCs w:val="16"/>
        </w:rPr>
        <w:t>cm nad podlahou ani jakékoli omezení plnění obdobného smyslu či charakteru není u tohoto pojistného nebezpečí přípustné.</w:t>
      </w:r>
    </w:p>
    <w:p w14:paraId="5B979986" w14:textId="46B819EA" w:rsidR="00133756" w:rsidRDefault="00133756" w:rsidP="00E14825">
      <w:pPr>
        <w:autoSpaceDE w:val="0"/>
        <w:autoSpaceDN w:val="0"/>
        <w:adjustRightInd w:val="0"/>
        <w:spacing w:before="120" w:after="120" w:line="240" w:lineRule="auto"/>
        <w:jc w:val="both"/>
        <w:rPr>
          <w:rFonts w:cs="FrutigerCE-Light"/>
          <w:sz w:val="16"/>
          <w:szCs w:val="16"/>
        </w:rPr>
      </w:pPr>
      <w:r w:rsidRPr="00F21020">
        <w:rPr>
          <w:rFonts w:cs="FrutigerCE-Light"/>
          <w:sz w:val="16"/>
          <w:szCs w:val="16"/>
        </w:rPr>
        <w:t xml:space="preserve">Za škodu </w:t>
      </w:r>
      <w:r>
        <w:rPr>
          <w:rFonts w:cs="FrutigerCE-Light"/>
          <w:sz w:val="16"/>
          <w:szCs w:val="16"/>
        </w:rPr>
        <w:t xml:space="preserve">ze živelního pojištění </w:t>
      </w:r>
      <w:r w:rsidRPr="00F21020">
        <w:rPr>
          <w:rFonts w:cs="FrutigerCE-Light"/>
          <w:sz w:val="16"/>
          <w:szCs w:val="16"/>
        </w:rPr>
        <w:t xml:space="preserve">se považuje </w:t>
      </w:r>
      <w:r>
        <w:rPr>
          <w:rFonts w:cs="FrutigerCE-Light"/>
          <w:sz w:val="16"/>
          <w:szCs w:val="16"/>
        </w:rPr>
        <w:t xml:space="preserve">také </w:t>
      </w:r>
      <w:r w:rsidRPr="00F21020">
        <w:rPr>
          <w:rFonts w:cs="FrutigerCE-Light"/>
          <w:sz w:val="16"/>
          <w:szCs w:val="16"/>
        </w:rPr>
        <w:t xml:space="preserve">poškození, zničení nebo pohřešování </w:t>
      </w:r>
      <w:r>
        <w:rPr>
          <w:rFonts w:cs="FrutigerCE-Light"/>
          <w:sz w:val="16"/>
          <w:szCs w:val="16"/>
        </w:rPr>
        <w:t xml:space="preserve">pojištěné </w:t>
      </w:r>
      <w:r w:rsidRPr="00F21020">
        <w:rPr>
          <w:rFonts w:cs="FrutigerCE-Light"/>
          <w:sz w:val="16"/>
          <w:szCs w:val="16"/>
        </w:rPr>
        <w:t>věci způsobené bouracími,</w:t>
      </w:r>
      <w:r>
        <w:rPr>
          <w:rFonts w:cs="FrutigerCE-Light"/>
          <w:sz w:val="16"/>
          <w:szCs w:val="16"/>
        </w:rPr>
        <w:t xml:space="preserve"> </w:t>
      </w:r>
      <w:r w:rsidRPr="00F21020">
        <w:rPr>
          <w:rFonts w:cs="FrutigerCE-Light"/>
          <w:sz w:val="16"/>
          <w:szCs w:val="16"/>
        </w:rPr>
        <w:t xml:space="preserve">záchrannými či odklízecími pracemi, pokud </w:t>
      </w:r>
      <w:r>
        <w:rPr>
          <w:rFonts w:cs="FrutigerCE-Light"/>
          <w:sz w:val="16"/>
          <w:szCs w:val="16"/>
        </w:rPr>
        <w:t xml:space="preserve">byly </w:t>
      </w:r>
      <w:r w:rsidRPr="00F21020">
        <w:rPr>
          <w:rFonts w:cs="FrutigerCE-Light"/>
          <w:sz w:val="16"/>
          <w:szCs w:val="16"/>
        </w:rPr>
        <w:t>tyto práce realizovány v důsledku pojistných nebezpečí, proti jejichž negativnímu</w:t>
      </w:r>
      <w:r>
        <w:rPr>
          <w:rFonts w:cs="FrutigerCE-Light"/>
          <w:sz w:val="16"/>
          <w:szCs w:val="16"/>
        </w:rPr>
        <w:t xml:space="preserve"> </w:t>
      </w:r>
      <w:r w:rsidRPr="00F21020">
        <w:rPr>
          <w:rFonts w:cs="FrutigerCE-Light"/>
          <w:sz w:val="16"/>
          <w:szCs w:val="16"/>
        </w:rPr>
        <w:t xml:space="preserve">působení </w:t>
      </w:r>
      <w:r>
        <w:rPr>
          <w:rFonts w:cs="FrutigerCE-Light"/>
          <w:sz w:val="16"/>
          <w:szCs w:val="16"/>
        </w:rPr>
        <w:t>je</w:t>
      </w:r>
      <w:r w:rsidRPr="00F21020">
        <w:rPr>
          <w:rFonts w:cs="FrutigerCE-Light"/>
          <w:sz w:val="16"/>
          <w:szCs w:val="16"/>
        </w:rPr>
        <w:t xml:space="preserve"> </w:t>
      </w:r>
      <w:r>
        <w:rPr>
          <w:rFonts w:cs="FrutigerCE-Light"/>
          <w:sz w:val="16"/>
          <w:szCs w:val="16"/>
        </w:rPr>
        <w:t xml:space="preserve">živelní </w:t>
      </w:r>
      <w:r w:rsidRPr="00F21020">
        <w:rPr>
          <w:rFonts w:cs="FrutigerCE-Light"/>
          <w:sz w:val="16"/>
          <w:szCs w:val="16"/>
        </w:rPr>
        <w:t>pojištění sjednáno.</w:t>
      </w:r>
      <w:r w:rsidR="008F58B1">
        <w:rPr>
          <w:rFonts w:cs="FrutigerCE-Light"/>
          <w:sz w:val="16"/>
          <w:szCs w:val="16"/>
        </w:rPr>
        <w:t xml:space="preserve"> Za škodu ze živelního pojištění se dále považují také vlastní náklady odklízecích prací, pokud je jejich provedení nutné k obnovení funkce věci.</w:t>
      </w:r>
    </w:p>
    <w:p w14:paraId="5A49EA3D" w14:textId="3278031B" w:rsidR="00133756" w:rsidRDefault="001325F1" w:rsidP="00E14825">
      <w:pPr>
        <w:autoSpaceDE w:val="0"/>
        <w:autoSpaceDN w:val="0"/>
        <w:adjustRightInd w:val="0"/>
        <w:spacing w:before="120" w:after="120" w:line="240" w:lineRule="auto"/>
        <w:jc w:val="both"/>
        <w:rPr>
          <w:rFonts w:cs="FrutigerCE-Light"/>
          <w:sz w:val="16"/>
          <w:szCs w:val="16"/>
        </w:rPr>
      </w:pPr>
      <w:r w:rsidRPr="001325F1">
        <w:rPr>
          <w:rFonts w:cs="FrutigerCE-Light"/>
          <w:sz w:val="16"/>
          <w:szCs w:val="16"/>
        </w:rPr>
        <w:t>U škod způsobených pojistným nebezpečím "záplava, povodeň" nastalých z jedné příčiny během 168 hod. se podílí oprávněná osoba na pojistném plnění pouze jednou spoluúčastí (dále jen "časová lhůta"). Pro pojistné nebezpečí vichřice, krupobití, tíha sněhu a námrazy, zemětřesení a poškození atmosf</w:t>
      </w:r>
      <w:r w:rsidR="0031322C">
        <w:rPr>
          <w:rFonts w:cs="FrutigerCE-Light"/>
          <w:sz w:val="16"/>
          <w:szCs w:val="16"/>
        </w:rPr>
        <w:t>é</w:t>
      </w:r>
      <w:r w:rsidRPr="001325F1">
        <w:rPr>
          <w:rFonts w:cs="FrutigerCE-Light"/>
          <w:sz w:val="16"/>
          <w:szCs w:val="16"/>
        </w:rPr>
        <w:t>rickými srážkami je požadována časová lhůta 72 hod. V případě že dojde během uvedené časové lhůty k vícenásobnému zasažení pojištěné věci uvedeným pojistným nebezpečím, je požadováno, aby se pojištění vztahovalo i na v mezičase účelně vynaložené náklady na úklid, odstraňování následků a zábranu zvýšení rozsahu škod.</w:t>
      </w:r>
      <w:r w:rsidR="00DA0B8E">
        <w:rPr>
          <w:rFonts w:cs="FrutigerCE-Light"/>
          <w:sz w:val="16"/>
          <w:szCs w:val="16"/>
        </w:rPr>
        <w:t xml:space="preserve"> </w:t>
      </w:r>
      <w:r w:rsidR="00133756">
        <w:rPr>
          <w:rFonts w:cs="FrutigerCE-Light"/>
          <w:sz w:val="16"/>
          <w:szCs w:val="16"/>
        </w:rPr>
        <w:t>Krom jiného se pojištění vztahuje i na movité věci umístěné ve stavbách na vodních tocích</w:t>
      </w:r>
      <w:r w:rsidR="00FC07C3">
        <w:rPr>
          <w:rFonts w:cs="FrutigerCE-Light"/>
          <w:sz w:val="16"/>
          <w:szCs w:val="16"/>
        </w:rPr>
        <w:t>,</w:t>
      </w:r>
      <w:r w:rsidR="00133756">
        <w:rPr>
          <w:rFonts w:cs="FrutigerCE-Light"/>
          <w:sz w:val="16"/>
          <w:szCs w:val="16"/>
        </w:rPr>
        <w:t xml:space="preserve"> a to včetně pojistného nebezpečí povodně a záplavy.</w:t>
      </w:r>
    </w:p>
    <w:p w14:paraId="60AC1F78" w14:textId="77777777" w:rsidR="003A2FDA" w:rsidRDefault="00E71515" w:rsidP="00E14825">
      <w:pPr>
        <w:autoSpaceDE w:val="0"/>
        <w:autoSpaceDN w:val="0"/>
        <w:adjustRightInd w:val="0"/>
        <w:spacing w:before="120" w:after="12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Pojištění pro všechna pojistná nebezpečí musí být kryta od prvního dne platnosti pojištění, jakékoliv „ochranné lhůty“ nejsou přípustné.</w:t>
      </w:r>
    </w:p>
    <w:p w14:paraId="246646F4" w14:textId="42A8CCE7" w:rsidR="003A2FDA" w:rsidRDefault="00B14765">
      <w:pPr>
        <w:autoSpaceDE w:val="0"/>
        <w:autoSpaceDN w:val="0"/>
        <w:adjustRightInd w:val="0"/>
        <w:spacing w:before="120" w:after="120" w:line="240" w:lineRule="auto"/>
        <w:rPr>
          <w:rFonts w:cs="FrutigerCE-Light"/>
          <w:sz w:val="16"/>
          <w:szCs w:val="16"/>
        </w:rPr>
      </w:pPr>
      <w:r w:rsidRPr="00B14765">
        <w:rPr>
          <w:rFonts w:cs="FrutigerCE-Light"/>
          <w:sz w:val="16"/>
          <w:szCs w:val="16"/>
        </w:rPr>
        <w:t xml:space="preserve">Pojištění </w:t>
      </w:r>
      <w:r w:rsidRPr="00B14765">
        <w:rPr>
          <w:rFonts w:cs="FrutigerCE-Light"/>
          <w:sz w:val="16"/>
          <w:szCs w:val="16"/>
          <w:u w:val="single"/>
        </w:rPr>
        <w:t>ztráty vzniklé únikem vody</w:t>
      </w:r>
      <w:r w:rsidR="00F2440C">
        <w:rPr>
          <w:rFonts w:cs="FrutigerCE-Light"/>
          <w:sz w:val="16"/>
          <w:szCs w:val="16"/>
          <w:u w:val="single"/>
        </w:rPr>
        <w:t>, páry</w:t>
      </w:r>
      <w:r w:rsidRPr="00B14765">
        <w:rPr>
          <w:rFonts w:cs="FrutigerCE-Light"/>
          <w:sz w:val="16"/>
          <w:szCs w:val="16"/>
          <w:u w:val="single"/>
        </w:rPr>
        <w:t xml:space="preserve"> či média</w:t>
      </w:r>
      <w:r w:rsidRPr="00B14765">
        <w:rPr>
          <w:rFonts w:cs="FrutigerCE-Light"/>
          <w:sz w:val="16"/>
          <w:szCs w:val="16"/>
        </w:rPr>
        <w:t xml:space="preserve"> z vodovodních, teplovodních, klimatizačních, hasících </w:t>
      </w:r>
      <w:r w:rsidR="00A32246">
        <w:rPr>
          <w:rFonts w:cs="FrutigerCE-Light"/>
          <w:sz w:val="16"/>
          <w:szCs w:val="16"/>
        </w:rPr>
        <w:t xml:space="preserve">apod. </w:t>
      </w:r>
      <w:r w:rsidRPr="00B14765">
        <w:rPr>
          <w:rFonts w:cs="FrutigerCE-Light"/>
          <w:sz w:val="16"/>
          <w:szCs w:val="16"/>
        </w:rPr>
        <w:t>rozvodů a zař</w:t>
      </w:r>
      <w:r>
        <w:rPr>
          <w:rFonts w:cs="FrutigerCE-Light"/>
          <w:sz w:val="16"/>
          <w:szCs w:val="16"/>
        </w:rPr>
        <w:t>í</w:t>
      </w:r>
      <w:r w:rsidRPr="00B14765">
        <w:rPr>
          <w:rFonts w:cs="FrutigerCE-Light"/>
          <w:sz w:val="16"/>
          <w:szCs w:val="16"/>
        </w:rPr>
        <w:t xml:space="preserve">zení následkem věcné škody vzniklé na těchto rozvodech či zařízeních </w:t>
      </w:r>
      <w:r w:rsidR="00A32246">
        <w:rPr>
          <w:rFonts w:cs="FrutigerCE-Light"/>
          <w:sz w:val="16"/>
          <w:szCs w:val="16"/>
        </w:rPr>
        <w:t xml:space="preserve">se vztahuje mimo přímých nákladů na uniklé medium také na případné </w:t>
      </w:r>
      <w:r w:rsidR="00A32246" w:rsidRPr="00B14765">
        <w:rPr>
          <w:rFonts w:cs="FrutigerCE-Light"/>
          <w:sz w:val="16"/>
          <w:szCs w:val="16"/>
        </w:rPr>
        <w:t>náklad</w:t>
      </w:r>
      <w:r w:rsidR="00A32246">
        <w:rPr>
          <w:rFonts w:cs="FrutigerCE-Light"/>
          <w:sz w:val="16"/>
          <w:szCs w:val="16"/>
        </w:rPr>
        <w:t>y</w:t>
      </w:r>
      <w:r w:rsidR="00A32246" w:rsidRPr="00B14765">
        <w:rPr>
          <w:rFonts w:cs="FrutigerCE-Light"/>
          <w:sz w:val="16"/>
          <w:szCs w:val="16"/>
        </w:rPr>
        <w:t xml:space="preserve"> </w:t>
      </w:r>
      <w:r w:rsidRPr="00B14765">
        <w:rPr>
          <w:rFonts w:cs="FrutigerCE-Light"/>
          <w:sz w:val="16"/>
          <w:szCs w:val="16"/>
        </w:rPr>
        <w:t>na ohřev</w:t>
      </w:r>
      <w:r>
        <w:rPr>
          <w:rFonts w:cs="FrutigerCE-Light"/>
          <w:sz w:val="16"/>
          <w:szCs w:val="16"/>
        </w:rPr>
        <w:t>.</w:t>
      </w:r>
    </w:p>
    <w:p w14:paraId="3E2D14D9" w14:textId="60C994E1" w:rsidR="0008110F" w:rsidRDefault="0008110F" w:rsidP="0008110F">
      <w:pPr>
        <w:autoSpaceDE w:val="0"/>
        <w:autoSpaceDN w:val="0"/>
        <w:adjustRightInd w:val="0"/>
        <w:spacing w:before="120" w:after="120" w:line="240" w:lineRule="auto"/>
        <w:jc w:val="both"/>
        <w:rPr>
          <w:rFonts w:cs="FrutigerCE-Light"/>
          <w:sz w:val="16"/>
          <w:szCs w:val="16"/>
        </w:rPr>
      </w:pPr>
      <w:bookmarkStart w:id="1" w:name="_Hlk104410672"/>
      <w:r>
        <w:rPr>
          <w:rFonts w:cs="FrutigerCE-Light"/>
          <w:sz w:val="16"/>
          <w:szCs w:val="16"/>
        </w:rPr>
        <w:t xml:space="preserve">Dojde-li k věcné škodě na pojištěném majetku, v jejímž důsledku dojde či </w:t>
      </w:r>
      <w:r w:rsidR="00A77FBD">
        <w:rPr>
          <w:rFonts w:cs="FrutigerCE-Light"/>
          <w:sz w:val="16"/>
          <w:szCs w:val="16"/>
        </w:rPr>
        <w:t>mohlo</w:t>
      </w:r>
      <w:r>
        <w:rPr>
          <w:rFonts w:cs="FrutigerCE-Light"/>
          <w:sz w:val="16"/>
          <w:szCs w:val="16"/>
        </w:rPr>
        <w:t xml:space="preserve"> dojít k přerušení či omezení provozu krytého v této smlouvě z pojištění živelního přerušení či omezení provozu, uhradí pojistitel i expresní příp</w:t>
      </w:r>
      <w:r w:rsidR="00A023A6">
        <w:rPr>
          <w:rFonts w:cs="FrutigerCE-Light"/>
          <w:sz w:val="16"/>
          <w:szCs w:val="16"/>
        </w:rPr>
        <w:t>l</w:t>
      </w:r>
      <w:r>
        <w:rPr>
          <w:rFonts w:cs="FrutigerCE-Light"/>
          <w:sz w:val="16"/>
          <w:szCs w:val="16"/>
        </w:rPr>
        <w:t xml:space="preserve">atky za práce, materiál, či dopravu (tj. např. </w:t>
      </w:r>
      <w:r w:rsidRPr="00455476">
        <w:rPr>
          <w:rFonts w:cs="FrutigerCE-Light"/>
          <w:sz w:val="16"/>
          <w:szCs w:val="16"/>
        </w:rPr>
        <w:t>odměny vyplacené za práci přesčas</w:t>
      </w:r>
      <w:r>
        <w:rPr>
          <w:rFonts w:cs="FrutigerCE-Light"/>
          <w:sz w:val="16"/>
          <w:szCs w:val="16"/>
        </w:rPr>
        <w:t xml:space="preserve"> či v nestandardních časech, vyšší materiálové ceny při přednostním dodání, </w:t>
      </w:r>
      <w:r w:rsidRPr="00596515">
        <w:rPr>
          <w:rFonts w:cs="FrutigerCE-Light"/>
          <w:sz w:val="16"/>
          <w:szCs w:val="16"/>
        </w:rPr>
        <w:t>expresní náklady na dodávky náhradních</w:t>
      </w:r>
      <w:r>
        <w:rPr>
          <w:rFonts w:cs="FrutigerCE-Light"/>
          <w:sz w:val="16"/>
          <w:szCs w:val="16"/>
        </w:rPr>
        <w:t xml:space="preserve"> </w:t>
      </w:r>
      <w:r w:rsidRPr="00596515">
        <w:rPr>
          <w:rFonts w:cs="FrutigerCE-Light"/>
          <w:sz w:val="16"/>
          <w:szCs w:val="16"/>
        </w:rPr>
        <w:t>dílů</w:t>
      </w:r>
      <w:r>
        <w:rPr>
          <w:rFonts w:cs="FrutigerCE-Light"/>
          <w:sz w:val="16"/>
          <w:szCs w:val="16"/>
        </w:rPr>
        <w:t xml:space="preserve">, dopravu poškozených či náhradních dílů, </w:t>
      </w:r>
      <w:r w:rsidRPr="00596515">
        <w:rPr>
          <w:rFonts w:cs="FrutigerCE-Light"/>
          <w:sz w:val="16"/>
          <w:szCs w:val="16"/>
        </w:rPr>
        <w:t>cestovní</w:t>
      </w:r>
      <w:r>
        <w:rPr>
          <w:rFonts w:cs="FrutigerCE-Light"/>
          <w:sz w:val="16"/>
          <w:szCs w:val="16"/>
        </w:rPr>
        <w:t xml:space="preserve">, </w:t>
      </w:r>
      <w:r w:rsidRPr="00596515">
        <w:rPr>
          <w:rFonts w:cs="FrutigerCE-Light"/>
          <w:sz w:val="16"/>
          <w:szCs w:val="16"/>
        </w:rPr>
        <w:t xml:space="preserve">mzdové </w:t>
      </w:r>
      <w:r>
        <w:rPr>
          <w:rFonts w:cs="FrutigerCE-Light"/>
          <w:sz w:val="16"/>
          <w:szCs w:val="16"/>
        </w:rPr>
        <w:t xml:space="preserve">a jiné </w:t>
      </w:r>
      <w:r w:rsidRPr="00596515">
        <w:rPr>
          <w:rFonts w:cs="FrutigerCE-Light"/>
          <w:sz w:val="16"/>
          <w:szCs w:val="16"/>
        </w:rPr>
        <w:t xml:space="preserve">náklady techniků </w:t>
      </w:r>
      <w:r>
        <w:rPr>
          <w:rFonts w:cs="FrutigerCE-Light"/>
          <w:sz w:val="16"/>
          <w:szCs w:val="16"/>
        </w:rPr>
        <w:t>nebo</w:t>
      </w:r>
      <w:r w:rsidRPr="00596515">
        <w:rPr>
          <w:rFonts w:cs="FrutigerCE-Light"/>
          <w:sz w:val="16"/>
          <w:szCs w:val="16"/>
        </w:rPr>
        <w:t xml:space="preserve"> </w:t>
      </w:r>
      <w:r>
        <w:rPr>
          <w:rFonts w:cs="FrutigerCE-Light"/>
          <w:sz w:val="16"/>
          <w:szCs w:val="16"/>
        </w:rPr>
        <w:t xml:space="preserve">jiných </w:t>
      </w:r>
      <w:r w:rsidRPr="00596515">
        <w:rPr>
          <w:rFonts w:cs="FrutigerCE-Light"/>
          <w:sz w:val="16"/>
          <w:szCs w:val="16"/>
        </w:rPr>
        <w:t>expert</w:t>
      </w:r>
      <w:r>
        <w:rPr>
          <w:rFonts w:cs="FrutigerCE-Light"/>
          <w:sz w:val="16"/>
          <w:szCs w:val="16"/>
        </w:rPr>
        <w:t>ních pracovníků, vč. dopravy ze zahraničí či letecké dopravy a přepravy apod.)</w:t>
      </w:r>
      <w:r w:rsidR="00A111A3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a to až do částky, o kterou se v důsledku jejich vynaložení sníží pojistné plnění z uvedeného pojištění přerušení či omezení provozu.</w:t>
      </w:r>
    </w:p>
    <w:bookmarkEnd w:id="1"/>
    <w:p w14:paraId="37EEBB85" w14:textId="1C75DC51" w:rsidR="0030005C" w:rsidDel="003811AA" w:rsidRDefault="00515A63">
      <w:pPr>
        <w:autoSpaceDE w:val="0"/>
        <w:autoSpaceDN w:val="0"/>
        <w:adjustRightInd w:val="0"/>
        <w:spacing w:before="120" w:after="120" w:line="240" w:lineRule="auto"/>
        <w:jc w:val="both"/>
        <w:rPr>
          <w:del w:id="2" w:author="Zbynek Kros" w:date="2022-07-03T18:24:00Z"/>
          <w:rFonts w:cs="FrutigerCE-Light"/>
          <w:sz w:val="16"/>
          <w:szCs w:val="16"/>
        </w:rPr>
      </w:pPr>
      <w:del w:id="3" w:author="Zbynek Kros" w:date="2022-07-03T18:24:00Z">
        <w:r w:rsidDel="003811AA">
          <w:rPr>
            <w:rFonts w:cs="FrutigerCE-Light"/>
            <w:sz w:val="16"/>
            <w:szCs w:val="16"/>
          </w:rPr>
          <w:delText xml:space="preserve">U staveb </w:delText>
        </w:r>
        <w:r w:rsidR="0030005C" w:rsidRPr="0030005C" w:rsidDel="003811AA">
          <w:rPr>
            <w:rFonts w:cs="FrutigerCE-Light"/>
            <w:sz w:val="16"/>
            <w:szCs w:val="16"/>
          </w:rPr>
          <w:delText xml:space="preserve">protipovodňových opatření na vodních tocích </w:delText>
        </w:r>
        <w:r w:rsidR="0030005C" w:rsidDel="003811AA">
          <w:rPr>
            <w:rFonts w:cs="FrutigerCE-Light"/>
            <w:sz w:val="16"/>
            <w:szCs w:val="16"/>
          </w:rPr>
          <w:delText xml:space="preserve">je </w:delText>
        </w:r>
        <w:r w:rsidDel="003811AA">
          <w:rPr>
            <w:rFonts w:cs="FrutigerCE-Light"/>
            <w:sz w:val="16"/>
            <w:szCs w:val="16"/>
          </w:rPr>
          <w:delText>vzhledem k </w:delText>
        </w:r>
        <w:r w:rsidR="00D479E2" w:rsidDel="003811AA">
          <w:rPr>
            <w:rFonts w:cs="FrutigerCE-Light"/>
            <w:sz w:val="16"/>
            <w:szCs w:val="16"/>
          </w:rPr>
          <w:delText>jejich</w:delText>
        </w:r>
        <w:r w:rsidDel="003811AA">
          <w:rPr>
            <w:rFonts w:cs="FrutigerCE-Light"/>
            <w:sz w:val="16"/>
            <w:szCs w:val="16"/>
          </w:rPr>
          <w:delText xml:space="preserve"> specifi</w:delText>
        </w:r>
        <w:r w:rsidR="000706C8" w:rsidDel="003811AA">
          <w:rPr>
            <w:rFonts w:cs="FrutigerCE-Light"/>
            <w:sz w:val="16"/>
            <w:szCs w:val="16"/>
          </w:rPr>
          <w:delText xml:space="preserve">ckému typu </w:delText>
        </w:r>
        <w:r w:rsidR="00D14E4B" w:rsidDel="003811AA">
          <w:rPr>
            <w:rFonts w:cs="FrutigerCE-Light"/>
            <w:sz w:val="16"/>
            <w:szCs w:val="16"/>
          </w:rPr>
          <w:delText>problematické</w:delText>
        </w:r>
        <w:r w:rsidR="000706C8" w:rsidDel="003811AA">
          <w:rPr>
            <w:rFonts w:cs="FrutigerCE-Light"/>
            <w:sz w:val="16"/>
            <w:szCs w:val="16"/>
          </w:rPr>
          <w:delText xml:space="preserve"> kvalifikovaně určit aktuální cenu znovupořízení. Pojistná částka </w:delText>
        </w:r>
        <w:r w:rsidR="00D479E2" w:rsidDel="003811AA">
          <w:rPr>
            <w:rFonts w:cs="FrutigerCE-Light"/>
            <w:sz w:val="16"/>
            <w:szCs w:val="16"/>
          </w:rPr>
          <w:delText xml:space="preserve">u </w:delText>
        </w:r>
        <w:r w:rsidR="00D479E2" w:rsidRPr="00E14825" w:rsidDel="003811AA">
          <w:rPr>
            <w:rFonts w:cs="FrutigerCE-Light"/>
            <w:sz w:val="16"/>
            <w:szCs w:val="16"/>
            <w:u w:val="single"/>
          </w:rPr>
          <w:delText>pojištění souboru staveb protipovodňových opatření na vodních tocích uvedených v příloze č. 4</w:delText>
        </w:r>
        <w:r w:rsidR="00D479E2" w:rsidDel="003811AA">
          <w:rPr>
            <w:rFonts w:cs="FrutigerCE-Light"/>
            <w:sz w:val="16"/>
            <w:szCs w:val="16"/>
          </w:rPr>
          <w:delText xml:space="preserve"> je </w:delText>
        </w:r>
        <w:r w:rsidR="000706C8" w:rsidDel="003811AA">
          <w:rPr>
            <w:rFonts w:cs="FrutigerCE-Light"/>
            <w:sz w:val="16"/>
            <w:szCs w:val="16"/>
          </w:rPr>
          <w:delText xml:space="preserve">tak </w:delText>
        </w:r>
        <w:r w:rsidR="00C013C5" w:rsidDel="003811AA">
          <w:rPr>
            <w:rFonts w:cs="FrutigerCE-Light"/>
            <w:sz w:val="16"/>
            <w:szCs w:val="16"/>
          </w:rPr>
          <w:delText xml:space="preserve">dána </w:delText>
        </w:r>
        <w:r w:rsidR="000706C8" w:rsidDel="003811AA">
          <w:rPr>
            <w:rFonts w:cs="FrutigerCE-Light"/>
            <w:sz w:val="16"/>
            <w:szCs w:val="16"/>
          </w:rPr>
          <w:delText>součtem pořizovacích hodnot těchto staveb v době výstavby</w:delText>
        </w:r>
        <w:r w:rsidR="00D479E2" w:rsidDel="003811AA">
          <w:rPr>
            <w:rFonts w:cs="FrutigerCE-Light"/>
            <w:sz w:val="16"/>
            <w:szCs w:val="16"/>
          </w:rPr>
          <w:delText xml:space="preserve"> a s</w:delText>
        </w:r>
        <w:r w:rsidR="000706C8" w:rsidDel="003811AA">
          <w:rPr>
            <w:rFonts w:cs="FrutigerCE-Light"/>
            <w:sz w:val="16"/>
            <w:szCs w:val="16"/>
          </w:rPr>
          <w:delText xml:space="preserve">oučasně u pojištění </w:delText>
        </w:r>
        <w:r w:rsidR="00D479E2" w:rsidDel="003811AA">
          <w:rPr>
            <w:rFonts w:cs="FrutigerCE-Light"/>
            <w:sz w:val="16"/>
            <w:szCs w:val="16"/>
          </w:rPr>
          <w:delText xml:space="preserve">není přípustné uplatnění podpojištění </w:delText>
        </w:r>
        <w:r w:rsidR="00D479E2" w:rsidRPr="00D479E2" w:rsidDel="003811AA">
          <w:rPr>
            <w:rFonts w:cs="FrutigerCE-Light"/>
            <w:sz w:val="16"/>
            <w:szCs w:val="16"/>
          </w:rPr>
          <w:delText>ve smyslu § 2854 zákona č. 89/2012 Sb.</w:delText>
        </w:r>
      </w:del>
    </w:p>
    <w:p w14:paraId="745DB9B6" w14:textId="0A0AAC65" w:rsidR="00BB4301" w:rsidRDefault="00BB4301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14:paraId="76249F55" w14:textId="77777777" w:rsidR="00792AFC" w:rsidRDefault="00792AFC">
      <w:pPr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14:paraId="4AAA601F" w14:textId="5684485A" w:rsidR="003A2FDA" w:rsidRDefault="003A2FDA" w:rsidP="003A2FDA">
      <w:pPr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lastRenderedPageBreak/>
        <w:t xml:space="preserve">Přehled </w:t>
      </w:r>
      <w:r w:rsidR="002B605D">
        <w:rPr>
          <w:b/>
          <w:sz w:val="16"/>
          <w:szCs w:val="16"/>
        </w:rPr>
        <w:t>pojistného plnění</w:t>
      </w:r>
      <w:r>
        <w:rPr>
          <w:b/>
          <w:sz w:val="16"/>
          <w:szCs w:val="16"/>
        </w:rPr>
        <w:t xml:space="preserve"> z živelního pojištění 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C427CA" w:rsidRPr="004C0A2F" w14:paraId="21C22BE0" w14:textId="77777777" w:rsidTr="00B121A3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38257C6" w14:textId="77777777" w:rsidR="00C427CA" w:rsidRPr="004C0A2F" w:rsidRDefault="00C427CA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6E1694" w14:textId="77777777" w:rsidR="00C427CA" w:rsidRPr="004C0A2F" w:rsidRDefault="00C427CA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 (pojistné nebezpečí)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6508D3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Výplata pojistného plnění v Kč </w:t>
            </w:r>
          </w:p>
          <w:p w14:paraId="5B10776B" w14:textId="77777777" w:rsidR="00C427CA" w:rsidRPr="004C0A2F" w:rsidRDefault="00C427CA" w:rsidP="00B121A3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(pojistné nebezpečí)</w:t>
            </w:r>
          </w:p>
        </w:tc>
      </w:tr>
      <w:tr w:rsidR="00C427CA" w:rsidRPr="00C00B62" w14:paraId="5041CB06" w14:textId="77777777" w:rsidTr="00B121A3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E859" w14:textId="77777777" w:rsidR="00C427CA" w:rsidRPr="004C0A2F" w:rsidRDefault="00C427CA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</w:t>
            </w:r>
            <w:r>
              <w:rPr>
                <w:rFonts w:cs="Arial"/>
                <w:b/>
                <w:sz w:val="16"/>
                <w:szCs w:val="16"/>
              </w:rPr>
              <w:t>16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6C1B" w14:textId="77777777" w:rsidR="00C427CA" w:rsidRPr="00C00B62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(krupobití)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A87367B" w14:textId="77777777" w:rsidR="00C427CA" w:rsidRPr="00C00B62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8 430,- (krupobití)</w:t>
            </w:r>
          </w:p>
        </w:tc>
      </w:tr>
      <w:tr w:rsidR="00C427CA" w:rsidRPr="00C00B62" w14:paraId="4D0CABAD" w14:textId="77777777" w:rsidTr="00B121A3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83D1" w14:textId="77777777" w:rsidR="00C427CA" w:rsidRPr="004C0A2F" w:rsidRDefault="00C427CA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</w:t>
            </w:r>
            <w:r>
              <w:rPr>
                <w:rFonts w:cs="Arial"/>
                <w:b/>
                <w:sz w:val="16"/>
                <w:szCs w:val="16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AC37" w14:textId="77777777" w:rsidR="00C427CA" w:rsidRPr="00C00B62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(vichřice)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19A71CD" w14:textId="77777777" w:rsidR="00C427CA" w:rsidRPr="00C00B62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891370">
              <w:rPr>
                <w:rFonts w:cs="Arial"/>
                <w:sz w:val="16"/>
                <w:szCs w:val="16"/>
              </w:rPr>
              <w:t>597</w:t>
            </w:r>
            <w:r>
              <w:rPr>
                <w:rFonts w:cs="Arial"/>
                <w:sz w:val="16"/>
                <w:szCs w:val="16"/>
              </w:rPr>
              <w:t> </w:t>
            </w:r>
            <w:r w:rsidRPr="00891370">
              <w:rPr>
                <w:rFonts w:cs="Arial"/>
                <w:sz w:val="16"/>
                <w:szCs w:val="16"/>
              </w:rPr>
              <w:t>496</w:t>
            </w:r>
            <w:r>
              <w:rPr>
                <w:rFonts w:cs="Arial"/>
                <w:sz w:val="16"/>
                <w:szCs w:val="16"/>
              </w:rPr>
              <w:t>,- (vichřice)</w:t>
            </w:r>
          </w:p>
        </w:tc>
      </w:tr>
      <w:tr w:rsidR="00C427CA" w:rsidRPr="00C00B62" w14:paraId="53081106" w14:textId="77777777" w:rsidTr="00B121A3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DC64" w14:textId="77777777" w:rsidR="00C427CA" w:rsidRPr="004C0A2F" w:rsidRDefault="00C427CA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</w:t>
            </w:r>
            <w:r>
              <w:rPr>
                <w:rFonts w:cs="Arial"/>
                <w:b/>
                <w:sz w:val="16"/>
                <w:szCs w:val="16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F2A6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(pád stromu)</w:t>
            </w:r>
          </w:p>
          <w:p w14:paraId="630289C4" w14:textId="68C7A66B" w:rsidR="00C427CA" w:rsidRPr="00C00B62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(vodovod</w:t>
            </w:r>
            <w:r w:rsidR="00792AFC">
              <w:rPr>
                <w:rFonts w:cs="Arial"/>
                <w:sz w:val="16"/>
                <w:szCs w:val="16"/>
              </w:rPr>
              <w:t>ní škoda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36C1EA2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76 000,- (pád stromu)</w:t>
            </w:r>
          </w:p>
          <w:p w14:paraId="15E0256A" w14:textId="6CFFDC9F" w:rsidR="00C427CA" w:rsidRPr="00C00B62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27 734,- (vodovod</w:t>
            </w:r>
            <w:r w:rsidR="00792AFC">
              <w:rPr>
                <w:rFonts w:cs="Arial"/>
                <w:sz w:val="16"/>
                <w:szCs w:val="16"/>
              </w:rPr>
              <w:t>ní škoda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</w:tr>
      <w:tr w:rsidR="00C427CA" w:rsidRPr="00C00B62" w14:paraId="1A6501C0" w14:textId="77777777" w:rsidTr="00B121A3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F1E3" w14:textId="77777777" w:rsidR="00C427CA" w:rsidRPr="004C0A2F" w:rsidRDefault="00C427CA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</w:t>
            </w:r>
            <w:r>
              <w:rPr>
                <w:rFonts w:cs="Arial"/>
                <w:b/>
                <w:sz w:val="16"/>
                <w:szCs w:val="16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8215" w14:textId="77777777" w:rsidR="00C427CA" w:rsidRPr="00C00B62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(pád sněhu)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67039C5" w14:textId="77777777" w:rsidR="00C427CA" w:rsidRPr="00C00B62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6 780,- (pád sněhu)</w:t>
            </w:r>
          </w:p>
        </w:tc>
      </w:tr>
      <w:tr w:rsidR="00C427CA" w:rsidRPr="00C00B62" w14:paraId="231F9FF2" w14:textId="77777777" w:rsidTr="00B121A3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EBA8" w14:textId="77777777" w:rsidR="00C427CA" w:rsidRPr="004C0A2F" w:rsidRDefault="00C427CA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</w:t>
            </w:r>
            <w:r>
              <w:rPr>
                <w:rFonts w:cs="Arial"/>
                <w:b/>
                <w:sz w:val="16"/>
                <w:szCs w:val="16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5BC2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(vichřice)</w:t>
            </w:r>
          </w:p>
          <w:p w14:paraId="4E95DF24" w14:textId="05DD9A87" w:rsidR="00C427CA" w:rsidRPr="00D501BF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(vodovod</w:t>
            </w:r>
            <w:r w:rsidR="00792AFC">
              <w:rPr>
                <w:rFonts w:cs="Arial"/>
                <w:sz w:val="16"/>
                <w:szCs w:val="16"/>
              </w:rPr>
              <w:t>ní škoda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69E54B9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143 737,- (vichřice)</w:t>
            </w:r>
          </w:p>
          <w:p w14:paraId="63252595" w14:textId="0C6D48A9" w:rsidR="00C427CA" w:rsidRPr="00D501BF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95 820,- (vodovod</w:t>
            </w:r>
            <w:r w:rsidR="00792AFC">
              <w:rPr>
                <w:rFonts w:cs="Arial"/>
                <w:sz w:val="16"/>
                <w:szCs w:val="16"/>
              </w:rPr>
              <w:t>ní škoda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</w:tr>
      <w:tr w:rsidR="00C427CA" w:rsidRPr="00C00B62" w14:paraId="41F8D08C" w14:textId="77777777" w:rsidTr="00B121A3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C016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D62C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(vichřice)</w:t>
            </w:r>
          </w:p>
          <w:p w14:paraId="0B452915" w14:textId="423E2104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(vodovod</w:t>
            </w:r>
            <w:r w:rsidR="00792AFC">
              <w:rPr>
                <w:rFonts w:cs="Arial"/>
                <w:sz w:val="16"/>
                <w:szCs w:val="16"/>
              </w:rPr>
              <w:t>ní škoda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745CEF6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187 008,- + rezerva 50 000,- (vichřice)</w:t>
            </w:r>
          </w:p>
          <w:p w14:paraId="4C21A662" w14:textId="5624DE15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7 856,- (vodovod</w:t>
            </w:r>
            <w:r w:rsidR="00792AFC">
              <w:rPr>
                <w:rFonts w:cs="Arial"/>
                <w:sz w:val="16"/>
                <w:szCs w:val="16"/>
              </w:rPr>
              <w:t>ní škoda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</w:tr>
      <w:tr w:rsidR="00C427CA" w:rsidRPr="00C00B62" w14:paraId="29A5C260" w14:textId="77777777" w:rsidTr="00B121A3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6567A0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1-5/2022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13A8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(vichřice)</w:t>
            </w:r>
          </w:p>
          <w:p w14:paraId="370FE628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(pád stromu)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7FD4E81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rezerva 80 000,- (vichřice)</w:t>
            </w:r>
          </w:p>
          <w:p w14:paraId="4BB99569" w14:textId="59856C0E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rezerva </w:t>
            </w:r>
            <w:r w:rsidR="00321143">
              <w:rPr>
                <w:rFonts w:cs="Arial"/>
                <w:sz w:val="16"/>
                <w:szCs w:val="16"/>
              </w:rPr>
              <w:t>40</w:t>
            </w:r>
            <w:r>
              <w:rPr>
                <w:rFonts w:cs="Arial"/>
                <w:sz w:val="16"/>
                <w:szCs w:val="16"/>
              </w:rPr>
              <w:t>0 000,- (pád stromu)</w:t>
            </w:r>
          </w:p>
        </w:tc>
      </w:tr>
      <w:tr w:rsidR="00C427CA" w:rsidRPr="00C00B62" w14:paraId="3A3DF685" w14:textId="77777777" w:rsidTr="00B121A3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E9F8F" w14:textId="77777777" w:rsidR="00C427CA" w:rsidRPr="004C0A2F" w:rsidRDefault="00C427CA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241D" w14:textId="77777777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4624D58" w14:textId="25AA470E" w:rsidR="00C427CA" w:rsidRDefault="00C427CA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1 150 861,- + rezerva </w:t>
            </w:r>
            <w:r w:rsidR="00226D69">
              <w:rPr>
                <w:rFonts w:cs="Arial"/>
                <w:sz w:val="16"/>
                <w:szCs w:val="16"/>
              </w:rPr>
              <w:t>53</w:t>
            </w:r>
            <w:r>
              <w:rPr>
                <w:rFonts w:cs="Arial"/>
                <w:sz w:val="16"/>
                <w:szCs w:val="16"/>
              </w:rPr>
              <w:t>0 000,-</w:t>
            </w:r>
          </w:p>
        </w:tc>
      </w:tr>
    </w:tbl>
    <w:p w14:paraId="4C1EE46D" w14:textId="77777777" w:rsidR="009214F5" w:rsidRDefault="009214F5" w:rsidP="00E14825">
      <w:pPr>
        <w:autoSpaceDE w:val="0"/>
        <w:autoSpaceDN w:val="0"/>
        <w:adjustRightInd w:val="0"/>
        <w:spacing w:before="240"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Ve sledovaném období nebylo vyplaceno žádné pojistné plnění z pojistného nebezpečí FLEXA (poslední likvidní škoda v roce 2011 s plněním </w:t>
      </w:r>
      <w:r w:rsidRPr="009A2409">
        <w:rPr>
          <w:rFonts w:cs="FrutigerCE-Light"/>
          <w:sz w:val="16"/>
          <w:szCs w:val="16"/>
        </w:rPr>
        <w:t>18</w:t>
      </w:r>
      <w:r>
        <w:rPr>
          <w:rFonts w:cs="FrutigerCE-Light"/>
          <w:sz w:val="16"/>
          <w:szCs w:val="16"/>
        </w:rPr>
        <w:t> </w:t>
      </w:r>
      <w:r w:rsidRPr="009A2409">
        <w:rPr>
          <w:rFonts w:cs="FrutigerCE-Light"/>
          <w:sz w:val="16"/>
          <w:szCs w:val="16"/>
        </w:rPr>
        <w:t>805</w:t>
      </w:r>
      <w:r>
        <w:rPr>
          <w:rFonts w:cs="FrutigerCE-Light"/>
          <w:sz w:val="16"/>
          <w:szCs w:val="16"/>
        </w:rPr>
        <w:t>,- Kč) ani z pojistného nebezpečí POVODEŇ, ZÁPLAVA (poslední likvidní škoda v roce 2013 s plněním 22 654 277,- Kč)</w:t>
      </w:r>
    </w:p>
    <w:p w14:paraId="1F33E394" w14:textId="24AE783D" w:rsidR="0027509A" w:rsidRDefault="0027509A" w:rsidP="0027509A">
      <w:pPr>
        <w:rPr>
          <w:rFonts w:cs="FrutigerCE-Light"/>
          <w:sz w:val="16"/>
          <w:szCs w:val="16"/>
        </w:rPr>
      </w:pPr>
    </w:p>
    <w:p w14:paraId="54477CF9" w14:textId="77777777" w:rsidR="0027509A" w:rsidRPr="0027509A" w:rsidRDefault="0027509A" w:rsidP="00E14825">
      <w:pPr>
        <w:jc w:val="right"/>
        <w:rPr>
          <w:rFonts w:cs="FrutigerCE-Light"/>
          <w:sz w:val="16"/>
          <w:szCs w:val="16"/>
        </w:rPr>
      </w:pPr>
    </w:p>
    <w:sectPr w:rsidR="0027509A" w:rsidRPr="0027509A" w:rsidSect="00E14825">
      <w:footerReference w:type="default" r:id="rId7"/>
      <w:pgSz w:w="11906" w:h="16838" w:code="9"/>
      <w:pgMar w:top="720" w:right="720" w:bottom="720" w:left="720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1875F" w14:textId="77777777" w:rsidR="00BF322C" w:rsidRDefault="00BF322C" w:rsidP="00984AFC">
      <w:pPr>
        <w:spacing w:after="0" w:line="240" w:lineRule="auto"/>
      </w:pPr>
      <w:r>
        <w:separator/>
      </w:r>
    </w:p>
  </w:endnote>
  <w:endnote w:type="continuationSeparator" w:id="0">
    <w:p w14:paraId="627E5F06" w14:textId="77777777" w:rsidR="00BF322C" w:rsidRDefault="00BF322C" w:rsidP="0098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99459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92B7F33" w14:textId="77777777" w:rsidR="00984AFC" w:rsidRDefault="00EB4945">
        <w:pPr>
          <w:pStyle w:val="Zpat"/>
          <w:jc w:val="right"/>
        </w:pPr>
        <w:r w:rsidRPr="00984AFC">
          <w:rPr>
            <w:sz w:val="18"/>
            <w:szCs w:val="18"/>
          </w:rPr>
          <w:fldChar w:fldCharType="begin"/>
        </w:r>
        <w:r w:rsidR="00984AFC" w:rsidRPr="00984AFC">
          <w:rPr>
            <w:sz w:val="18"/>
            <w:szCs w:val="18"/>
          </w:rPr>
          <w:instrText xml:space="preserve"> PAGE   \* MERGEFORMAT </w:instrText>
        </w:r>
        <w:r w:rsidRPr="00984AFC">
          <w:rPr>
            <w:sz w:val="18"/>
            <w:szCs w:val="18"/>
          </w:rPr>
          <w:fldChar w:fldCharType="separate"/>
        </w:r>
        <w:r w:rsidR="00D174ED">
          <w:rPr>
            <w:noProof/>
            <w:sz w:val="18"/>
            <w:szCs w:val="18"/>
          </w:rPr>
          <w:t>4</w:t>
        </w:r>
        <w:r w:rsidRPr="00984AFC">
          <w:rPr>
            <w:sz w:val="18"/>
            <w:szCs w:val="18"/>
          </w:rPr>
          <w:fldChar w:fldCharType="end"/>
        </w:r>
      </w:p>
    </w:sdtContent>
  </w:sdt>
  <w:p w14:paraId="54BB9C6C" w14:textId="77777777" w:rsidR="00984AFC" w:rsidRDefault="00984A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AFBA8" w14:textId="77777777" w:rsidR="00BF322C" w:rsidRDefault="00BF322C" w:rsidP="00984AFC">
      <w:pPr>
        <w:spacing w:after="0" w:line="240" w:lineRule="auto"/>
      </w:pPr>
      <w:r>
        <w:separator/>
      </w:r>
    </w:p>
  </w:footnote>
  <w:footnote w:type="continuationSeparator" w:id="0">
    <w:p w14:paraId="0F60226A" w14:textId="77777777" w:rsidR="00BF322C" w:rsidRDefault="00BF322C" w:rsidP="00984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A4314"/>
    <w:multiLevelType w:val="hybridMultilevel"/>
    <w:tmpl w:val="104C8F32"/>
    <w:lvl w:ilvl="0" w:tplc="B9E644B4">
      <w:start w:val="199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414556"/>
    <w:multiLevelType w:val="hybridMultilevel"/>
    <w:tmpl w:val="BBDA13D4"/>
    <w:lvl w:ilvl="0" w:tplc="778803B6">
      <w:start w:val="640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701123">
    <w:abstractNumId w:val="2"/>
  </w:num>
  <w:num w:numId="2" w16cid:durableId="201327387">
    <w:abstractNumId w:val="1"/>
  </w:num>
  <w:num w:numId="3" w16cid:durableId="191608399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bynek Kros">
    <w15:presenceInfo w15:providerId="Windows Live" w15:userId="b28a7a92db699e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AB5"/>
    <w:rsid w:val="00002508"/>
    <w:rsid w:val="000175C5"/>
    <w:rsid w:val="00025507"/>
    <w:rsid w:val="00056975"/>
    <w:rsid w:val="000706C8"/>
    <w:rsid w:val="0007171F"/>
    <w:rsid w:val="0007654F"/>
    <w:rsid w:val="00076D2A"/>
    <w:rsid w:val="0008110F"/>
    <w:rsid w:val="00081AE5"/>
    <w:rsid w:val="000C12AE"/>
    <w:rsid w:val="00121C75"/>
    <w:rsid w:val="00125C92"/>
    <w:rsid w:val="001325F1"/>
    <w:rsid w:val="00133756"/>
    <w:rsid w:val="00155CE0"/>
    <w:rsid w:val="0018081A"/>
    <w:rsid w:val="00196D13"/>
    <w:rsid w:val="001D2841"/>
    <w:rsid w:val="001E4E23"/>
    <w:rsid w:val="002179A7"/>
    <w:rsid w:val="002266A1"/>
    <w:rsid w:val="00226D69"/>
    <w:rsid w:val="00232447"/>
    <w:rsid w:val="002339FF"/>
    <w:rsid w:val="00255A36"/>
    <w:rsid w:val="00255D85"/>
    <w:rsid w:val="00257B06"/>
    <w:rsid w:val="00265AE2"/>
    <w:rsid w:val="00270B99"/>
    <w:rsid w:val="0027509A"/>
    <w:rsid w:val="002949FF"/>
    <w:rsid w:val="002B605D"/>
    <w:rsid w:val="002C12EC"/>
    <w:rsid w:val="002C1A8E"/>
    <w:rsid w:val="002E2CF2"/>
    <w:rsid w:val="0030005C"/>
    <w:rsid w:val="0031322C"/>
    <w:rsid w:val="00321143"/>
    <w:rsid w:val="00323EDA"/>
    <w:rsid w:val="00331D50"/>
    <w:rsid w:val="00351EE9"/>
    <w:rsid w:val="00357A09"/>
    <w:rsid w:val="00362141"/>
    <w:rsid w:val="0036448C"/>
    <w:rsid w:val="003811AA"/>
    <w:rsid w:val="00395AB5"/>
    <w:rsid w:val="003A2FDA"/>
    <w:rsid w:val="003B47E9"/>
    <w:rsid w:val="003D65D1"/>
    <w:rsid w:val="003F6426"/>
    <w:rsid w:val="0042591F"/>
    <w:rsid w:val="00426888"/>
    <w:rsid w:val="00431CA9"/>
    <w:rsid w:val="00455476"/>
    <w:rsid w:val="0046011C"/>
    <w:rsid w:val="00461986"/>
    <w:rsid w:val="004A2183"/>
    <w:rsid w:val="004A2736"/>
    <w:rsid w:val="004B627D"/>
    <w:rsid w:val="004C3869"/>
    <w:rsid w:val="004E394E"/>
    <w:rsid w:val="00502BF0"/>
    <w:rsid w:val="00503B4A"/>
    <w:rsid w:val="00515A63"/>
    <w:rsid w:val="00524746"/>
    <w:rsid w:val="00535328"/>
    <w:rsid w:val="00541864"/>
    <w:rsid w:val="00577973"/>
    <w:rsid w:val="00577F7F"/>
    <w:rsid w:val="00596515"/>
    <w:rsid w:val="005B4FE5"/>
    <w:rsid w:val="005C6FC7"/>
    <w:rsid w:val="005D546E"/>
    <w:rsid w:val="005E4296"/>
    <w:rsid w:val="005E5D2A"/>
    <w:rsid w:val="005F0FE0"/>
    <w:rsid w:val="005F2036"/>
    <w:rsid w:val="00600090"/>
    <w:rsid w:val="006048B7"/>
    <w:rsid w:val="00646CA2"/>
    <w:rsid w:val="006520D4"/>
    <w:rsid w:val="00677891"/>
    <w:rsid w:val="00697D22"/>
    <w:rsid w:val="006A7C60"/>
    <w:rsid w:val="006B793D"/>
    <w:rsid w:val="007336B3"/>
    <w:rsid w:val="00751AE0"/>
    <w:rsid w:val="007657FD"/>
    <w:rsid w:val="0077712E"/>
    <w:rsid w:val="007854F2"/>
    <w:rsid w:val="00792AFC"/>
    <w:rsid w:val="007967CC"/>
    <w:rsid w:val="007C1D88"/>
    <w:rsid w:val="007F2FD8"/>
    <w:rsid w:val="00803431"/>
    <w:rsid w:val="00822C94"/>
    <w:rsid w:val="00822E94"/>
    <w:rsid w:val="00872EA4"/>
    <w:rsid w:val="008801B2"/>
    <w:rsid w:val="00881A61"/>
    <w:rsid w:val="008823AC"/>
    <w:rsid w:val="00894E0B"/>
    <w:rsid w:val="008A191E"/>
    <w:rsid w:val="008B3DF6"/>
    <w:rsid w:val="008C20F6"/>
    <w:rsid w:val="008D61A6"/>
    <w:rsid w:val="008E5A10"/>
    <w:rsid w:val="008F58B1"/>
    <w:rsid w:val="00914169"/>
    <w:rsid w:val="009214F5"/>
    <w:rsid w:val="00923D94"/>
    <w:rsid w:val="00934265"/>
    <w:rsid w:val="009664EF"/>
    <w:rsid w:val="00984AFC"/>
    <w:rsid w:val="0098727D"/>
    <w:rsid w:val="009B6EE6"/>
    <w:rsid w:val="009C31E0"/>
    <w:rsid w:val="009F33AE"/>
    <w:rsid w:val="009F6F74"/>
    <w:rsid w:val="009F7756"/>
    <w:rsid w:val="00A023A6"/>
    <w:rsid w:val="00A111A3"/>
    <w:rsid w:val="00A204D6"/>
    <w:rsid w:val="00A32246"/>
    <w:rsid w:val="00A47B0B"/>
    <w:rsid w:val="00A53BC8"/>
    <w:rsid w:val="00A553E0"/>
    <w:rsid w:val="00A74FF2"/>
    <w:rsid w:val="00A77FBD"/>
    <w:rsid w:val="00A91F3D"/>
    <w:rsid w:val="00A925D9"/>
    <w:rsid w:val="00AC6B97"/>
    <w:rsid w:val="00AE0022"/>
    <w:rsid w:val="00AE0742"/>
    <w:rsid w:val="00AF09C6"/>
    <w:rsid w:val="00B028F2"/>
    <w:rsid w:val="00B14765"/>
    <w:rsid w:val="00B1576B"/>
    <w:rsid w:val="00B21D36"/>
    <w:rsid w:val="00B32C21"/>
    <w:rsid w:val="00B60040"/>
    <w:rsid w:val="00B649F7"/>
    <w:rsid w:val="00B67EEF"/>
    <w:rsid w:val="00B67F5B"/>
    <w:rsid w:val="00B71147"/>
    <w:rsid w:val="00B9348F"/>
    <w:rsid w:val="00B9624B"/>
    <w:rsid w:val="00BA2DDD"/>
    <w:rsid w:val="00BB4301"/>
    <w:rsid w:val="00BF322C"/>
    <w:rsid w:val="00C013C5"/>
    <w:rsid w:val="00C02740"/>
    <w:rsid w:val="00C03EBE"/>
    <w:rsid w:val="00C0416F"/>
    <w:rsid w:val="00C24B2F"/>
    <w:rsid w:val="00C27B45"/>
    <w:rsid w:val="00C3126E"/>
    <w:rsid w:val="00C37991"/>
    <w:rsid w:val="00C427CA"/>
    <w:rsid w:val="00C63F48"/>
    <w:rsid w:val="00C8417A"/>
    <w:rsid w:val="00C9775E"/>
    <w:rsid w:val="00CE33AC"/>
    <w:rsid w:val="00CE7C69"/>
    <w:rsid w:val="00D14E4B"/>
    <w:rsid w:val="00D174ED"/>
    <w:rsid w:val="00D27064"/>
    <w:rsid w:val="00D37283"/>
    <w:rsid w:val="00D479E2"/>
    <w:rsid w:val="00D73F24"/>
    <w:rsid w:val="00D95055"/>
    <w:rsid w:val="00DA0B8E"/>
    <w:rsid w:val="00DA242C"/>
    <w:rsid w:val="00DB31AE"/>
    <w:rsid w:val="00DD26D6"/>
    <w:rsid w:val="00DD42DF"/>
    <w:rsid w:val="00DE78AB"/>
    <w:rsid w:val="00E00C5D"/>
    <w:rsid w:val="00E02BC8"/>
    <w:rsid w:val="00E1281D"/>
    <w:rsid w:val="00E14825"/>
    <w:rsid w:val="00E15B2C"/>
    <w:rsid w:val="00E2078C"/>
    <w:rsid w:val="00E4363D"/>
    <w:rsid w:val="00E7047E"/>
    <w:rsid w:val="00E71515"/>
    <w:rsid w:val="00E814C2"/>
    <w:rsid w:val="00E93489"/>
    <w:rsid w:val="00EB46EC"/>
    <w:rsid w:val="00EB4945"/>
    <w:rsid w:val="00EF31D0"/>
    <w:rsid w:val="00F050EF"/>
    <w:rsid w:val="00F16611"/>
    <w:rsid w:val="00F21020"/>
    <w:rsid w:val="00F2183C"/>
    <w:rsid w:val="00F2440C"/>
    <w:rsid w:val="00F930F3"/>
    <w:rsid w:val="00FC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85816"/>
  <w15:docId w15:val="{09822167-B6D1-4AF6-B97C-7D7DA0FE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4945"/>
  </w:style>
  <w:style w:type="paragraph" w:styleId="Nadpis1">
    <w:name w:val="heading 1"/>
    <w:basedOn w:val="Normln"/>
    <w:next w:val="Normln"/>
    <w:link w:val="Nadpis1Char"/>
    <w:qFormat/>
    <w:rsid w:val="00DD42D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DD42D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4AFC"/>
  </w:style>
  <w:style w:type="paragraph" w:styleId="Zpat">
    <w:name w:val="footer"/>
    <w:basedOn w:val="Normln"/>
    <w:link w:val="ZpatChar"/>
    <w:uiPriority w:val="99"/>
    <w:unhideWhenUsed/>
    <w:rsid w:val="00984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AFC"/>
  </w:style>
  <w:style w:type="paragraph" w:styleId="Revize">
    <w:name w:val="Revision"/>
    <w:hidden/>
    <w:uiPriority w:val="99"/>
    <w:semiHidden/>
    <w:rsid w:val="008801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1123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Zbynek Kros</cp:lastModifiedBy>
  <cp:revision>25</cp:revision>
  <cp:lastPrinted>2022-05-26T05:37:00Z</cp:lastPrinted>
  <dcterms:created xsi:type="dcterms:W3CDTF">2022-05-25T20:48:00Z</dcterms:created>
  <dcterms:modified xsi:type="dcterms:W3CDTF">2022-07-03T16:24:00Z</dcterms:modified>
</cp:coreProperties>
</file>