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CD3" w:rsidRDefault="006C524C">
      <w:r>
        <w:t>Revize č.4</w:t>
      </w:r>
    </w:p>
    <w:p w:rsidR="006C524C" w:rsidRDefault="006C524C">
      <w:r>
        <w:t>Havarijní plán</w:t>
      </w:r>
    </w:p>
    <w:p w:rsidR="006C524C" w:rsidRDefault="006C524C">
      <w:r>
        <w:t>Dne 27.5.2018</w:t>
      </w:r>
    </w:p>
    <w:p w:rsidR="006C524C" w:rsidRDefault="006C524C">
      <w:r>
        <w:t xml:space="preserve">Str.4 </w:t>
      </w:r>
    </w:p>
    <w:p w:rsidR="006C524C" w:rsidRDefault="006C524C">
      <w:r>
        <w:t xml:space="preserve">Tab. III.I. </w:t>
      </w:r>
      <w:r w:rsidR="008E1083">
        <w:t xml:space="preserve">a </w:t>
      </w:r>
      <w:r>
        <w:t>Identifikační údaje vlastníka zařízení</w:t>
      </w:r>
      <w:r w:rsidR="008E1083">
        <w:t xml:space="preserve"> </w:t>
      </w:r>
      <w:r w:rsidR="008E1083" w:rsidRPr="008E1083">
        <w:rPr>
          <w:b/>
        </w:rPr>
        <w:t>Aerace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524C" w:rsidTr="006C524C">
        <w:tc>
          <w:tcPr>
            <w:tcW w:w="4531" w:type="dxa"/>
          </w:tcPr>
          <w:p w:rsidR="006C524C" w:rsidRDefault="006C524C">
            <w:r>
              <w:t>Obchodní firma nebo název, anebo jména a příjmení</w:t>
            </w:r>
          </w:p>
        </w:tc>
        <w:tc>
          <w:tcPr>
            <w:tcW w:w="4531" w:type="dxa"/>
          </w:tcPr>
          <w:p w:rsidR="006C524C" w:rsidRDefault="006C524C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  <w:tr w:rsidR="006C524C" w:rsidTr="006C524C">
        <w:tc>
          <w:tcPr>
            <w:tcW w:w="4531" w:type="dxa"/>
          </w:tcPr>
          <w:p w:rsidR="006C524C" w:rsidRDefault="006C524C">
            <w:r>
              <w:t>Právní forma</w:t>
            </w:r>
          </w:p>
        </w:tc>
        <w:tc>
          <w:tcPr>
            <w:tcW w:w="4531" w:type="dxa"/>
          </w:tcPr>
          <w:p w:rsidR="006C524C" w:rsidRDefault="006C524C">
            <w:r>
              <w:t>Státní podnik</w:t>
            </w:r>
          </w:p>
        </w:tc>
      </w:tr>
      <w:tr w:rsidR="006C524C" w:rsidTr="006C524C">
        <w:tc>
          <w:tcPr>
            <w:tcW w:w="4531" w:type="dxa"/>
          </w:tcPr>
          <w:p w:rsidR="006C524C" w:rsidRDefault="006C524C">
            <w:r>
              <w:t>Adresa sídla a místa podnikání</w:t>
            </w:r>
          </w:p>
        </w:tc>
        <w:tc>
          <w:tcPr>
            <w:tcW w:w="4531" w:type="dxa"/>
          </w:tcPr>
          <w:p w:rsidR="006C524C" w:rsidRDefault="006C524C">
            <w:r>
              <w:t xml:space="preserve">Dřevařská </w:t>
            </w:r>
            <w:r w:rsidR="004A10CB">
              <w:t>11</w:t>
            </w:r>
          </w:p>
          <w:p w:rsidR="004A10CB" w:rsidRDefault="004A10CB">
            <w:r>
              <w:t>601 75 Brno</w:t>
            </w:r>
          </w:p>
        </w:tc>
      </w:tr>
      <w:tr w:rsidR="006C524C" w:rsidTr="006C524C">
        <w:tc>
          <w:tcPr>
            <w:tcW w:w="4531" w:type="dxa"/>
          </w:tcPr>
          <w:p w:rsidR="006C524C" w:rsidRDefault="006C524C">
            <w:r>
              <w:t>IČ</w:t>
            </w:r>
          </w:p>
        </w:tc>
        <w:tc>
          <w:tcPr>
            <w:tcW w:w="4531" w:type="dxa"/>
          </w:tcPr>
          <w:p w:rsidR="006C524C" w:rsidRDefault="004A10CB">
            <w:r>
              <w:t>70890013</w:t>
            </w:r>
          </w:p>
        </w:tc>
      </w:tr>
      <w:tr w:rsidR="006C524C" w:rsidTr="006C524C">
        <w:tc>
          <w:tcPr>
            <w:tcW w:w="4531" w:type="dxa"/>
          </w:tcPr>
          <w:p w:rsidR="006C524C" w:rsidRDefault="006C524C">
            <w:r>
              <w:t xml:space="preserve">Výpis z obchodního rejstříku nebo jiné evidence </w:t>
            </w:r>
          </w:p>
        </w:tc>
        <w:tc>
          <w:tcPr>
            <w:tcW w:w="4531" w:type="dxa"/>
          </w:tcPr>
          <w:p w:rsidR="006C524C" w:rsidRDefault="004A10CB">
            <w:r>
              <w:t>V příloze</w:t>
            </w:r>
          </w:p>
        </w:tc>
      </w:tr>
    </w:tbl>
    <w:p w:rsidR="006C524C" w:rsidRDefault="006C524C"/>
    <w:p w:rsidR="008E1083" w:rsidRDefault="008E1083" w:rsidP="008E1083">
      <w:r>
        <w:t xml:space="preserve">Tab. III.I. b Identifikační údaje vlastníka zařízení </w:t>
      </w:r>
      <w:r w:rsidRPr="00BA1F59">
        <w:rPr>
          <w:b/>
        </w:rPr>
        <w:t>Dávkování síranu železitého do vodního toku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1083" w:rsidTr="00A743CC">
        <w:tc>
          <w:tcPr>
            <w:tcW w:w="4531" w:type="dxa"/>
          </w:tcPr>
          <w:p w:rsidR="008E1083" w:rsidRDefault="008E1083" w:rsidP="00A743CC">
            <w:r>
              <w:t>Obchodní firma nebo název, anebo jména a příjmení</w:t>
            </w:r>
          </w:p>
        </w:tc>
        <w:tc>
          <w:tcPr>
            <w:tcW w:w="4531" w:type="dxa"/>
          </w:tcPr>
          <w:p w:rsidR="008E1083" w:rsidRDefault="008E1083" w:rsidP="00A743CC">
            <w:r>
              <w:t>ASIO</w:t>
            </w:r>
            <w:r w:rsidR="00CC443F">
              <w:t xml:space="preserve"> TECH</w:t>
            </w:r>
            <w:r>
              <w:t>, spol. s r.o.</w:t>
            </w:r>
          </w:p>
        </w:tc>
      </w:tr>
      <w:tr w:rsidR="008E1083" w:rsidTr="00A743CC">
        <w:tc>
          <w:tcPr>
            <w:tcW w:w="4531" w:type="dxa"/>
          </w:tcPr>
          <w:p w:rsidR="008E1083" w:rsidRDefault="008E1083" w:rsidP="00A743CC">
            <w:r>
              <w:t>Právní forma</w:t>
            </w:r>
          </w:p>
        </w:tc>
        <w:tc>
          <w:tcPr>
            <w:tcW w:w="4531" w:type="dxa"/>
          </w:tcPr>
          <w:p w:rsidR="008E1083" w:rsidRDefault="008E1083" w:rsidP="00A743CC">
            <w:r>
              <w:t>Společnost s ručením omezeným</w:t>
            </w:r>
          </w:p>
        </w:tc>
      </w:tr>
      <w:tr w:rsidR="008E1083" w:rsidTr="00A743CC">
        <w:tc>
          <w:tcPr>
            <w:tcW w:w="4531" w:type="dxa"/>
          </w:tcPr>
          <w:p w:rsidR="008E1083" w:rsidRDefault="008E1083" w:rsidP="00A743CC">
            <w:r>
              <w:t>Adresa sídla a místa podnikání</w:t>
            </w:r>
          </w:p>
        </w:tc>
        <w:tc>
          <w:tcPr>
            <w:tcW w:w="4531" w:type="dxa"/>
          </w:tcPr>
          <w:p w:rsidR="008E1083" w:rsidRDefault="008E1083" w:rsidP="00A743CC">
            <w:r>
              <w:t>Kšírova 45, 619 00 Brno</w:t>
            </w:r>
          </w:p>
        </w:tc>
      </w:tr>
      <w:tr w:rsidR="008E1083" w:rsidTr="00A743CC">
        <w:tc>
          <w:tcPr>
            <w:tcW w:w="4531" w:type="dxa"/>
          </w:tcPr>
          <w:p w:rsidR="008E1083" w:rsidRDefault="008E1083" w:rsidP="00A743CC">
            <w:r>
              <w:t>IČ</w:t>
            </w:r>
          </w:p>
        </w:tc>
        <w:tc>
          <w:tcPr>
            <w:tcW w:w="4531" w:type="dxa"/>
          </w:tcPr>
          <w:p w:rsidR="008E1083" w:rsidRDefault="008E1083" w:rsidP="00A743CC">
            <w:r>
              <w:t>489 10 848</w:t>
            </w:r>
          </w:p>
        </w:tc>
      </w:tr>
      <w:tr w:rsidR="008E1083" w:rsidTr="00A743CC">
        <w:tc>
          <w:tcPr>
            <w:tcW w:w="4531" w:type="dxa"/>
          </w:tcPr>
          <w:p w:rsidR="008E1083" w:rsidRDefault="008E1083" w:rsidP="00A743CC">
            <w:r>
              <w:t xml:space="preserve">Výpis z obchodního rejstříku nebo jiné evidence </w:t>
            </w:r>
          </w:p>
        </w:tc>
        <w:tc>
          <w:tcPr>
            <w:tcW w:w="4531" w:type="dxa"/>
          </w:tcPr>
          <w:p w:rsidR="008E1083" w:rsidRDefault="008E1083" w:rsidP="00A743CC">
            <w:r>
              <w:t>V příloze</w:t>
            </w:r>
          </w:p>
        </w:tc>
      </w:tr>
    </w:tbl>
    <w:p w:rsidR="008E1083" w:rsidRDefault="008E1083"/>
    <w:p w:rsidR="008E1083" w:rsidRDefault="008E1083"/>
    <w:p w:rsidR="006C524C" w:rsidRDefault="006C524C">
      <w:r>
        <w:t xml:space="preserve">Tab. III.II. </w:t>
      </w:r>
      <w:r w:rsidR="00BA1F59">
        <w:t xml:space="preserve">a </w:t>
      </w:r>
      <w:r>
        <w:t>Identifikační údaje provozovatele zařízení</w:t>
      </w:r>
      <w:r w:rsidR="00BA1F59">
        <w:t xml:space="preserve"> </w:t>
      </w:r>
      <w:r w:rsidR="00BA1F59" w:rsidRPr="00BA1F59">
        <w:rPr>
          <w:b/>
        </w:rPr>
        <w:t>Aerace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1F59" w:rsidTr="00BA1F59">
        <w:tc>
          <w:tcPr>
            <w:tcW w:w="4531" w:type="dxa"/>
          </w:tcPr>
          <w:p w:rsidR="00BA1F59" w:rsidRDefault="00BA1F59">
            <w:r>
              <w:t>Obchodní firma nebo název, anebo jméno a příjmení</w:t>
            </w:r>
          </w:p>
        </w:tc>
        <w:tc>
          <w:tcPr>
            <w:tcW w:w="4531" w:type="dxa"/>
          </w:tcPr>
          <w:p w:rsidR="00BA1F59" w:rsidRDefault="00BA1F59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Právní forma</w:t>
            </w:r>
          </w:p>
        </w:tc>
        <w:tc>
          <w:tcPr>
            <w:tcW w:w="4531" w:type="dxa"/>
          </w:tcPr>
          <w:p w:rsidR="00BA1F59" w:rsidRDefault="00BA1F59">
            <w:r>
              <w:t>Státní podnik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Adresa sídla a místa podnikání</w:t>
            </w:r>
          </w:p>
        </w:tc>
        <w:tc>
          <w:tcPr>
            <w:tcW w:w="4531" w:type="dxa"/>
          </w:tcPr>
          <w:p w:rsidR="004A10CB" w:rsidRDefault="004A10CB" w:rsidP="004A10CB">
            <w:r>
              <w:t>Dřevařská 11,</w:t>
            </w:r>
          </w:p>
          <w:p w:rsidR="00BA1F59" w:rsidRDefault="004A10CB">
            <w:r>
              <w:t>601 75 Brno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IČ</w:t>
            </w:r>
          </w:p>
        </w:tc>
        <w:tc>
          <w:tcPr>
            <w:tcW w:w="4531" w:type="dxa"/>
          </w:tcPr>
          <w:p w:rsidR="00BA1F59" w:rsidRDefault="004A10CB">
            <w:r>
              <w:t>70890013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Výpis z obchodního rejstříku nebo jiné evidence</w:t>
            </w:r>
          </w:p>
        </w:tc>
        <w:tc>
          <w:tcPr>
            <w:tcW w:w="4531" w:type="dxa"/>
          </w:tcPr>
          <w:p w:rsidR="00BA1F59" w:rsidRDefault="004A10CB">
            <w:r>
              <w:t>V příloze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Statutární zástupce</w:t>
            </w:r>
          </w:p>
        </w:tc>
        <w:tc>
          <w:tcPr>
            <w:tcW w:w="4531" w:type="dxa"/>
          </w:tcPr>
          <w:p w:rsidR="00BA1F59" w:rsidRDefault="001847C4">
            <w:r>
              <w:t>MVDr. Václav Gargulák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Telefon</w:t>
            </w:r>
          </w:p>
        </w:tc>
        <w:tc>
          <w:tcPr>
            <w:tcW w:w="4531" w:type="dxa"/>
          </w:tcPr>
          <w:p w:rsidR="00BA1F59" w:rsidRDefault="001847C4">
            <w:r>
              <w:t>541637201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Osoba povřená zajištěním plnění ustanovení Havarijního plánu</w:t>
            </w:r>
          </w:p>
        </w:tc>
        <w:tc>
          <w:tcPr>
            <w:tcW w:w="4531" w:type="dxa"/>
          </w:tcPr>
          <w:p w:rsidR="00BA1F59" w:rsidRDefault="001847C4">
            <w:r>
              <w:t>Petr Hahn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Telefon</w:t>
            </w:r>
          </w:p>
        </w:tc>
        <w:tc>
          <w:tcPr>
            <w:tcW w:w="4531" w:type="dxa"/>
          </w:tcPr>
          <w:p w:rsidR="001847C4" w:rsidRDefault="001847C4">
            <w:r>
              <w:t>602596460</w:t>
            </w:r>
          </w:p>
        </w:tc>
      </w:tr>
      <w:tr w:rsidR="00BA1F59" w:rsidTr="00BA1F59">
        <w:tc>
          <w:tcPr>
            <w:tcW w:w="4531" w:type="dxa"/>
          </w:tcPr>
          <w:p w:rsidR="00BA1F59" w:rsidRDefault="00BA1F59">
            <w:r>
              <w:t>e-mail</w:t>
            </w:r>
          </w:p>
        </w:tc>
        <w:tc>
          <w:tcPr>
            <w:tcW w:w="4531" w:type="dxa"/>
          </w:tcPr>
          <w:p w:rsidR="00BA1F59" w:rsidRDefault="001847C4">
            <w:r>
              <w:t>prehrbrno@pmo.cz</w:t>
            </w:r>
          </w:p>
        </w:tc>
      </w:tr>
    </w:tbl>
    <w:p w:rsidR="006C524C" w:rsidRDefault="006C524C"/>
    <w:p w:rsidR="00BA1F59" w:rsidRDefault="00BA1F59" w:rsidP="00BA1F59">
      <w:r>
        <w:t xml:space="preserve">Tab. III.II. b Identifikační údaje provozovatele zařízení </w:t>
      </w:r>
      <w:r w:rsidRPr="00BA1F59">
        <w:rPr>
          <w:b/>
        </w:rPr>
        <w:t>Dávkování síranu železitého do vodního toku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1F59" w:rsidTr="00A743CC">
        <w:tc>
          <w:tcPr>
            <w:tcW w:w="4531" w:type="dxa"/>
          </w:tcPr>
          <w:p w:rsidR="00BA1F59" w:rsidRDefault="00BA1F59" w:rsidP="00A743CC">
            <w:r>
              <w:t>Obchodní firma nebo název, anebo jméno a příjmení</w:t>
            </w:r>
          </w:p>
        </w:tc>
        <w:tc>
          <w:tcPr>
            <w:tcW w:w="4531" w:type="dxa"/>
          </w:tcPr>
          <w:p w:rsidR="00BA1F59" w:rsidRDefault="000115C5" w:rsidP="00A743CC">
            <w:r>
              <w:t>ASIO TECH, spol. s r.o.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Právní forma</w:t>
            </w:r>
          </w:p>
        </w:tc>
        <w:tc>
          <w:tcPr>
            <w:tcW w:w="4531" w:type="dxa"/>
          </w:tcPr>
          <w:p w:rsidR="00BA1F59" w:rsidRDefault="00BA1F59" w:rsidP="00A743CC">
            <w:r>
              <w:t>Společnost s ručením omezeným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Adresa sídla a místa podnikání</w:t>
            </w:r>
          </w:p>
        </w:tc>
        <w:tc>
          <w:tcPr>
            <w:tcW w:w="4531" w:type="dxa"/>
          </w:tcPr>
          <w:p w:rsidR="00BA1F59" w:rsidRDefault="008E2F1A" w:rsidP="00A743CC">
            <w:r>
              <w:t>Kšírova 45, Brno 619 00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IČ</w:t>
            </w:r>
          </w:p>
        </w:tc>
        <w:tc>
          <w:tcPr>
            <w:tcW w:w="4531" w:type="dxa"/>
          </w:tcPr>
          <w:p w:rsidR="00BA1F59" w:rsidRDefault="008E2F1A" w:rsidP="00A743CC">
            <w:r>
              <w:t>48910848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lastRenderedPageBreak/>
              <w:t>Výpis z obchodního rejstříku nebo jiné evidence</w:t>
            </w:r>
          </w:p>
        </w:tc>
        <w:tc>
          <w:tcPr>
            <w:tcW w:w="4531" w:type="dxa"/>
          </w:tcPr>
          <w:p w:rsidR="00BA1F59" w:rsidRDefault="008E2F1A" w:rsidP="00A743CC">
            <w:r>
              <w:t>V příloze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Statutární zástupce</w:t>
            </w:r>
          </w:p>
        </w:tc>
        <w:tc>
          <w:tcPr>
            <w:tcW w:w="4531" w:type="dxa"/>
          </w:tcPr>
          <w:p w:rsidR="00BA1F59" w:rsidRDefault="008E2F1A" w:rsidP="00A743CC">
            <w:r>
              <w:t>Ing. Oldřich Pírek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Telefon</w:t>
            </w:r>
          </w:p>
        </w:tc>
        <w:tc>
          <w:tcPr>
            <w:tcW w:w="4531" w:type="dxa"/>
          </w:tcPr>
          <w:p w:rsidR="00BA1F59" w:rsidRDefault="008E2F1A" w:rsidP="00A743CC">
            <w:r>
              <w:t>602 548 869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Osoba povřená zajištěním plnění ustanovení Havarijního plánu</w:t>
            </w:r>
          </w:p>
        </w:tc>
        <w:tc>
          <w:tcPr>
            <w:tcW w:w="4531" w:type="dxa"/>
          </w:tcPr>
          <w:p w:rsidR="00BA1F59" w:rsidRDefault="008E2F1A" w:rsidP="00A743CC">
            <w:r>
              <w:t>Ing. Oldřich Pírek, jednatel společnosti, Ing. Jiří Palčík, pověřený technická pracovník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Telefon</w:t>
            </w:r>
          </w:p>
        </w:tc>
        <w:tc>
          <w:tcPr>
            <w:tcW w:w="4531" w:type="dxa"/>
          </w:tcPr>
          <w:p w:rsidR="00BA1F59" w:rsidRDefault="008E2F1A" w:rsidP="00A743CC">
            <w:r>
              <w:t>602 548 869</w:t>
            </w:r>
          </w:p>
        </w:tc>
      </w:tr>
      <w:tr w:rsidR="00BA1F59" w:rsidTr="00A743CC">
        <w:tc>
          <w:tcPr>
            <w:tcW w:w="4531" w:type="dxa"/>
          </w:tcPr>
          <w:p w:rsidR="00BA1F59" w:rsidRDefault="00BA1F59" w:rsidP="00A743CC">
            <w:r>
              <w:t>e-mail</w:t>
            </w:r>
          </w:p>
        </w:tc>
        <w:tc>
          <w:tcPr>
            <w:tcW w:w="4531" w:type="dxa"/>
          </w:tcPr>
          <w:p w:rsidR="00BA1F59" w:rsidRDefault="008E2F1A" w:rsidP="00A743CC">
            <w:r>
              <w:t>Pirek</w:t>
            </w:r>
            <w:r>
              <w:rPr>
                <w:rFonts w:cstheme="minorHAnsi"/>
              </w:rPr>
              <w:t>@</w:t>
            </w:r>
            <w:r>
              <w:t>asio.cz</w:t>
            </w:r>
          </w:p>
        </w:tc>
      </w:tr>
    </w:tbl>
    <w:p w:rsidR="00BA1F59" w:rsidRDefault="00BA1F59" w:rsidP="00BA1F59"/>
    <w:p w:rsidR="00C03613" w:rsidRDefault="008E1083" w:rsidP="00BA1F59">
      <w:r>
        <w:t xml:space="preserve">Str. 8 </w:t>
      </w:r>
    </w:p>
    <w:p w:rsidR="008E1083" w:rsidRDefault="008E1083" w:rsidP="00BA1F59">
      <w:proofErr w:type="spellStart"/>
      <w:r>
        <w:t>Tab</w:t>
      </w:r>
      <w:proofErr w:type="spellEnd"/>
      <w:r>
        <w:t xml:space="preserve"> IV.I.5. Údaje o uživateli</w:t>
      </w:r>
    </w:p>
    <w:p w:rsidR="008E1083" w:rsidRDefault="008E1083" w:rsidP="00BA1F59">
      <w:r>
        <w:t>Vlastníkem</w:t>
      </w:r>
      <w:r w:rsidR="00FD0C58">
        <w:t xml:space="preserve"> zařízení</w:t>
      </w:r>
      <w:r>
        <w:t xml:space="preserve"> </w:t>
      </w:r>
      <w:r w:rsidRPr="00FD0C58">
        <w:rPr>
          <w:b/>
        </w:rPr>
        <w:t>Aerace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0C58" w:rsidTr="00FD0C58">
        <w:tc>
          <w:tcPr>
            <w:tcW w:w="4531" w:type="dxa"/>
          </w:tcPr>
          <w:p w:rsidR="00FD0C58" w:rsidRDefault="00FD0C58" w:rsidP="00BA1F59">
            <w:r>
              <w:t xml:space="preserve">Státní podnik </w:t>
            </w:r>
          </w:p>
        </w:tc>
        <w:tc>
          <w:tcPr>
            <w:tcW w:w="4531" w:type="dxa"/>
          </w:tcPr>
          <w:p w:rsidR="00FD0C58" w:rsidRDefault="00FD0C58" w:rsidP="00BA1F59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  <w:p w:rsidR="00FD0C58" w:rsidRDefault="00FD0C58" w:rsidP="00BA1F59">
            <w:r>
              <w:t>Dřevařská 11,</w:t>
            </w:r>
          </w:p>
          <w:p w:rsidR="00FD0C58" w:rsidRDefault="00FD0C58" w:rsidP="00BA1F59">
            <w:r>
              <w:t>601 75 Brno</w:t>
            </w:r>
          </w:p>
        </w:tc>
      </w:tr>
      <w:tr w:rsidR="00FD0C58" w:rsidTr="00FD0C58">
        <w:tc>
          <w:tcPr>
            <w:tcW w:w="4531" w:type="dxa"/>
          </w:tcPr>
          <w:p w:rsidR="00FD0C58" w:rsidRDefault="00FD0C58" w:rsidP="00BA1F59">
            <w:r>
              <w:t>IČ</w:t>
            </w:r>
          </w:p>
        </w:tc>
        <w:tc>
          <w:tcPr>
            <w:tcW w:w="4531" w:type="dxa"/>
          </w:tcPr>
          <w:p w:rsidR="00FD0C58" w:rsidRDefault="00FD0C58" w:rsidP="00BA1F59">
            <w:r>
              <w:t>70890013</w:t>
            </w:r>
          </w:p>
        </w:tc>
      </w:tr>
    </w:tbl>
    <w:p w:rsidR="008E1083" w:rsidRDefault="008E1083" w:rsidP="00BA1F59"/>
    <w:p w:rsidR="00FD0C58" w:rsidRDefault="00FD0C58" w:rsidP="00FD0C58">
      <w:r>
        <w:t xml:space="preserve">Vlastníkem zařízení </w:t>
      </w:r>
      <w:r w:rsidRPr="00BA1F59">
        <w:rPr>
          <w:b/>
        </w:rPr>
        <w:t>Dávkování síranu železitého do vodního toku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0C58" w:rsidTr="00A743CC">
        <w:tc>
          <w:tcPr>
            <w:tcW w:w="4531" w:type="dxa"/>
          </w:tcPr>
          <w:p w:rsidR="00FD0C58" w:rsidRDefault="00FD0C58" w:rsidP="00A743CC">
            <w:r>
              <w:t xml:space="preserve">Spol. s r.o. </w:t>
            </w:r>
          </w:p>
        </w:tc>
        <w:tc>
          <w:tcPr>
            <w:tcW w:w="4531" w:type="dxa"/>
          </w:tcPr>
          <w:p w:rsidR="00FD0C58" w:rsidRDefault="00FD0C58" w:rsidP="00A743CC">
            <w:r>
              <w:t>ASIO</w:t>
            </w:r>
            <w:r w:rsidR="000D6571">
              <w:t xml:space="preserve"> TECH</w:t>
            </w:r>
            <w:r>
              <w:t>, spol. s r.o.</w:t>
            </w:r>
          </w:p>
          <w:p w:rsidR="00FD0C58" w:rsidRDefault="00FD0C58" w:rsidP="00A743CC">
            <w:r>
              <w:t>Kšírova 45,</w:t>
            </w:r>
          </w:p>
          <w:p w:rsidR="00FD0C58" w:rsidRDefault="00FD0C58" w:rsidP="00A743CC">
            <w:r>
              <w:t>619 00 Brno</w:t>
            </w:r>
          </w:p>
        </w:tc>
      </w:tr>
      <w:tr w:rsidR="00FD0C58" w:rsidTr="00A743CC">
        <w:tc>
          <w:tcPr>
            <w:tcW w:w="4531" w:type="dxa"/>
          </w:tcPr>
          <w:p w:rsidR="00FD0C58" w:rsidRDefault="00FD0C58" w:rsidP="00A743CC">
            <w:r>
              <w:t>IČ</w:t>
            </w:r>
          </w:p>
        </w:tc>
        <w:tc>
          <w:tcPr>
            <w:tcW w:w="4531" w:type="dxa"/>
          </w:tcPr>
          <w:p w:rsidR="00FD0C58" w:rsidRDefault="005605CA" w:rsidP="00A743CC">
            <w:r>
              <w:t>48910848</w:t>
            </w:r>
          </w:p>
        </w:tc>
      </w:tr>
    </w:tbl>
    <w:p w:rsidR="00FD0C58" w:rsidRDefault="00FD0C58" w:rsidP="00FD0C58"/>
    <w:p w:rsidR="00747468" w:rsidRDefault="00747468" w:rsidP="00747468">
      <w:r>
        <w:t xml:space="preserve">Provozovatelem zařízení </w:t>
      </w:r>
      <w:r w:rsidRPr="00FD0C58">
        <w:rPr>
          <w:b/>
        </w:rPr>
        <w:t>Aerace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7468" w:rsidTr="00A743CC">
        <w:tc>
          <w:tcPr>
            <w:tcW w:w="4531" w:type="dxa"/>
          </w:tcPr>
          <w:p w:rsidR="00747468" w:rsidRDefault="00747468" w:rsidP="00A743CC">
            <w:r>
              <w:t xml:space="preserve">Státní podnik </w:t>
            </w:r>
          </w:p>
        </w:tc>
        <w:tc>
          <w:tcPr>
            <w:tcW w:w="4531" w:type="dxa"/>
          </w:tcPr>
          <w:p w:rsidR="00747468" w:rsidRDefault="00747468" w:rsidP="00A743CC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  <w:p w:rsidR="00747468" w:rsidRDefault="00747468" w:rsidP="00A743CC">
            <w:r>
              <w:t>Dřevařská 11,</w:t>
            </w:r>
          </w:p>
          <w:p w:rsidR="00747468" w:rsidRDefault="00747468" w:rsidP="00A743CC">
            <w:r>
              <w:t>601 75 Brno</w:t>
            </w:r>
          </w:p>
        </w:tc>
      </w:tr>
      <w:tr w:rsidR="00747468" w:rsidTr="00A743CC">
        <w:tc>
          <w:tcPr>
            <w:tcW w:w="4531" w:type="dxa"/>
          </w:tcPr>
          <w:p w:rsidR="00747468" w:rsidRDefault="00747468" w:rsidP="00A743CC">
            <w:r>
              <w:t>IČ</w:t>
            </w:r>
          </w:p>
        </w:tc>
        <w:tc>
          <w:tcPr>
            <w:tcW w:w="4531" w:type="dxa"/>
          </w:tcPr>
          <w:p w:rsidR="00747468" w:rsidRDefault="00747468" w:rsidP="00A743CC">
            <w:r>
              <w:t>70890013</w:t>
            </w:r>
          </w:p>
        </w:tc>
      </w:tr>
    </w:tbl>
    <w:p w:rsidR="00747468" w:rsidRDefault="00747468" w:rsidP="00747468"/>
    <w:p w:rsidR="00747468" w:rsidRDefault="00747468" w:rsidP="00747468">
      <w:r>
        <w:t xml:space="preserve">Provozovatelem zařízení </w:t>
      </w:r>
      <w:r w:rsidRPr="00BA1F59">
        <w:rPr>
          <w:b/>
        </w:rPr>
        <w:t>Dávkování síranu železitého do vodního toku</w:t>
      </w:r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7468" w:rsidTr="00A743CC">
        <w:tc>
          <w:tcPr>
            <w:tcW w:w="4531" w:type="dxa"/>
          </w:tcPr>
          <w:p w:rsidR="00747468" w:rsidRDefault="00747468" w:rsidP="00A743CC">
            <w:r>
              <w:t xml:space="preserve">Spol. s r.o. </w:t>
            </w:r>
          </w:p>
        </w:tc>
        <w:tc>
          <w:tcPr>
            <w:tcW w:w="4531" w:type="dxa"/>
          </w:tcPr>
          <w:p w:rsidR="000115C5" w:rsidRDefault="000115C5" w:rsidP="00A743CC">
            <w:r>
              <w:t>ASIO TECH, spol. s </w:t>
            </w:r>
            <w:proofErr w:type="spellStart"/>
            <w:r>
              <w:t>r.o.</w:t>
            </w:r>
            <w:proofErr w:type="spellEnd"/>
          </w:p>
          <w:p w:rsidR="00747468" w:rsidRDefault="00747468" w:rsidP="00A743CC">
            <w:r>
              <w:t>Kšírova 45,</w:t>
            </w:r>
          </w:p>
          <w:p w:rsidR="00747468" w:rsidRDefault="00747468" w:rsidP="00A743CC">
            <w:r>
              <w:t>619 00 Brno</w:t>
            </w:r>
          </w:p>
        </w:tc>
      </w:tr>
      <w:tr w:rsidR="00747468" w:rsidTr="00A743CC">
        <w:tc>
          <w:tcPr>
            <w:tcW w:w="4531" w:type="dxa"/>
          </w:tcPr>
          <w:p w:rsidR="00747468" w:rsidRDefault="00747468" w:rsidP="00A743CC">
            <w:r>
              <w:t>IČ</w:t>
            </w:r>
            <w:bookmarkStart w:id="0" w:name="_GoBack"/>
            <w:bookmarkEnd w:id="0"/>
          </w:p>
        </w:tc>
        <w:tc>
          <w:tcPr>
            <w:tcW w:w="4531" w:type="dxa"/>
          </w:tcPr>
          <w:p w:rsidR="00747468" w:rsidRDefault="00747468" w:rsidP="00A743CC">
            <w:r>
              <w:t>48910848</w:t>
            </w:r>
          </w:p>
        </w:tc>
      </w:tr>
    </w:tbl>
    <w:p w:rsidR="00747468" w:rsidRDefault="00747468" w:rsidP="00747468"/>
    <w:p w:rsidR="00747468" w:rsidRDefault="00A81A82" w:rsidP="00FD0C58">
      <w:r>
        <w:t xml:space="preserve">Str. 21 </w:t>
      </w:r>
    </w:p>
    <w:p w:rsidR="00A81A82" w:rsidRDefault="00A81A82" w:rsidP="00FD0C58">
      <w:proofErr w:type="spellStart"/>
      <w:r>
        <w:t>Tab</w:t>
      </w:r>
      <w:proofErr w:type="spellEnd"/>
      <w:r>
        <w:t xml:space="preserve"> VIII.I. Seznam osob a orgánů, které budou povolány nebo informovány při vzniku havárie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E7B50" w:rsidTr="001E7B50">
        <w:tc>
          <w:tcPr>
            <w:tcW w:w="2265" w:type="dxa"/>
          </w:tcPr>
          <w:p w:rsidR="001E7B50" w:rsidRDefault="001E7B50" w:rsidP="00FD0C58">
            <w:r>
              <w:t>Jméno a příjmení</w:t>
            </w:r>
          </w:p>
        </w:tc>
        <w:tc>
          <w:tcPr>
            <w:tcW w:w="2265" w:type="dxa"/>
          </w:tcPr>
          <w:p w:rsidR="001E7B50" w:rsidRDefault="001E7B50" w:rsidP="00FD0C58">
            <w:r>
              <w:t>Funkce</w:t>
            </w:r>
          </w:p>
        </w:tc>
        <w:tc>
          <w:tcPr>
            <w:tcW w:w="2266" w:type="dxa"/>
          </w:tcPr>
          <w:p w:rsidR="001E7B50" w:rsidRDefault="001E7B50" w:rsidP="00FD0C58">
            <w:r>
              <w:t>Adresa bydliště</w:t>
            </w:r>
          </w:p>
        </w:tc>
        <w:tc>
          <w:tcPr>
            <w:tcW w:w="2266" w:type="dxa"/>
          </w:tcPr>
          <w:p w:rsidR="001E7B50" w:rsidRDefault="001E7B50" w:rsidP="00FD0C58">
            <w:r>
              <w:t>Mobilní telefony</w:t>
            </w:r>
          </w:p>
        </w:tc>
      </w:tr>
      <w:tr w:rsidR="001E7B50" w:rsidTr="001E7B50">
        <w:tc>
          <w:tcPr>
            <w:tcW w:w="2265" w:type="dxa"/>
          </w:tcPr>
          <w:p w:rsidR="001E7B50" w:rsidRDefault="001E7B50" w:rsidP="00FD0C58">
            <w:r>
              <w:t>Ing. Oldřich Pírek</w:t>
            </w:r>
          </w:p>
        </w:tc>
        <w:tc>
          <w:tcPr>
            <w:tcW w:w="2265" w:type="dxa"/>
          </w:tcPr>
          <w:p w:rsidR="001E7B50" w:rsidRDefault="001E7B50" w:rsidP="00FD0C58">
            <w:r>
              <w:t>Vedoucí likvidace havárie (dále jen VLH)</w:t>
            </w:r>
          </w:p>
        </w:tc>
        <w:tc>
          <w:tcPr>
            <w:tcW w:w="2266" w:type="dxa"/>
          </w:tcPr>
          <w:p w:rsidR="001E7B50" w:rsidRDefault="001E7B50" w:rsidP="00FD0C58">
            <w:r>
              <w:t>Jírovcova 80, Brno</w:t>
            </w:r>
          </w:p>
        </w:tc>
        <w:tc>
          <w:tcPr>
            <w:tcW w:w="2266" w:type="dxa"/>
          </w:tcPr>
          <w:p w:rsidR="001E7B50" w:rsidRDefault="001E7B50" w:rsidP="00FD0C58">
            <w:r>
              <w:t>602 584 869</w:t>
            </w:r>
          </w:p>
        </w:tc>
      </w:tr>
      <w:tr w:rsidR="001E7B50" w:rsidTr="001E7B50">
        <w:tc>
          <w:tcPr>
            <w:tcW w:w="2265" w:type="dxa"/>
          </w:tcPr>
          <w:p w:rsidR="001E7B50" w:rsidRDefault="001E7B50" w:rsidP="00FD0C58">
            <w:r>
              <w:t>Ing. Jiří Palčík</w:t>
            </w:r>
          </w:p>
        </w:tc>
        <w:tc>
          <w:tcPr>
            <w:tcW w:w="2265" w:type="dxa"/>
          </w:tcPr>
          <w:p w:rsidR="001E7B50" w:rsidRDefault="001E7B50" w:rsidP="00FD0C58">
            <w:r>
              <w:t>Zástupce VLH</w:t>
            </w:r>
          </w:p>
        </w:tc>
        <w:tc>
          <w:tcPr>
            <w:tcW w:w="2266" w:type="dxa"/>
          </w:tcPr>
          <w:p w:rsidR="001E7B50" w:rsidRDefault="001E7B50" w:rsidP="00FD0C58">
            <w:r>
              <w:t>Žitná 49, Moravany</w:t>
            </w:r>
          </w:p>
        </w:tc>
        <w:tc>
          <w:tcPr>
            <w:tcW w:w="2266" w:type="dxa"/>
          </w:tcPr>
          <w:p w:rsidR="001E7B50" w:rsidRDefault="001E7B50" w:rsidP="00FD0C58">
            <w:r>
              <w:t>777</w:t>
            </w:r>
            <w:r w:rsidR="00F04925">
              <w:t> </w:t>
            </w:r>
            <w:r>
              <w:t>695</w:t>
            </w:r>
            <w:r w:rsidR="00F04925">
              <w:t xml:space="preserve"> 422</w:t>
            </w:r>
          </w:p>
        </w:tc>
      </w:tr>
      <w:tr w:rsidR="001E7B50" w:rsidTr="001E7B50">
        <w:tc>
          <w:tcPr>
            <w:tcW w:w="2265" w:type="dxa"/>
          </w:tcPr>
          <w:p w:rsidR="001E7B50" w:rsidRDefault="00F04925" w:rsidP="00FD0C58">
            <w:r>
              <w:t>Ing. Klára Kořínková</w:t>
            </w:r>
          </w:p>
        </w:tc>
        <w:tc>
          <w:tcPr>
            <w:tcW w:w="2265" w:type="dxa"/>
          </w:tcPr>
          <w:p w:rsidR="001E7B50" w:rsidRDefault="00F04925" w:rsidP="00FD0C58">
            <w:r>
              <w:t>Zástupce VLH</w:t>
            </w:r>
          </w:p>
        </w:tc>
        <w:tc>
          <w:tcPr>
            <w:tcW w:w="2266" w:type="dxa"/>
          </w:tcPr>
          <w:p w:rsidR="001E7B50" w:rsidRDefault="00D667EF" w:rsidP="00FD0C58">
            <w:r>
              <w:t>U stadionu 943, Kuřim</w:t>
            </w:r>
          </w:p>
        </w:tc>
        <w:tc>
          <w:tcPr>
            <w:tcW w:w="2266" w:type="dxa"/>
          </w:tcPr>
          <w:p w:rsidR="001E7B50" w:rsidRDefault="009709C1" w:rsidP="00FD0C58">
            <w:r>
              <w:t>725 955 362</w:t>
            </w:r>
          </w:p>
        </w:tc>
      </w:tr>
    </w:tbl>
    <w:p w:rsidR="00A81A82" w:rsidRDefault="00A81A82" w:rsidP="00FD0C58"/>
    <w:p w:rsidR="00FD0C58" w:rsidRDefault="007A747D" w:rsidP="00BA1F59">
      <w:r>
        <w:lastRenderedPageBreak/>
        <w:t>Povodňový plán</w:t>
      </w:r>
    </w:p>
    <w:p w:rsidR="007A747D" w:rsidRDefault="007A747D" w:rsidP="00BA1F59">
      <w:r>
        <w:t>Str. 4</w:t>
      </w:r>
    </w:p>
    <w:p w:rsidR="007A747D" w:rsidRDefault="007A747D" w:rsidP="007A747D">
      <w:r>
        <w:t xml:space="preserve">Tab. III.I. a Identifikační údaje vlastníka zařízení </w:t>
      </w:r>
      <w:r w:rsidRPr="008E1083">
        <w:rPr>
          <w:b/>
        </w:rPr>
        <w:t>Aerace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747D" w:rsidTr="00A743CC">
        <w:tc>
          <w:tcPr>
            <w:tcW w:w="4531" w:type="dxa"/>
          </w:tcPr>
          <w:p w:rsidR="007A747D" w:rsidRDefault="007A747D" w:rsidP="00A743CC">
            <w:r>
              <w:t>Obchodní firma nebo název, anebo jména a příjmení</w:t>
            </w:r>
          </w:p>
        </w:tc>
        <w:tc>
          <w:tcPr>
            <w:tcW w:w="4531" w:type="dxa"/>
          </w:tcPr>
          <w:p w:rsidR="007A747D" w:rsidRDefault="007A747D" w:rsidP="00A743CC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>Právní forma</w:t>
            </w:r>
          </w:p>
        </w:tc>
        <w:tc>
          <w:tcPr>
            <w:tcW w:w="4531" w:type="dxa"/>
          </w:tcPr>
          <w:p w:rsidR="007A747D" w:rsidRDefault="007A747D" w:rsidP="00A743CC">
            <w:r>
              <w:t>Státní podnik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>Adresa sídla a místa podnikání</w:t>
            </w:r>
          </w:p>
        </w:tc>
        <w:tc>
          <w:tcPr>
            <w:tcW w:w="4531" w:type="dxa"/>
          </w:tcPr>
          <w:p w:rsidR="004A10CB" w:rsidRDefault="004A10CB" w:rsidP="004A10CB">
            <w:r>
              <w:t>Dřevařská 11,</w:t>
            </w:r>
          </w:p>
          <w:p w:rsidR="007A747D" w:rsidRDefault="004A10CB" w:rsidP="004A10CB">
            <w:r>
              <w:t xml:space="preserve">601 75 Brno 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>IČ</w:t>
            </w:r>
          </w:p>
        </w:tc>
        <w:tc>
          <w:tcPr>
            <w:tcW w:w="4531" w:type="dxa"/>
          </w:tcPr>
          <w:p w:rsidR="007A747D" w:rsidRDefault="004A10CB" w:rsidP="00A743CC">
            <w:r>
              <w:t>70890013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 xml:space="preserve">Výpis z obchodního </w:t>
            </w:r>
            <w:proofErr w:type="gramStart"/>
            <w:r>
              <w:t>rejstříku  nebo</w:t>
            </w:r>
            <w:proofErr w:type="gramEnd"/>
            <w:r>
              <w:t xml:space="preserve"> jiné evidence </w:t>
            </w:r>
          </w:p>
        </w:tc>
        <w:tc>
          <w:tcPr>
            <w:tcW w:w="4531" w:type="dxa"/>
          </w:tcPr>
          <w:p w:rsidR="007A747D" w:rsidRDefault="004A10CB" w:rsidP="00A743CC">
            <w:r>
              <w:t>V příloze</w:t>
            </w:r>
          </w:p>
        </w:tc>
      </w:tr>
    </w:tbl>
    <w:p w:rsidR="007A747D" w:rsidRDefault="007A747D" w:rsidP="007A747D"/>
    <w:p w:rsidR="007A747D" w:rsidRDefault="007A747D" w:rsidP="007A747D">
      <w:r>
        <w:t xml:space="preserve">Tab. III.I. b Identifikační údaje vlastníka zařízení </w:t>
      </w:r>
      <w:r w:rsidRPr="00BA1F59">
        <w:rPr>
          <w:b/>
        </w:rPr>
        <w:t>Dávkování síranu železitého do vodního toku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747D" w:rsidTr="00A743CC">
        <w:tc>
          <w:tcPr>
            <w:tcW w:w="4531" w:type="dxa"/>
          </w:tcPr>
          <w:p w:rsidR="007A747D" w:rsidRDefault="007A747D" w:rsidP="00A743CC">
            <w:r>
              <w:t>Obchodní firma nebo název, anebo jména a příjmení</w:t>
            </w:r>
          </w:p>
        </w:tc>
        <w:tc>
          <w:tcPr>
            <w:tcW w:w="4531" w:type="dxa"/>
          </w:tcPr>
          <w:p w:rsidR="007A747D" w:rsidRDefault="007A747D" w:rsidP="00A743CC">
            <w:r>
              <w:t>ASIO, spol. s r.o.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>Právní forma</w:t>
            </w:r>
          </w:p>
        </w:tc>
        <w:tc>
          <w:tcPr>
            <w:tcW w:w="4531" w:type="dxa"/>
          </w:tcPr>
          <w:p w:rsidR="007A747D" w:rsidRDefault="007A747D" w:rsidP="00A743CC">
            <w:r>
              <w:t>Společnost s ručením omezeným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>Adresa sídla a místa podnikání</w:t>
            </w:r>
          </w:p>
        </w:tc>
        <w:tc>
          <w:tcPr>
            <w:tcW w:w="4531" w:type="dxa"/>
          </w:tcPr>
          <w:p w:rsidR="007A747D" w:rsidRDefault="007A747D" w:rsidP="00A743CC">
            <w:r>
              <w:t>Kšírova 45, 619 00 Brno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>IČ</w:t>
            </w:r>
          </w:p>
        </w:tc>
        <w:tc>
          <w:tcPr>
            <w:tcW w:w="4531" w:type="dxa"/>
          </w:tcPr>
          <w:p w:rsidR="007A747D" w:rsidRDefault="007A747D" w:rsidP="00A743CC">
            <w:r>
              <w:t>489 10 848</w:t>
            </w:r>
          </w:p>
        </w:tc>
      </w:tr>
      <w:tr w:rsidR="007A747D" w:rsidTr="00A743CC">
        <w:tc>
          <w:tcPr>
            <w:tcW w:w="4531" w:type="dxa"/>
          </w:tcPr>
          <w:p w:rsidR="007A747D" w:rsidRDefault="007A747D" w:rsidP="00A743CC">
            <w:r>
              <w:t xml:space="preserve">Výpis z obchodního </w:t>
            </w:r>
            <w:proofErr w:type="gramStart"/>
            <w:r>
              <w:t>rejstříku  nebo</w:t>
            </w:r>
            <w:proofErr w:type="gramEnd"/>
            <w:r>
              <w:t xml:space="preserve"> jiné evidence </w:t>
            </w:r>
          </w:p>
        </w:tc>
        <w:tc>
          <w:tcPr>
            <w:tcW w:w="4531" w:type="dxa"/>
          </w:tcPr>
          <w:p w:rsidR="007A747D" w:rsidRDefault="007A747D" w:rsidP="00A743CC">
            <w:r>
              <w:t>V příloze</w:t>
            </w:r>
          </w:p>
        </w:tc>
      </w:tr>
    </w:tbl>
    <w:p w:rsidR="007A747D" w:rsidRDefault="007A747D" w:rsidP="007A747D"/>
    <w:p w:rsidR="00937269" w:rsidRDefault="00937269" w:rsidP="00937269">
      <w:r>
        <w:t xml:space="preserve">Tab. III.II. a Identifikační údaje provozovatele zařízení </w:t>
      </w:r>
      <w:r w:rsidRPr="00BA1F59">
        <w:rPr>
          <w:b/>
        </w:rPr>
        <w:t>Aerace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7269" w:rsidTr="00A743CC">
        <w:tc>
          <w:tcPr>
            <w:tcW w:w="4531" w:type="dxa"/>
          </w:tcPr>
          <w:p w:rsidR="00937269" w:rsidRDefault="00937269" w:rsidP="00A743CC">
            <w:r>
              <w:t xml:space="preserve">Obchodní firma nebo </w:t>
            </w:r>
            <w:proofErr w:type="gramStart"/>
            <w:r>
              <w:t>název ,</w:t>
            </w:r>
            <w:proofErr w:type="gramEnd"/>
            <w:r>
              <w:t xml:space="preserve"> anebo jméno a příjmení</w:t>
            </w:r>
          </w:p>
        </w:tc>
        <w:tc>
          <w:tcPr>
            <w:tcW w:w="4531" w:type="dxa"/>
          </w:tcPr>
          <w:p w:rsidR="00937269" w:rsidRDefault="00937269" w:rsidP="00A743CC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  <w:tr w:rsidR="00937269" w:rsidTr="00A743CC">
        <w:tc>
          <w:tcPr>
            <w:tcW w:w="4531" w:type="dxa"/>
          </w:tcPr>
          <w:p w:rsidR="00937269" w:rsidRDefault="00937269" w:rsidP="00A743CC">
            <w:r>
              <w:t>Právní forma</w:t>
            </w:r>
          </w:p>
        </w:tc>
        <w:tc>
          <w:tcPr>
            <w:tcW w:w="4531" w:type="dxa"/>
          </w:tcPr>
          <w:p w:rsidR="00937269" w:rsidRDefault="00937269" w:rsidP="00A743CC">
            <w:r>
              <w:t>Státní podnik</w:t>
            </w:r>
          </w:p>
        </w:tc>
      </w:tr>
      <w:tr w:rsidR="00937269" w:rsidTr="00A743CC">
        <w:tc>
          <w:tcPr>
            <w:tcW w:w="4531" w:type="dxa"/>
          </w:tcPr>
          <w:p w:rsidR="00937269" w:rsidRDefault="00937269" w:rsidP="00A743CC">
            <w:r>
              <w:t>Adresa sídla a místa podnikání</w:t>
            </w:r>
          </w:p>
        </w:tc>
        <w:tc>
          <w:tcPr>
            <w:tcW w:w="4531" w:type="dxa"/>
          </w:tcPr>
          <w:p w:rsidR="004A10CB" w:rsidRDefault="004A10CB" w:rsidP="004A10CB">
            <w:r>
              <w:t>Dřevařská 11,</w:t>
            </w:r>
          </w:p>
          <w:p w:rsidR="00937269" w:rsidRDefault="004A10CB" w:rsidP="004A10CB">
            <w:r>
              <w:t>601 75 Brno</w:t>
            </w:r>
          </w:p>
        </w:tc>
      </w:tr>
      <w:tr w:rsidR="00937269" w:rsidTr="00A743CC">
        <w:tc>
          <w:tcPr>
            <w:tcW w:w="4531" w:type="dxa"/>
          </w:tcPr>
          <w:p w:rsidR="00937269" w:rsidRDefault="00937269" w:rsidP="00A743CC">
            <w:r>
              <w:t>IČ</w:t>
            </w:r>
          </w:p>
        </w:tc>
        <w:tc>
          <w:tcPr>
            <w:tcW w:w="4531" w:type="dxa"/>
          </w:tcPr>
          <w:p w:rsidR="00937269" w:rsidRDefault="004A10CB" w:rsidP="00A743CC">
            <w:r>
              <w:t>70890013</w:t>
            </w:r>
          </w:p>
        </w:tc>
      </w:tr>
      <w:tr w:rsidR="00937269" w:rsidTr="00A743CC">
        <w:tc>
          <w:tcPr>
            <w:tcW w:w="4531" w:type="dxa"/>
          </w:tcPr>
          <w:p w:rsidR="00937269" w:rsidRDefault="00937269" w:rsidP="00A743CC">
            <w:r>
              <w:t>Výpis z obchodního rejstříku nebo jiné evidence</w:t>
            </w:r>
          </w:p>
        </w:tc>
        <w:tc>
          <w:tcPr>
            <w:tcW w:w="4531" w:type="dxa"/>
          </w:tcPr>
          <w:p w:rsidR="00937269" w:rsidRDefault="00937269" w:rsidP="00A743CC"/>
        </w:tc>
      </w:tr>
      <w:tr w:rsidR="001847C4" w:rsidTr="00A743CC">
        <w:tc>
          <w:tcPr>
            <w:tcW w:w="4531" w:type="dxa"/>
          </w:tcPr>
          <w:p w:rsidR="001847C4" w:rsidRDefault="001847C4" w:rsidP="00A743CC">
            <w:r>
              <w:t>Statutární zástupce</w:t>
            </w:r>
          </w:p>
        </w:tc>
        <w:tc>
          <w:tcPr>
            <w:tcW w:w="4531" w:type="dxa"/>
          </w:tcPr>
          <w:p w:rsidR="001847C4" w:rsidRDefault="001847C4" w:rsidP="00310916">
            <w:r>
              <w:t>MVDr. Václav Gargulák</w:t>
            </w:r>
          </w:p>
        </w:tc>
      </w:tr>
      <w:tr w:rsidR="001847C4" w:rsidTr="00A743CC">
        <w:tc>
          <w:tcPr>
            <w:tcW w:w="4531" w:type="dxa"/>
          </w:tcPr>
          <w:p w:rsidR="001847C4" w:rsidRDefault="001847C4" w:rsidP="00A743CC">
            <w:r>
              <w:t>Telefon</w:t>
            </w:r>
          </w:p>
        </w:tc>
        <w:tc>
          <w:tcPr>
            <w:tcW w:w="4531" w:type="dxa"/>
          </w:tcPr>
          <w:p w:rsidR="001847C4" w:rsidRDefault="001847C4" w:rsidP="00310916">
            <w:r>
              <w:t>541637201</w:t>
            </w:r>
          </w:p>
        </w:tc>
      </w:tr>
      <w:tr w:rsidR="001847C4" w:rsidTr="00A743CC">
        <w:tc>
          <w:tcPr>
            <w:tcW w:w="4531" w:type="dxa"/>
          </w:tcPr>
          <w:p w:rsidR="001847C4" w:rsidRDefault="001847C4" w:rsidP="00A743CC">
            <w:r>
              <w:t>Osoba povřená zajištěním plnění ustanovení Havarijního plánu</w:t>
            </w:r>
          </w:p>
        </w:tc>
        <w:tc>
          <w:tcPr>
            <w:tcW w:w="4531" w:type="dxa"/>
          </w:tcPr>
          <w:p w:rsidR="001847C4" w:rsidRDefault="001847C4" w:rsidP="00310916">
            <w:r>
              <w:t>Petr Hahn</w:t>
            </w:r>
          </w:p>
        </w:tc>
      </w:tr>
      <w:tr w:rsidR="001847C4" w:rsidTr="00A743CC">
        <w:tc>
          <w:tcPr>
            <w:tcW w:w="4531" w:type="dxa"/>
          </w:tcPr>
          <w:p w:rsidR="001847C4" w:rsidRDefault="001847C4" w:rsidP="00A743CC">
            <w:r>
              <w:t>Telefon</w:t>
            </w:r>
          </w:p>
        </w:tc>
        <w:tc>
          <w:tcPr>
            <w:tcW w:w="4531" w:type="dxa"/>
          </w:tcPr>
          <w:p w:rsidR="001847C4" w:rsidRDefault="001847C4" w:rsidP="00310916">
            <w:r>
              <w:t>602596460</w:t>
            </w:r>
          </w:p>
        </w:tc>
      </w:tr>
      <w:tr w:rsidR="001847C4" w:rsidTr="00A743CC">
        <w:tc>
          <w:tcPr>
            <w:tcW w:w="4531" w:type="dxa"/>
          </w:tcPr>
          <w:p w:rsidR="001847C4" w:rsidRDefault="001847C4" w:rsidP="00A743CC">
            <w:r>
              <w:t>e-mail</w:t>
            </w:r>
          </w:p>
        </w:tc>
        <w:tc>
          <w:tcPr>
            <w:tcW w:w="4531" w:type="dxa"/>
          </w:tcPr>
          <w:p w:rsidR="001847C4" w:rsidRDefault="001847C4" w:rsidP="00310916">
            <w:r>
              <w:t>prehrbrno@pmo.cz</w:t>
            </w:r>
          </w:p>
        </w:tc>
      </w:tr>
    </w:tbl>
    <w:p w:rsidR="00937269" w:rsidRDefault="00937269" w:rsidP="00937269"/>
    <w:p w:rsidR="00145EE5" w:rsidRDefault="00145EE5" w:rsidP="00145EE5">
      <w:r>
        <w:t xml:space="preserve">Tab. III.II. b Identifikační údaje provozovatele zařízení </w:t>
      </w:r>
      <w:r w:rsidRPr="00BA1F59">
        <w:rPr>
          <w:b/>
        </w:rPr>
        <w:t>Dávkování síranu železitého do vodního toku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5EE5" w:rsidTr="00A743CC">
        <w:tc>
          <w:tcPr>
            <w:tcW w:w="4531" w:type="dxa"/>
          </w:tcPr>
          <w:p w:rsidR="00145EE5" w:rsidRDefault="00145EE5" w:rsidP="00A743CC">
            <w:r>
              <w:t xml:space="preserve">Obchodní firma nebo </w:t>
            </w:r>
            <w:proofErr w:type="gramStart"/>
            <w:r>
              <w:t>název ,</w:t>
            </w:r>
            <w:proofErr w:type="gramEnd"/>
            <w:r>
              <w:t xml:space="preserve"> anebo jméno a příjmení</w:t>
            </w:r>
          </w:p>
        </w:tc>
        <w:tc>
          <w:tcPr>
            <w:tcW w:w="4531" w:type="dxa"/>
          </w:tcPr>
          <w:p w:rsidR="00145EE5" w:rsidRDefault="00145EE5" w:rsidP="00A743CC">
            <w:r>
              <w:t>ASIO, spol. s r.o.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Právní forma</w:t>
            </w:r>
          </w:p>
        </w:tc>
        <w:tc>
          <w:tcPr>
            <w:tcW w:w="4531" w:type="dxa"/>
          </w:tcPr>
          <w:p w:rsidR="00145EE5" w:rsidRDefault="00145EE5" w:rsidP="00A743CC">
            <w:r>
              <w:t>Společnost s ručením omezeným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Adresa sídla a místa podnikání</w:t>
            </w:r>
          </w:p>
        </w:tc>
        <w:tc>
          <w:tcPr>
            <w:tcW w:w="4531" w:type="dxa"/>
          </w:tcPr>
          <w:p w:rsidR="00145EE5" w:rsidRDefault="00145EE5" w:rsidP="00A743CC">
            <w:r>
              <w:t>Kšírova 45, Brno 619 00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IČ</w:t>
            </w:r>
          </w:p>
        </w:tc>
        <w:tc>
          <w:tcPr>
            <w:tcW w:w="4531" w:type="dxa"/>
          </w:tcPr>
          <w:p w:rsidR="00145EE5" w:rsidRDefault="00145EE5" w:rsidP="00A743CC">
            <w:r>
              <w:t>48910848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Výpis z obchodního rejstříku nebo jiné evidence</w:t>
            </w:r>
          </w:p>
        </w:tc>
        <w:tc>
          <w:tcPr>
            <w:tcW w:w="4531" w:type="dxa"/>
          </w:tcPr>
          <w:p w:rsidR="00145EE5" w:rsidRDefault="00145EE5" w:rsidP="00A743CC">
            <w:r>
              <w:t>V příloze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Statutární zástupce</w:t>
            </w:r>
          </w:p>
        </w:tc>
        <w:tc>
          <w:tcPr>
            <w:tcW w:w="4531" w:type="dxa"/>
          </w:tcPr>
          <w:p w:rsidR="00145EE5" w:rsidRDefault="00145EE5" w:rsidP="00A743CC">
            <w:r>
              <w:t>Ing. Oldřich Pírek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Telefon</w:t>
            </w:r>
          </w:p>
        </w:tc>
        <w:tc>
          <w:tcPr>
            <w:tcW w:w="4531" w:type="dxa"/>
          </w:tcPr>
          <w:p w:rsidR="00145EE5" w:rsidRDefault="00145EE5" w:rsidP="00A743CC">
            <w:r>
              <w:t>602 548 869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lastRenderedPageBreak/>
              <w:t>Osoba povřená zajištěním plnění ustanovení Havarijního plánu</w:t>
            </w:r>
          </w:p>
        </w:tc>
        <w:tc>
          <w:tcPr>
            <w:tcW w:w="4531" w:type="dxa"/>
          </w:tcPr>
          <w:p w:rsidR="00145EE5" w:rsidRDefault="00145EE5" w:rsidP="00A743CC">
            <w:r>
              <w:t>Ing. Oldřich Pírek, jednatel společnosti, Ing. Jiří Palčík, pověřený technická pracovník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Telefon</w:t>
            </w:r>
          </w:p>
        </w:tc>
        <w:tc>
          <w:tcPr>
            <w:tcW w:w="4531" w:type="dxa"/>
          </w:tcPr>
          <w:p w:rsidR="00145EE5" w:rsidRDefault="00145EE5" w:rsidP="00A743CC">
            <w:r>
              <w:t>602 548 869</w:t>
            </w:r>
          </w:p>
        </w:tc>
      </w:tr>
      <w:tr w:rsidR="00145EE5" w:rsidTr="00A743CC">
        <w:tc>
          <w:tcPr>
            <w:tcW w:w="4531" w:type="dxa"/>
          </w:tcPr>
          <w:p w:rsidR="00145EE5" w:rsidRDefault="00145EE5" w:rsidP="00A743CC">
            <w:r>
              <w:t>e-mail</w:t>
            </w:r>
          </w:p>
        </w:tc>
        <w:tc>
          <w:tcPr>
            <w:tcW w:w="4531" w:type="dxa"/>
          </w:tcPr>
          <w:p w:rsidR="00145EE5" w:rsidRDefault="00145EE5" w:rsidP="00A743CC">
            <w:r>
              <w:t>Pirek</w:t>
            </w:r>
            <w:r>
              <w:rPr>
                <w:rFonts w:cstheme="minorHAnsi"/>
              </w:rPr>
              <w:t>@</w:t>
            </w:r>
            <w:r>
              <w:t>asio.cz</w:t>
            </w:r>
          </w:p>
        </w:tc>
      </w:tr>
    </w:tbl>
    <w:p w:rsidR="00145EE5" w:rsidRDefault="00145EE5" w:rsidP="00145EE5"/>
    <w:p w:rsidR="00C80F07" w:rsidRDefault="00C80F07" w:rsidP="00937269">
      <w:r>
        <w:t xml:space="preserve">Str. 18 </w:t>
      </w:r>
    </w:p>
    <w:p w:rsidR="00C80F07" w:rsidRDefault="00C80F07" w:rsidP="00937269">
      <w:proofErr w:type="spellStart"/>
      <w:r>
        <w:t>Tab</w:t>
      </w:r>
      <w:proofErr w:type="spellEnd"/>
      <w:r>
        <w:t xml:space="preserve"> VI.I.1 a Povodňová komise společnosti – Povodí Moravy, </w:t>
      </w:r>
      <w:proofErr w:type="spellStart"/>
      <w:r>
        <w:t>s.p</w:t>
      </w:r>
      <w:proofErr w:type="spellEnd"/>
      <w:r>
        <w:t xml:space="preserve">. vlastníka a provozovatele zařízení </w:t>
      </w:r>
      <w:r w:rsidRPr="004A10CB">
        <w:rPr>
          <w:b/>
        </w:rPr>
        <w:t>Aerace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80F07" w:rsidTr="00C80F07">
        <w:tc>
          <w:tcPr>
            <w:tcW w:w="1812" w:type="dxa"/>
          </w:tcPr>
          <w:p w:rsidR="00C80F07" w:rsidRDefault="00C80F07" w:rsidP="00937269">
            <w:r>
              <w:t>Funkce v komisi</w:t>
            </w:r>
          </w:p>
        </w:tc>
        <w:tc>
          <w:tcPr>
            <w:tcW w:w="1812" w:type="dxa"/>
          </w:tcPr>
          <w:p w:rsidR="00C80F07" w:rsidRDefault="00C80F07" w:rsidP="00937269">
            <w:r>
              <w:t>Jméno a příjmení</w:t>
            </w:r>
          </w:p>
        </w:tc>
        <w:tc>
          <w:tcPr>
            <w:tcW w:w="1812" w:type="dxa"/>
          </w:tcPr>
          <w:p w:rsidR="00C80F07" w:rsidRDefault="00C80F07" w:rsidP="00937269">
            <w:r>
              <w:t>Funkce na pracovišti</w:t>
            </w:r>
          </w:p>
        </w:tc>
        <w:tc>
          <w:tcPr>
            <w:tcW w:w="1813" w:type="dxa"/>
          </w:tcPr>
          <w:p w:rsidR="00C80F07" w:rsidRDefault="00C80F07" w:rsidP="00937269">
            <w:r>
              <w:t>Adresa a bydliště</w:t>
            </w:r>
          </w:p>
        </w:tc>
        <w:tc>
          <w:tcPr>
            <w:tcW w:w="1813" w:type="dxa"/>
          </w:tcPr>
          <w:p w:rsidR="00C80F07" w:rsidRDefault="00C80F07" w:rsidP="00937269">
            <w:r>
              <w:t>Mobilní telefon</w:t>
            </w:r>
          </w:p>
        </w:tc>
      </w:tr>
      <w:tr w:rsidR="00C80F07" w:rsidTr="00C80F07">
        <w:tc>
          <w:tcPr>
            <w:tcW w:w="1812" w:type="dxa"/>
          </w:tcPr>
          <w:p w:rsidR="00C80F07" w:rsidRDefault="00C80F07" w:rsidP="00937269">
            <w:r>
              <w:t>předseda</w:t>
            </w:r>
          </w:p>
        </w:tc>
        <w:tc>
          <w:tcPr>
            <w:tcW w:w="1812" w:type="dxa"/>
          </w:tcPr>
          <w:p w:rsidR="00C80F07" w:rsidRDefault="00C80F07" w:rsidP="00937269"/>
        </w:tc>
        <w:tc>
          <w:tcPr>
            <w:tcW w:w="1812" w:type="dxa"/>
          </w:tcPr>
          <w:p w:rsidR="00C80F07" w:rsidRDefault="00C80F07" w:rsidP="00937269"/>
        </w:tc>
        <w:tc>
          <w:tcPr>
            <w:tcW w:w="1813" w:type="dxa"/>
          </w:tcPr>
          <w:p w:rsidR="00C80F07" w:rsidRDefault="00C80F07" w:rsidP="00937269"/>
        </w:tc>
        <w:tc>
          <w:tcPr>
            <w:tcW w:w="1813" w:type="dxa"/>
          </w:tcPr>
          <w:p w:rsidR="00C80F07" w:rsidRDefault="00C80F07" w:rsidP="00937269"/>
        </w:tc>
      </w:tr>
      <w:tr w:rsidR="00C80F07" w:rsidTr="00C80F07">
        <w:tc>
          <w:tcPr>
            <w:tcW w:w="1812" w:type="dxa"/>
          </w:tcPr>
          <w:p w:rsidR="00C80F07" w:rsidRDefault="00C80F07" w:rsidP="00937269">
            <w:r>
              <w:t>člen</w:t>
            </w:r>
          </w:p>
        </w:tc>
        <w:tc>
          <w:tcPr>
            <w:tcW w:w="1812" w:type="dxa"/>
          </w:tcPr>
          <w:p w:rsidR="00C80F07" w:rsidRDefault="00C80F07" w:rsidP="00937269"/>
        </w:tc>
        <w:tc>
          <w:tcPr>
            <w:tcW w:w="1812" w:type="dxa"/>
          </w:tcPr>
          <w:p w:rsidR="00C80F07" w:rsidRDefault="00C80F07" w:rsidP="00937269"/>
        </w:tc>
        <w:tc>
          <w:tcPr>
            <w:tcW w:w="1813" w:type="dxa"/>
          </w:tcPr>
          <w:p w:rsidR="00C80F07" w:rsidRDefault="00C80F07" w:rsidP="00937269"/>
        </w:tc>
        <w:tc>
          <w:tcPr>
            <w:tcW w:w="1813" w:type="dxa"/>
          </w:tcPr>
          <w:p w:rsidR="00C80F07" w:rsidRDefault="00C80F07" w:rsidP="00937269"/>
        </w:tc>
      </w:tr>
      <w:tr w:rsidR="00C80F07" w:rsidTr="00C80F07">
        <w:tc>
          <w:tcPr>
            <w:tcW w:w="1812" w:type="dxa"/>
          </w:tcPr>
          <w:p w:rsidR="00C80F07" w:rsidRDefault="00C80F07" w:rsidP="00937269">
            <w:r>
              <w:t>člen</w:t>
            </w:r>
          </w:p>
        </w:tc>
        <w:tc>
          <w:tcPr>
            <w:tcW w:w="1812" w:type="dxa"/>
          </w:tcPr>
          <w:p w:rsidR="00C80F07" w:rsidRDefault="00C80F07" w:rsidP="00937269"/>
        </w:tc>
        <w:tc>
          <w:tcPr>
            <w:tcW w:w="1812" w:type="dxa"/>
          </w:tcPr>
          <w:p w:rsidR="00C80F07" w:rsidRDefault="00C80F07" w:rsidP="00937269"/>
        </w:tc>
        <w:tc>
          <w:tcPr>
            <w:tcW w:w="1813" w:type="dxa"/>
          </w:tcPr>
          <w:p w:rsidR="00C80F07" w:rsidRDefault="00C80F07" w:rsidP="00937269"/>
        </w:tc>
        <w:tc>
          <w:tcPr>
            <w:tcW w:w="1813" w:type="dxa"/>
          </w:tcPr>
          <w:p w:rsidR="00C80F07" w:rsidRDefault="00C80F07" w:rsidP="00937269"/>
        </w:tc>
      </w:tr>
    </w:tbl>
    <w:p w:rsidR="00C80F07" w:rsidRDefault="00C80F07" w:rsidP="00937269"/>
    <w:p w:rsidR="00C80F07" w:rsidRDefault="003F3C61" w:rsidP="00937269">
      <w:proofErr w:type="spellStart"/>
      <w:r>
        <w:t>Tab</w:t>
      </w:r>
      <w:proofErr w:type="spellEnd"/>
      <w:r>
        <w:t xml:space="preserve"> VI.I.I.1 a Seznam zaměstnanců v</w:t>
      </w:r>
      <w:r w:rsidR="00102E5E">
        <w:t> </w:t>
      </w:r>
      <w:r>
        <w:t>areálu</w:t>
      </w:r>
      <w:r w:rsidR="00102E5E">
        <w:t xml:space="preserve"> zřízení </w:t>
      </w:r>
      <w:r w:rsidR="00102E5E" w:rsidRPr="004A10CB">
        <w:rPr>
          <w:b/>
        </w:rPr>
        <w:t>Aerace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2E5E" w:rsidTr="00102E5E">
        <w:tc>
          <w:tcPr>
            <w:tcW w:w="2265" w:type="dxa"/>
          </w:tcPr>
          <w:p w:rsidR="00102E5E" w:rsidRDefault="00102E5E" w:rsidP="00937269">
            <w:proofErr w:type="spellStart"/>
            <w:r>
              <w:t>Poř</w:t>
            </w:r>
            <w:proofErr w:type="spellEnd"/>
            <w:r>
              <w:t xml:space="preserve">. č. </w:t>
            </w:r>
          </w:p>
        </w:tc>
        <w:tc>
          <w:tcPr>
            <w:tcW w:w="2265" w:type="dxa"/>
          </w:tcPr>
          <w:p w:rsidR="00102E5E" w:rsidRDefault="00102E5E" w:rsidP="00937269">
            <w:r>
              <w:t>Jméno a příjmení</w:t>
            </w:r>
          </w:p>
        </w:tc>
        <w:tc>
          <w:tcPr>
            <w:tcW w:w="2266" w:type="dxa"/>
          </w:tcPr>
          <w:p w:rsidR="00102E5E" w:rsidRDefault="00102E5E" w:rsidP="00937269">
            <w:proofErr w:type="spellStart"/>
            <w:r>
              <w:t>Poř</w:t>
            </w:r>
            <w:proofErr w:type="spellEnd"/>
            <w:r>
              <w:t xml:space="preserve">. č. </w:t>
            </w:r>
          </w:p>
        </w:tc>
        <w:tc>
          <w:tcPr>
            <w:tcW w:w="2266" w:type="dxa"/>
          </w:tcPr>
          <w:p w:rsidR="00102E5E" w:rsidRDefault="00102E5E" w:rsidP="00937269">
            <w:r>
              <w:t>Jméno a příjmení</w:t>
            </w:r>
          </w:p>
        </w:tc>
      </w:tr>
      <w:tr w:rsidR="00102E5E" w:rsidTr="00102E5E">
        <w:tc>
          <w:tcPr>
            <w:tcW w:w="2265" w:type="dxa"/>
          </w:tcPr>
          <w:p w:rsidR="00102E5E" w:rsidRDefault="00102E5E" w:rsidP="00937269"/>
        </w:tc>
        <w:tc>
          <w:tcPr>
            <w:tcW w:w="2265" w:type="dxa"/>
          </w:tcPr>
          <w:p w:rsidR="00102E5E" w:rsidRDefault="00102E5E" w:rsidP="00937269"/>
        </w:tc>
        <w:tc>
          <w:tcPr>
            <w:tcW w:w="2266" w:type="dxa"/>
          </w:tcPr>
          <w:p w:rsidR="00102E5E" w:rsidRDefault="00102E5E" w:rsidP="00937269"/>
        </w:tc>
        <w:tc>
          <w:tcPr>
            <w:tcW w:w="2266" w:type="dxa"/>
          </w:tcPr>
          <w:p w:rsidR="00102E5E" w:rsidRDefault="00102E5E" w:rsidP="00937269"/>
        </w:tc>
      </w:tr>
      <w:tr w:rsidR="00102E5E" w:rsidTr="00102E5E">
        <w:tc>
          <w:tcPr>
            <w:tcW w:w="2265" w:type="dxa"/>
          </w:tcPr>
          <w:p w:rsidR="00102E5E" w:rsidRDefault="00102E5E" w:rsidP="00937269"/>
        </w:tc>
        <w:tc>
          <w:tcPr>
            <w:tcW w:w="2265" w:type="dxa"/>
          </w:tcPr>
          <w:p w:rsidR="00102E5E" w:rsidRDefault="00102E5E" w:rsidP="00937269"/>
        </w:tc>
        <w:tc>
          <w:tcPr>
            <w:tcW w:w="2266" w:type="dxa"/>
          </w:tcPr>
          <w:p w:rsidR="00102E5E" w:rsidRDefault="00102E5E" w:rsidP="00937269"/>
        </w:tc>
        <w:tc>
          <w:tcPr>
            <w:tcW w:w="2266" w:type="dxa"/>
          </w:tcPr>
          <w:p w:rsidR="00102E5E" w:rsidRDefault="00102E5E" w:rsidP="00937269"/>
        </w:tc>
      </w:tr>
      <w:tr w:rsidR="00102E5E" w:rsidTr="00102E5E">
        <w:tc>
          <w:tcPr>
            <w:tcW w:w="2265" w:type="dxa"/>
          </w:tcPr>
          <w:p w:rsidR="00102E5E" w:rsidRDefault="00102E5E" w:rsidP="00937269"/>
        </w:tc>
        <w:tc>
          <w:tcPr>
            <w:tcW w:w="2265" w:type="dxa"/>
          </w:tcPr>
          <w:p w:rsidR="00102E5E" w:rsidRDefault="00102E5E" w:rsidP="00937269"/>
        </w:tc>
        <w:tc>
          <w:tcPr>
            <w:tcW w:w="2266" w:type="dxa"/>
          </w:tcPr>
          <w:p w:rsidR="00102E5E" w:rsidRDefault="00102E5E" w:rsidP="00937269"/>
        </w:tc>
        <w:tc>
          <w:tcPr>
            <w:tcW w:w="2266" w:type="dxa"/>
          </w:tcPr>
          <w:p w:rsidR="00102E5E" w:rsidRDefault="00102E5E" w:rsidP="00937269"/>
        </w:tc>
      </w:tr>
    </w:tbl>
    <w:p w:rsidR="00102E5E" w:rsidRDefault="00102E5E" w:rsidP="00937269"/>
    <w:p w:rsidR="00102E5E" w:rsidRDefault="00102E5E" w:rsidP="00102E5E">
      <w:proofErr w:type="spellStart"/>
      <w:r>
        <w:t>Tab</w:t>
      </w:r>
      <w:proofErr w:type="spellEnd"/>
      <w:r>
        <w:t xml:space="preserve"> VI.I.1 b Povodňová komise společnosti – ASIO, spol. s r.o. majitele a provozovatele </w:t>
      </w:r>
      <w:r w:rsidRPr="00BA1F59">
        <w:rPr>
          <w:b/>
        </w:rPr>
        <w:t>Dávkování síranu železitého do vodního toku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02E5E" w:rsidTr="00A743CC">
        <w:tc>
          <w:tcPr>
            <w:tcW w:w="1812" w:type="dxa"/>
          </w:tcPr>
          <w:p w:rsidR="00102E5E" w:rsidRDefault="00102E5E" w:rsidP="00A743CC">
            <w:r>
              <w:t>Funkce v komisi</w:t>
            </w:r>
          </w:p>
        </w:tc>
        <w:tc>
          <w:tcPr>
            <w:tcW w:w="1812" w:type="dxa"/>
          </w:tcPr>
          <w:p w:rsidR="00102E5E" w:rsidRDefault="00102E5E" w:rsidP="00A743CC">
            <w:r>
              <w:t>Jméno a příjmení</w:t>
            </w:r>
          </w:p>
        </w:tc>
        <w:tc>
          <w:tcPr>
            <w:tcW w:w="1812" w:type="dxa"/>
          </w:tcPr>
          <w:p w:rsidR="00102E5E" w:rsidRDefault="00102E5E" w:rsidP="00A743CC">
            <w:r>
              <w:t>Funkce na pracovišti</w:t>
            </w:r>
          </w:p>
        </w:tc>
        <w:tc>
          <w:tcPr>
            <w:tcW w:w="1813" w:type="dxa"/>
          </w:tcPr>
          <w:p w:rsidR="00102E5E" w:rsidRDefault="00102E5E" w:rsidP="00A743CC">
            <w:r>
              <w:t>Adresa a bydliště</w:t>
            </w:r>
          </w:p>
        </w:tc>
        <w:tc>
          <w:tcPr>
            <w:tcW w:w="1813" w:type="dxa"/>
          </w:tcPr>
          <w:p w:rsidR="00102E5E" w:rsidRDefault="00102E5E" w:rsidP="00A743CC">
            <w:r>
              <w:t>Mobilní telefon</w:t>
            </w:r>
          </w:p>
        </w:tc>
      </w:tr>
      <w:tr w:rsidR="00102E5E" w:rsidTr="00A743CC">
        <w:tc>
          <w:tcPr>
            <w:tcW w:w="1812" w:type="dxa"/>
          </w:tcPr>
          <w:p w:rsidR="00102E5E" w:rsidRDefault="00102E5E" w:rsidP="00A743CC">
            <w:r>
              <w:t>předseda</w:t>
            </w:r>
          </w:p>
        </w:tc>
        <w:tc>
          <w:tcPr>
            <w:tcW w:w="1812" w:type="dxa"/>
          </w:tcPr>
          <w:p w:rsidR="00102E5E" w:rsidRDefault="00102E5E" w:rsidP="00A743CC">
            <w:r>
              <w:t>Ing. Oldřich Pírek</w:t>
            </w:r>
          </w:p>
        </w:tc>
        <w:tc>
          <w:tcPr>
            <w:tcW w:w="1812" w:type="dxa"/>
          </w:tcPr>
          <w:p w:rsidR="00102E5E" w:rsidRDefault="00102E5E" w:rsidP="00A743CC">
            <w:r>
              <w:t>jednatel</w:t>
            </w:r>
          </w:p>
        </w:tc>
        <w:tc>
          <w:tcPr>
            <w:tcW w:w="1813" w:type="dxa"/>
          </w:tcPr>
          <w:p w:rsidR="00102E5E" w:rsidRDefault="00102E5E" w:rsidP="00A743CC">
            <w:r>
              <w:t>Jírovcova 8, Brno</w:t>
            </w:r>
          </w:p>
        </w:tc>
        <w:tc>
          <w:tcPr>
            <w:tcW w:w="1813" w:type="dxa"/>
          </w:tcPr>
          <w:p w:rsidR="00102E5E" w:rsidRDefault="00102E5E" w:rsidP="00A743CC">
            <w:r>
              <w:t>602 584 869</w:t>
            </w:r>
          </w:p>
        </w:tc>
      </w:tr>
      <w:tr w:rsidR="00102E5E" w:rsidTr="00A743CC">
        <w:tc>
          <w:tcPr>
            <w:tcW w:w="1812" w:type="dxa"/>
          </w:tcPr>
          <w:p w:rsidR="00102E5E" w:rsidRDefault="00102E5E" w:rsidP="00A743CC">
            <w:r>
              <w:t>člen</w:t>
            </w:r>
          </w:p>
        </w:tc>
        <w:tc>
          <w:tcPr>
            <w:tcW w:w="1812" w:type="dxa"/>
          </w:tcPr>
          <w:p w:rsidR="00102E5E" w:rsidRDefault="00102E5E" w:rsidP="00A743CC">
            <w:r>
              <w:t>Ing. Jiří Palčík</w:t>
            </w:r>
          </w:p>
        </w:tc>
        <w:tc>
          <w:tcPr>
            <w:tcW w:w="1812" w:type="dxa"/>
          </w:tcPr>
          <w:p w:rsidR="00102E5E" w:rsidRDefault="00102E5E" w:rsidP="00A743CC">
            <w:r>
              <w:t>externista</w:t>
            </w:r>
          </w:p>
        </w:tc>
        <w:tc>
          <w:tcPr>
            <w:tcW w:w="1813" w:type="dxa"/>
          </w:tcPr>
          <w:p w:rsidR="00102E5E" w:rsidRDefault="00102E5E" w:rsidP="00A743CC">
            <w:r>
              <w:t>Žitná 49, Moravany</w:t>
            </w:r>
          </w:p>
        </w:tc>
        <w:tc>
          <w:tcPr>
            <w:tcW w:w="1813" w:type="dxa"/>
          </w:tcPr>
          <w:p w:rsidR="00102E5E" w:rsidRDefault="00102E5E" w:rsidP="00A743CC">
            <w:r>
              <w:t>777 695 422</w:t>
            </w:r>
          </w:p>
        </w:tc>
      </w:tr>
      <w:tr w:rsidR="00102E5E" w:rsidTr="00A743CC">
        <w:tc>
          <w:tcPr>
            <w:tcW w:w="1812" w:type="dxa"/>
          </w:tcPr>
          <w:p w:rsidR="00102E5E" w:rsidRDefault="00102E5E" w:rsidP="00A743CC">
            <w:r>
              <w:t>člen</w:t>
            </w:r>
          </w:p>
        </w:tc>
        <w:tc>
          <w:tcPr>
            <w:tcW w:w="1812" w:type="dxa"/>
          </w:tcPr>
          <w:p w:rsidR="00102E5E" w:rsidRDefault="00102E5E" w:rsidP="00A743CC">
            <w:r>
              <w:t>Ing. Klára Kořínková</w:t>
            </w:r>
          </w:p>
        </w:tc>
        <w:tc>
          <w:tcPr>
            <w:tcW w:w="1812" w:type="dxa"/>
          </w:tcPr>
          <w:p w:rsidR="00102E5E" w:rsidRDefault="00102E5E" w:rsidP="00A743CC">
            <w:r>
              <w:t>Vedoucí servisu</w:t>
            </w:r>
          </w:p>
        </w:tc>
        <w:tc>
          <w:tcPr>
            <w:tcW w:w="1813" w:type="dxa"/>
          </w:tcPr>
          <w:p w:rsidR="00102E5E" w:rsidRDefault="00D667EF" w:rsidP="00A743CC">
            <w:r>
              <w:t>U stadionu 943, Kuřim</w:t>
            </w:r>
          </w:p>
        </w:tc>
        <w:tc>
          <w:tcPr>
            <w:tcW w:w="1813" w:type="dxa"/>
          </w:tcPr>
          <w:p w:rsidR="00102E5E" w:rsidRDefault="009709C1" w:rsidP="00A743CC">
            <w:r>
              <w:t>725 955 362</w:t>
            </w:r>
          </w:p>
        </w:tc>
      </w:tr>
    </w:tbl>
    <w:p w:rsidR="00102E5E" w:rsidRDefault="00102E5E" w:rsidP="00102E5E"/>
    <w:p w:rsidR="00102E5E" w:rsidRDefault="00102E5E" w:rsidP="00102E5E">
      <w:proofErr w:type="spellStart"/>
      <w:r>
        <w:t>Tab</w:t>
      </w:r>
      <w:proofErr w:type="spellEnd"/>
      <w:r>
        <w:t xml:space="preserve"> VI.I.I.1 b Seznam zaměstnanců v areálu zařízení </w:t>
      </w:r>
      <w:r w:rsidRPr="00BA1F59">
        <w:rPr>
          <w:b/>
        </w:rPr>
        <w:t>Dávkování síranu železitého do vodního toku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2E5E" w:rsidTr="00A743CC">
        <w:tc>
          <w:tcPr>
            <w:tcW w:w="2265" w:type="dxa"/>
          </w:tcPr>
          <w:p w:rsidR="00102E5E" w:rsidRDefault="00102E5E" w:rsidP="00A743CC">
            <w:proofErr w:type="spellStart"/>
            <w:r>
              <w:t>Poř</w:t>
            </w:r>
            <w:proofErr w:type="spellEnd"/>
            <w:r>
              <w:t xml:space="preserve">. č. </w:t>
            </w:r>
          </w:p>
        </w:tc>
        <w:tc>
          <w:tcPr>
            <w:tcW w:w="2265" w:type="dxa"/>
          </w:tcPr>
          <w:p w:rsidR="00102E5E" w:rsidRDefault="00102E5E" w:rsidP="00A743CC">
            <w:r>
              <w:t>Jméno a příjmení</w:t>
            </w:r>
          </w:p>
        </w:tc>
        <w:tc>
          <w:tcPr>
            <w:tcW w:w="2266" w:type="dxa"/>
          </w:tcPr>
          <w:p w:rsidR="00102E5E" w:rsidRDefault="00102E5E" w:rsidP="00A743CC">
            <w:proofErr w:type="spellStart"/>
            <w:r>
              <w:t>Poř</w:t>
            </w:r>
            <w:proofErr w:type="spellEnd"/>
            <w:r>
              <w:t xml:space="preserve">. č. </w:t>
            </w:r>
          </w:p>
        </w:tc>
        <w:tc>
          <w:tcPr>
            <w:tcW w:w="2266" w:type="dxa"/>
          </w:tcPr>
          <w:p w:rsidR="00102E5E" w:rsidRDefault="00102E5E" w:rsidP="00A743CC">
            <w:r>
              <w:t>Jméno a příjmení</w:t>
            </w:r>
          </w:p>
        </w:tc>
      </w:tr>
      <w:tr w:rsidR="00102E5E" w:rsidTr="00A743CC">
        <w:tc>
          <w:tcPr>
            <w:tcW w:w="2265" w:type="dxa"/>
          </w:tcPr>
          <w:p w:rsidR="00102E5E" w:rsidRDefault="00102E5E" w:rsidP="006A1321">
            <w:pPr>
              <w:pStyle w:val="Odstavecseseznamem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:rsidR="00102E5E" w:rsidRDefault="006A1321" w:rsidP="00A743CC">
            <w:r>
              <w:t>Ing. Jiří Palčík</w:t>
            </w:r>
          </w:p>
        </w:tc>
        <w:tc>
          <w:tcPr>
            <w:tcW w:w="2266" w:type="dxa"/>
          </w:tcPr>
          <w:p w:rsidR="00102E5E" w:rsidRDefault="006A1321" w:rsidP="00A743CC">
            <w:r>
              <w:t xml:space="preserve">4. </w:t>
            </w:r>
          </w:p>
        </w:tc>
        <w:tc>
          <w:tcPr>
            <w:tcW w:w="2266" w:type="dxa"/>
          </w:tcPr>
          <w:p w:rsidR="00102E5E" w:rsidRDefault="006A1321" w:rsidP="00A743CC">
            <w:r>
              <w:t>Martin Lízal</w:t>
            </w:r>
          </w:p>
        </w:tc>
      </w:tr>
      <w:tr w:rsidR="00102E5E" w:rsidTr="00A743CC">
        <w:tc>
          <w:tcPr>
            <w:tcW w:w="2265" w:type="dxa"/>
          </w:tcPr>
          <w:p w:rsidR="00102E5E" w:rsidRDefault="00102E5E" w:rsidP="006A1321">
            <w:pPr>
              <w:pStyle w:val="Odstavecseseznamem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:rsidR="00102E5E" w:rsidRDefault="006A1321" w:rsidP="00A743CC">
            <w:r>
              <w:t>Zdeněk Svoboda</w:t>
            </w:r>
          </w:p>
        </w:tc>
        <w:tc>
          <w:tcPr>
            <w:tcW w:w="2266" w:type="dxa"/>
          </w:tcPr>
          <w:p w:rsidR="00102E5E" w:rsidRDefault="00102E5E" w:rsidP="00A743CC"/>
        </w:tc>
        <w:tc>
          <w:tcPr>
            <w:tcW w:w="2266" w:type="dxa"/>
          </w:tcPr>
          <w:p w:rsidR="00102E5E" w:rsidRDefault="00102E5E" w:rsidP="00A743CC"/>
        </w:tc>
      </w:tr>
      <w:tr w:rsidR="00102E5E" w:rsidTr="00A743CC">
        <w:tc>
          <w:tcPr>
            <w:tcW w:w="2265" w:type="dxa"/>
          </w:tcPr>
          <w:p w:rsidR="00102E5E" w:rsidRDefault="00102E5E" w:rsidP="006A1321">
            <w:pPr>
              <w:pStyle w:val="Odstavecseseznamem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:rsidR="00102E5E" w:rsidRDefault="006A1321" w:rsidP="00A743CC">
            <w:r>
              <w:t>Petr Voznic</w:t>
            </w:r>
            <w:r w:rsidR="004A10CB">
              <w:t>a</w:t>
            </w:r>
          </w:p>
        </w:tc>
        <w:tc>
          <w:tcPr>
            <w:tcW w:w="2266" w:type="dxa"/>
          </w:tcPr>
          <w:p w:rsidR="00102E5E" w:rsidRDefault="00102E5E" w:rsidP="00A743CC"/>
        </w:tc>
        <w:tc>
          <w:tcPr>
            <w:tcW w:w="2266" w:type="dxa"/>
          </w:tcPr>
          <w:p w:rsidR="00102E5E" w:rsidRDefault="00102E5E" w:rsidP="00A743CC"/>
        </w:tc>
      </w:tr>
    </w:tbl>
    <w:p w:rsidR="00102E5E" w:rsidRDefault="00102E5E" w:rsidP="00102E5E"/>
    <w:p w:rsidR="00C80F07" w:rsidRDefault="001701D0" w:rsidP="00937269">
      <w:r>
        <w:t>Str. 37</w:t>
      </w:r>
    </w:p>
    <w:p w:rsidR="001701D0" w:rsidRDefault="001701D0" w:rsidP="00937269">
      <w:r>
        <w:t xml:space="preserve">Povodňová kniha </w:t>
      </w:r>
    </w:p>
    <w:p w:rsidR="00937269" w:rsidRDefault="00937269" w:rsidP="007A747D"/>
    <w:p w:rsidR="007A747D" w:rsidRDefault="007A747D" w:rsidP="007A747D"/>
    <w:p w:rsidR="007A747D" w:rsidRDefault="007A747D" w:rsidP="00BA1F59"/>
    <w:p w:rsidR="00BA1F59" w:rsidRDefault="00BA1F59"/>
    <w:sectPr w:rsidR="00BA1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234D72"/>
    <w:multiLevelType w:val="hybridMultilevel"/>
    <w:tmpl w:val="3538FD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4C"/>
    <w:rsid w:val="000115C5"/>
    <w:rsid w:val="000D6571"/>
    <w:rsid w:val="00102E5E"/>
    <w:rsid w:val="00145EE5"/>
    <w:rsid w:val="001701D0"/>
    <w:rsid w:val="001847C4"/>
    <w:rsid w:val="001E7B50"/>
    <w:rsid w:val="00360DD1"/>
    <w:rsid w:val="003F3C61"/>
    <w:rsid w:val="00406697"/>
    <w:rsid w:val="004A10CB"/>
    <w:rsid w:val="005605CA"/>
    <w:rsid w:val="005F2CD3"/>
    <w:rsid w:val="006A0A77"/>
    <w:rsid w:val="006A1321"/>
    <w:rsid w:val="006C524C"/>
    <w:rsid w:val="00747468"/>
    <w:rsid w:val="007A747D"/>
    <w:rsid w:val="008E1083"/>
    <w:rsid w:val="008E2F1A"/>
    <w:rsid w:val="00937269"/>
    <w:rsid w:val="009709C1"/>
    <w:rsid w:val="00A81A82"/>
    <w:rsid w:val="00BA1F59"/>
    <w:rsid w:val="00C03613"/>
    <w:rsid w:val="00C80F07"/>
    <w:rsid w:val="00CC443F"/>
    <w:rsid w:val="00D667EF"/>
    <w:rsid w:val="00F04925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CDC6"/>
  <w15:docId w15:val="{FEA6B8BE-23F2-4AE7-A731-9464E2BB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5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A1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5012F-8057-4350-AECE-73662AC2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791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Palčík</dc:creator>
  <cp:keywords/>
  <dc:description/>
  <cp:lastModifiedBy>Řídká Helena</cp:lastModifiedBy>
  <cp:revision>5</cp:revision>
  <dcterms:created xsi:type="dcterms:W3CDTF">2018-07-10T10:22:00Z</dcterms:created>
  <dcterms:modified xsi:type="dcterms:W3CDTF">2023-01-27T07:10:00Z</dcterms:modified>
</cp:coreProperties>
</file>