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7E656" w14:textId="5EDB1F7F" w:rsidR="003538AA" w:rsidRDefault="003538AA" w:rsidP="00865FD0">
      <w:pPr>
        <w:pStyle w:val="Nzevdokumentu"/>
        <w:tabs>
          <w:tab w:val="left" w:pos="1785"/>
        </w:tabs>
      </w:pPr>
    </w:p>
    <w:p w14:paraId="101BCFC0" w14:textId="77777777" w:rsidR="00474451" w:rsidRDefault="00474451" w:rsidP="003D6880">
      <w:pPr>
        <w:pStyle w:val="Nzevdokumentu"/>
      </w:pPr>
    </w:p>
    <w:p w14:paraId="2F0A97D0" w14:textId="77777777" w:rsidR="006A7843" w:rsidRDefault="006A7843" w:rsidP="003D6880">
      <w:pPr>
        <w:pStyle w:val="Nzevdokumentu"/>
      </w:pPr>
    </w:p>
    <w:p w14:paraId="4E0595AD" w14:textId="04FD6B46" w:rsidR="0027139E" w:rsidRPr="00A20235" w:rsidRDefault="00694ED0" w:rsidP="003D6880">
      <w:pPr>
        <w:pStyle w:val="Nzevdokumentu"/>
      </w:pPr>
      <w:r>
        <w:t>PŘÍLOHA K NABÍDCE</w:t>
      </w:r>
    </w:p>
    <w:p w14:paraId="30BCA98F" w14:textId="77777777" w:rsidR="00DC1AFC" w:rsidRPr="00ED12CE" w:rsidRDefault="00DC1AFC" w:rsidP="00ED12CE">
      <w:pPr>
        <w:pStyle w:val="Pedmtdokumentu"/>
        <w:rPr>
          <w:b w:val="0"/>
        </w:rPr>
      </w:pPr>
      <w:r w:rsidRPr="00ED12CE">
        <w:t>VVC, Modernizace řídících systémů VD a PK</w:t>
      </w:r>
    </w:p>
    <w:p w14:paraId="16511189" w14:textId="77777777" w:rsidR="00641693" w:rsidRDefault="00641693" w:rsidP="00641693"/>
    <w:p w14:paraId="3F1A7150" w14:textId="77777777" w:rsidR="00641693" w:rsidRDefault="00641693" w:rsidP="00641693"/>
    <w:p w14:paraId="7479DAE8" w14:textId="77777777" w:rsidR="00641693" w:rsidRDefault="00641693" w:rsidP="00641693"/>
    <w:p w14:paraId="01CFF61D" w14:textId="77777777" w:rsidR="00641693" w:rsidRDefault="00641693" w:rsidP="00641693"/>
    <w:p w14:paraId="22216584" w14:textId="77777777" w:rsidR="00641693" w:rsidRDefault="00641693" w:rsidP="00641693"/>
    <w:p w14:paraId="76404E85" w14:textId="77777777" w:rsidR="00641693" w:rsidRDefault="00641693" w:rsidP="00641693"/>
    <w:p w14:paraId="1C1145CC" w14:textId="77777777" w:rsidR="00641693" w:rsidRDefault="00641693" w:rsidP="00641693"/>
    <w:p w14:paraId="5DAF51CA" w14:textId="77777777" w:rsidR="00641693" w:rsidRDefault="00641693" w:rsidP="00641693"/>
    <w:p w14:paraId="29E19271" w14:textId="77777777" w:rsidR="00641693" w:rsidRDefault="00641693" w:rsidP="00641693"/>
    <w:p w14:paraId="4DBBCDA5" w14:textId="77777777" w:rsidR="00641693" w:rsidRDefault="00641693" w:rsidP="00641693"/>
    <w:p w14:paraId="7A371ACD" w14:textId="64E9807E" w:rsidR="00DE6D30" w:rsidRPr="00641693" w:rsidRDefault="00641693" w:rsidP="00641693">
      <w:pPr>
        <w:rPr>
          <w:b/>
          <w:bCs/>
        </w:rPr>
      </w:pPr>
      <w:r w:rsidRPr="00F7162B">
        <w:rPr>
          <w:b/>
          <w:bCs/>
        </w:rPr>
        <w:t xml:space="preserve">verze </w:t>
      </w:r>
      <w:del w:id="0" w:author="Filip Svoboda" w:date="2025-09-09T13:41:00Z" w16du:dateUtc="2025-09-09T11:41:00Z">
        <w:r w:rsidR="00A340C6" w:rsidRPr="00F7162B" w:rsidDel="00093C37">
          <w:rPr>
            <w:b/>
            <w:bCs/>
          </w:rPr>
          <w:delText>25090</w:delText>
        </w:r>
        <w:r w:rsidR="00853197" w:rsidRPr="00F7162B" w:rsidDel="00093C37">
          <w:rPr>
            <w:b/>
            <w:bCs/>
          </w:rPr>
          <w:delText>5</w:delText>
        </w:r>
      </w:del>
      <w:commentRangeStart w:id="1"/>
      <w:ins w:id="2" w:author="Filip Svoboda" w:date="2025-09-09T13:41:00Z" w16du:dateUtc="2025-09-09T11:41:00Z">
        <w:r w:rsidR="00093C37">
          <w:rPr>
            <w:b/>
            <w:bCs/>
          </w:rPr>
          <w:t>25090</w:t>
        </w:r>
      </w:ins>
      <w:ins w:id="3" w:author="Filip Svoboda" w:date="2025-09-09T15:17:00Z" w16du:dateUtc="2025-09-09T13:17:00Z">
        <w:r w:rsidR="00480DF0">
          <w:rPr>
            <w:b/>
            <w:bCs/>
          </w:rPr>
          <w:t>9</w:t>
        </w:r>
      </w:ins>
      <w:ins w:id="4" w:author="Filip Svoboda" w:date="2025-09-09T13:41:00Z" w16du:dateUtc="2025-09-09T11:41:00Z">
        <w:r w:rsidR="00093C37">
          <w:rPr>
            <w:b/>
            <w:bCs/>
          </w:rPr>
          <w:t>_RE</w:t>
        </w:r>
      </w:ins>
      <w:ins w:id="5" w:author="Filip Svoboda" w:date="2025-09-10T11:11:00Z" w16du:dateUtc="2025-09-10T09:11:00Z">
        <w:r w:rsidR="009F5EC3">
          <w:rPr>
            <w:b/>
            <w:bCs/>
          </w:rPr>
          <w:t>V_INFO</w:t>
        </w:r>
      </w:ins>
      <w:commentRangeEnd w:id="1"/>
      <w:ins w:id="6" w:author="Filip Svoboda" w:date="2025-09-09T13:50:00Z" w16du:dateUtc="2025-09-09T11:50:00Z">
        <w:r w:rsidR="00E20AA5">
          <w:rPr>
            <w:rStyle w:val="CommentReference"/>
          </w:rPr>
          <w:commentReference w:id="1"/>
        </w:r>
      </w:ins>
    </w:p>
    <w:p w14:paraId="32584291" w14:textId="77777777" w:rsidR="00DE6D30" w:rsidRDefault="00DE6D30" w:rsidP="00DE6D30"/>
    <w:p w14:paraId="477C8CFA" w14:textId="5D0F6310" w:rsidR="00641693" w:rsidRPr="00A20235" w:rsidRDefault="00641693" w:rsidP="00DE6D30">
      <w:pPr>
        <w:sectPr w:rsidR="00641693" w:rsidRPr="00A20235" w:rsidSect="00A932B7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tbl>
      <w:tblPr>
        <w:tblW w:w="9072" w:type="dxa"/>
        <w:jc w:val="center"/>
        <w:tblBorders>
          <w:insideH w:val="single" w:sz="4" w:space="0" w:color="02519E"/>
          <w:insideV w:val="single" w:sz="4" w:space="0" w:color="02519E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2268"/>
        <w:gridCol w:w="992"/>
        <w:gridCol w:w="1134"/>
        <w:gridCol w:w="4678"/>
      </w:tblGrid>
      <w:tr w:rsidR="00502C09" w:rsidRPr="007B0823" w14:paraId="39A6426E" w14:textId="77777777" w:rsidTr="33213683">
        <w:trPr>
          <w:trHeight w:val="20"/>
          <w:tblHeader/>
          <w:jc w:val="center"/>
        </w:trPr>
        <w:tc>
          <w:tcPr>
            <w:tcW w:w="2268" w:type="dxa"/>
            <w:shd w:val="clear" w:color="auto" w:fill="E7E6E6" w:themeFill="background2"/>
            <w:vAlign w:val="center"/>
          </w:tcPr>
          <w:p w14:paraId="6D740D55" w14:textId="5E20C49A" w:rsidR="00502C09" w:rsidRPr="007B0823" w:rsidRDefault="00502C09" w:rsidP="00502C09">
            <w:pPr>
              <w:pStyle w:val="Tab"/>
              <w:rPr>
                <w:b/>
                <w:bCs/>
                <w:szCs w:val="20"/>
              </w:rPr>
            </w:pPr>
            <w:r w:rsidRPr="007B0823">
              <w:rPr>
                <w:b/>
                <w:bCs/>
                <w:szCs w:val="20"/>
              </w:rPr>
              <w:lastRenderedPageBreak/>
              <w:t>Název</w:t>
            </w:r>
            <w:r w:rsidR="0071363B" w:rsidRPr="007A117B">
              <w:rPr>
                <w:rStyle w:val="FootnoteReference"/>
                <w:szCs w:val="20"/>
              </w:rPr>
              <w:footnoteReference w:id="2"/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18305EB5" w14:textId="4EABF2E6" w:rsidR="00502C09" w:rsidRPr="007B0823" w:rsidRDefault="00502C09" w:rsidP="00502C09">
            <w:pPr>
              <w:pStyle w:val="Tab"/>
              <w:rPr>
                <w:b/>
                <w:bCs/>
                <w:szCs w:val="20"/>
              </w:rPr>
            </w:pPr>
            <w:r w:rsidRPr="007B0823">
              <w:rPr>
                <w:b/>
                <w:bCs/>
                <w:szCs w:val="20"/>
              </w:rPr>
              <w:t>Číslo</w:t>
            </w:r>
            <w:r w:rsidR="0071363B" w:rsidRPr="007A117B">
              <w:rPr>
                <w:rStyle w:val="FootnoteReference"/>
                <w:szCs w:val="20"/>
              </w:rPr>
              <w:footnoteReference w:id="3"/>
            </w:r>
          </w:p>
        </w:tc>
        <w:tc>
          <w:tcPr>
            <w:tcW w:w="5812" w:type="dxa"/>
            <w:gridSpan w:val="2"/>
            <w:shd w:val="clear" w:color="auto" w:fill="E7E6E6" w:themeFill="background2"/>
            <w:tcMar>
              <w:right w:w="0" w:type="dxa"/>
            </w:tcMar>
            <w:vAlign w:val="center"/>
          </w:tcPr>
          <w:p w14:paraId="12AE0944" w14:textId="7693E6B1" w:rsidR="00502C09" w:rsidRPr="007B0823" w:rsidRDefault="0071363B" w:rsidP="00502C09">
            <w:pPr>
              <w:pStyle w:val="Tab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Údaje</w:t>
            </w:r>
            <w:r w:rsidRPr="007A117B">
              <w:rPr>
                <w:rStyle w:val="FootnoteReference"/>
                <w:szCs w:val="20"/>
              </w:rPr>
              <w:footnoteReference w:id="4"/>
            </w:r>
          </w:p>
        </w:tc>
      </w:tr>
      <w:tr w:rsidR="009C74E2" w:rsidRPr="00502C09" w14:paraId="37CA6756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68314BC" w14:textId="6B20F69A" w:rsidR="009C74E2" w:rsidRDefault="009C74E2" w:rsidP="00502C09">
            <w:pPr>
              <w:pStyle w:val="Tab"/>
            </w:pPr>
            <w:r>
              <w:t>Objednatel</w:t>
            </w:r>
          </w:p>
        </w:tc>
        <w:tc>
          <w:tcPr>
            <w:tcW w:w="992" w:type="dxa"/>
            <w:vAlign w:val="center"/>
          </w:tcPr>
          <w:p w14:paraId="5DBF44AA" w14:textId="710BB013" w:rsidR="009C74E2" w:rsidRDefault="009C74E2" w:rsidP="00502C09">
            <w:pPr>
              <w:pStyle w:val="Tab"/>
            </w:pPr>
            <w:r>
              <w:t>1.1.2.1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DBA1BD5" w14:textId="598589C3" w:rsidR="009C74E2" w:rsidRPr="00EE6753" w:rsidRDefault="009C74E2" w:rsidP="2682BA85">
            <w:pPr>
              <w:pStyle w:val="Tab"/>
            </w:pPr>
            <w:r w:rsidRPr="00EE6753">
              <w:t>Viz údaje k Pod-článku 1.3 [Komunikační prostředky].</w:t>
            </w:r>
          </w:p>
        </w:tc>
      </w:tr>
      <w:tr w:rsidR="006C2A8F" w:rsidRPr="00502C09" w14:paraId="2E3E7403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</w:tcPr>
          <w:p w14:paraId="491772FD" w14:textId="523DDEF8" w:rsidR="006C2A8F" w:rsidRPr="00982A2C" w:rsidRDefault="006C2A8F" w:rsidP="006C2A8F">
            <w:pPr>
              <w:pStyle w:val="Tab"/>
            </w:pPr>
            <w:r w:rsidRPr="00A75594">
              <w:t>Správce stavby</w:t>
            </w:r>
          </w:p>
        </w:tc>
        <w:tc>
          <w:tcPr>
            <w:tcW w:w="992" w:type="dxa"/>
          </w:tcPr>
          <w:p w14:paraId="23A321D6" w14:textId="2A9FAFC7" w:rsidR="006C2A8F" w:rsidRPr="00982A2C" w:rsidRDefault="006C2A8F" w:rsidP="006C2A8F">
            <w:pPr>
              <w:pStyle w:val="Tab"/>
            </w:pPr>
            <w:r w:rsidRPr="00A75594">
              <w:t>1.1.2.4</w:t>
            </w:r>
          </w:p>
        </w:tc>
        <w:tc>
          <w:tcPr>
            <w:tcW w:w="5812" w:type="dxa"/>
            <w:gridSpan w:val="2"/>
            <w:tcMar>
              <w:right w:w="0" w:type="dxa"/>
            </w:tcMar>
          </w:tcPr>
          <w:p w14:paraId="4455E4FC" w14:textId="4B273D69" w:rsidR="006C2A8F" w:rsidRDefault="006C2A8F" w:rsidP="006C2A8F">
            <w:pPr>
              <w:pStyle w:val="Tab"/>
            </w:pPr>
            <w:r w:rsidRPr="00A75594">
              <w:t>Viz údaje k Pod-článku 1.3 [Komunikační prostředky].</w:t>
            </w:r>
          </w:p>
        </w:tc>
      </w:tr>
      <w:tr w:rsidR="00170D66" w:rsidRPr="00502C09" w14:paraId="35A1C99B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8B94795" w14:textId="1A64C430" w:rsidR="00170D66" w:rsidRPr="00982A2C" w:rsidRDefault="00170D66" w:rsidP="00170D66">
            <w:pPr>
              <w:pStyle w:val="Tab"/>
            </w:pPr>
            <w:r>
              <w:t>Zástupce zhotovitele</w:t>
            </w:r>
          </w:p>
        </w:tc>
        <w:tc>
          <w:tcPr>
            <w:tcW w:w="992" w:type="dxa"/>
            <w:vAlign w:val="center"/>
          </w:tcPr>
          <w:p w14:paraId="16FBD3F5" w14:textId="01A9E6B9" w:rsidR="00170D66" w:rsidRPr="00982A2C" w:rsidRDefault="00170D66" w:rsidP="00170D66">
            <w:pPr>
              <w:pStyle w:val="Tab"/>
            </w:pPr>
            <w:r>
              <w:t>1.1.2.5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5FF13A7" w14:textId="37AC935C" w:rsidR="00170D66" w:rsidRDefault="00170D66" w:rsidP="00170D66">
            <w:pPr>
              <w:pStyle w:val="Tab"/>
            </w:pPr>
            <w:r>
              <w:t>V</w:t>
            </w:r>
            <w:r w:rsidRPr="00982A2C">
              <w:t>iz údaje k Pod-článku 1.3 [Komunikační prostředky]</w:t>
            </w:r>
            <w:r>
              <w:t>.</w:t>
            </w:r>
          </w:p>
        </w:tc>
      </w:tr>
      <w:tr w:rsidR="00170D66" w:rsidRPr="00502C09" w14:paraId="2524D79D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EB97548" w14:textId="0FDDD600" w:rsidR="00170D66" w:rsidRPr="00420D04" w:rsidRDefault="00170D66" w:rsidP="00170D66">
            <w:pPr>
              <w:pStyle w:val="Tab"/>
            </w:pPr>
            <w:r w:rsidRPr="00420D04">
              <w:t>Datum zahájení prací</w:t>
            </w:r>
          </w:p>
        </w:tc>
        <w:tc>
          <w:tcPr>
            <w:tcW w:w="992" w:type="dxa"/>
            <w:vAlign w:val="center"/>
          </w:tcPr>
          <w:p w14:paraId="6BD51D33" w14:textId="58308518" w:rsidR="00170D66" w:rsidRPr="00420D04" w:rsidRDefault="00170D66" w:rsidP="00170D66">
            <w:pPr>
              <w:pStyle w:val="Tab"/>
            </w:pPr>
            <w:r w:rsidRPr="00420D04">
              <w:t>1.1.3.2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9CE29C2" w14:textId="6EC279EC" w:rsidR="00170D66" w:rsidRPr="00EE6753" w:rsidRDefault="00170D66" w:rsidP="00170D66">
            <w:pPr>
              <w:pStyle w:val="Tab"/>
            </w:pPr>
            <w:r w:rsidRPr="00EE6753">
              <w:t>Datem zahájení prací je datum účinnosti Smlouvy.</w:t>
            </w:r>
          </w:p>
        </w:tc>
      </w:tr>
      <w:tr w:rsidR="0037638C" w:rsidRPr="00502C09" w14:paraId="6E9D6746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6AB0F1DD" w14:textId="072040B7" w:rsidR="00C55847" w:rsidRPr="00CF194B" w:rsidRDefault="00C55847" w:rsidP="00C55847">
            <w:pPr>
              <w:pStyle w:val="Tab"/>
            </w:pPr>
            <w:r w:rsidRPr="00E0427C">
              <w:t>Doba pro dokončení</w:t>
            </w:r>
          </w:p>
        </w:tc>
        <w:tc>
          <w:tcPr>
            <w:tcW w:w="992" w:type="dxa"/>
            <w:vAlign w:val="center"/>
          </w:tcPr>
          <w:p w14:paraId="213B9EFA" w14:textId="6841A64A" w:rsidR="00C55847" w:rsidRPr="00CF194B" w:rsidRDefault="00C55847" w:rsidP="00C55847">
            <w:pPr>
              <w:pStyle w:val="Tab"/>
            </w:pPr>
            <w:r w:rsidRPr="00E0427C">
              <w:t>1.1.3.3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259514F" w14:textId="77777777" w:rsidR="00DB6815" w:rsidRDefault="00DB6815" w:rsidP="00DB6815">
            <w:pPr>
              <w:pStyle w:val="Tab"/>
            </w:pPr>
            <w:r w:rsidRPr="00E0427C">
              <w:t>Doba pro dokončení Díla</w:t>
            </w:r>
            <w:r>
              <w:t xml:space="preserve"> vyplývá z Doby pro dokončení Sekcí.</w:t>
            </w:r>
          </w:p>
          <w:p w14:paraId="67912867" w14:textId="77777777" w:rsidR="00DB6815" w:rsidRDefault="00DB6815" w:rsidP="00DB6815">
            <w:pPr>
              <w:pStyle w:val="Tab"/>
            </w:pPr>
          </w:p>
          <w:p w14:paraId="074EA1AF" w14:textId="46C7D60D" w:rsidR="003C4AFA" w:rsidRPr="00CF194B" w:rsidRDefault="00DB6815" w:rsidP="00DB6815">
            <w:pPr>
              <w:pStyle w:val="Tab"/>
            </w:pPr>
            <w:r>
              <w:t>Doby pro dokončení Sekcí jsou stanoveny v části Přílohy k nabídce [Postupné závazné milníky a doby pro dokončení] na konci tohoto dokumentu.</w:t>
            </w:r>
          </w:p>
        </w:tc>
      </w:tr>
      <w:tr w:rsidR="0037638C" w:rsidRPr="00502C09" w14:paraId="361FBD30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13444D3" w14:textId="6298304A" w:rsidR="00214A49" w:rsidRPr="00A666AE" w:rsidRDefault="00214A49" w:rsidP="00FF77A0">
            <w:pPr>
              <w:pStyle w:val="Tab"/>
            </w:pPr>
            <w:r>
              <w:t>Postupné závazné milníky</w:t>
            </w:r>
          </w:p>
        </w:tc>
        <w:tc>
          <w:tcPr>
            <w:tcW w:w="992" w:type="dxa"/>
            <w:vAlign w:val="center"/>
          </w:tcPr>
          <w:p w14:paraId="3D412094" w14:textId="77777777" w:rsidR="00214A49" w:rsidRPr="00A666AE" w:rsidRDefault="00214A49" w:rsidP="00FF77A0">
            <w:pPr>
              <w:pStyle w:val="Tab"/>
            </w:pPr>
            <w:r>
              <w:t>4</w:t>
            </w:r>
            <w:r w:rsidRPr="00235FD7">
              <w:t>.</w:t>
            </w:r>
            <w:r>
              <w:t>29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68BA403" w14:textId="78C72C71" w:rsidR="00214A49" w:rsidRPr="009C04ED" w:rsidRDefault="00C55847" w:rsidP="009A5CC5">
            <w:pPr>
              <w:pStyle w:val="Tab"/>
            </w:pPr>
            <w:r>
              <w:t xml:space="preserve">Milníky jsou </w:t>
            </w:r>
            <w:r w:rsidR="00B37730">
              <w:t>stanoveny</w:t>
            </w:r>
            <w:r>
              <w:t xml:space="preserve"> </w:t>
            </w:r>
            <w:r w:rsidR="005A5ACA">
              <w:t>v části Přílohy k nabídce [Postupné závazné milníky a doby pro dokončení]</w:t>
            </w:r>
            <w:r w:rsidR="00115993">
              <w:t xml:space="preserve"> na konci tohoto dokumentu.</w:t>
            </w:r>
          </w:p>
        </w:tc>
      </w:tr>
      <w:tr w:rsidR="00186FB6" w:rsidRPr="00502C09" w14:paraId="357A514F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2ECE619" w14:textId="5F0159DA" w:rsidR="00186FB6" w:rsidRPr="005E1A7A" w:rsidRDefault="00186FB6" w:rsidP="00186FB6">
            <w:pPr>
              <w:pStyle w:val="Tab"/>
            </w:pPr>
            <w:r w:rsidRPr="005E1A7A">
              <w:t>Stavební deník</w:t>
            </w:r>
          </w:p>
        </w:tc>
        <w:tc>
          <w:tcPr>
            <w:tcW w:w="992" w:type="dxa"/>
            <w:vAlign w:val="center"/>
          </w:tcPr>
          <w:p w14:paraId="25440282" w14:textId="740EBFA2" w:rsidR="00186FB6" w:rsidRPr="005E1A7A" w:rsidRDefault="00186FB6" w:rsidP="00186FB6">
            <w:pPr>
              <w:pStyle w:val="Tab"/>
            </w:pPr>
            <w:r w:rsidRPr="005E1A7A">
              <w:t>1.1.1.11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D20FC42" w14:textId="2F9A4F02" w:rsidR="00186FB6" w:rsidRPr="005E1A7A" w:rsidRDefault="00186FB6" w:rsidP="00186FB6">
            <w:pPr>
              <w:pStyle w:val="Tab"/>
            </w:pPr>
            <w:r w:rsidRPr="005E1A7A">
              <w:t>Povinnosti Zhotovitele ohledně vedení Stavebního deníku jsou stanoveny v Požadavcích objednatele.</w:t>
            </w:r>
          </w:p>
        </w:tc>
      </w:tr>
      <w:tr w:rsidR="00186FB6" w:rsidRPr="00502C09" w14:paraId="119F381A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7B5D5816" w14:textId="3742216E" w:rsidR="00186FB6" w:rsidRPr="005E1A7A" w:rsidRDefault="00186FB6" w:rsidP="00186FB6">
            <w:pPr>
              <w:pStyle w:val="Tab"/>
            </w:pPr>
            <w:r>
              <w:t>BIM Protokol</w:t>
            </w:r>
          </w:p>
        </w:tc>
        <w:tc>
          <w:tcPr>
            <w:tcW w:w="992" w:type="dxa"/>
            <w:vAlign w:val="center"/>
          </w:tcPr>
          <w:p w14:paraId="4709483E" w14:textId="7CB1C553" w:rsidR="00186FB6" w:rsidRPr="005E1A7A" w:rsidRDefault="00186FB6" w:rsidP="00186FB6">
            <w:pPr>
              <w:pStyle w:val="Tab"/>
            </w:pPr>
            <w:r w:rsidRPr="00F64C6B">
              <w:t>1.1.1.12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A253CED" w14:textId="0FDB7356" w:rsidR="00186FB6" w:rsidRPr="005E1A7A" w:rsidRDefault="00186FB6" w:rsidP="00186FB6">
            <w:pPr>
              <w:pStyle w:val="Tab"/>
            </w:pPr>
            <w:r>
              <w:t>BIM Protokol je nadepsán jako „BIM protokol“ a zahrnuje přílohy stanovené ve Smlouvě o dílo (struktura je odlišná oproti danému Pod-článku Smluvních podmínek).</w:t>
            </w:r>
          </w:p>
        </w:tc>
      </w:tr>
      <w:tr w:rsidR="00186FB6" w:rsidRPr="00502C09" w14:paraId="013FAB86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718BECE" w14:textId="377938C7" w:rsidR="00186FB6" w:rsidRPr="00E0427C" w:rsidRDefault="00186FB6" w:rsidP="00186FB6">
            <w:pPr>
              <w:pStyle w:val="Tab"/>
            </w:pPr>
            <w:r>
              <w:t>Společné datové prostředí</w:t>
            </w:r>
          </w:p>
        </w:tc>
        <w:tc>
          <w:tcPr>
            <w:tcW w:w="992" w:type="dxa"/>
            <w:vAlign w:val="center"/>
          </w:tcPr>
          <w:p w14:paraId="2B5C9F48" w14:textId="534B38C0" w:rsidR="00186FB6" w:rsidRPr="00E0427C" w:rsidRDefault="00186FB6" w:rsidP="00186FB6">
            <w:pPr>
              <w:pStyle w:val="Tab"/>
            </w:pPr>
            <w:r>
              <w:t>1.1.1.13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B575AB6" w14:textId="70593505" w:rsidR="00186FB6" w:rsidRPr="00E0427C" w:rsidRDefault="00186FB6" w:rsidP="00186FB6">
            <w:pPr>
              <w:pStyle w:val="Tab"/>
            </w:pPr>
            <w:r w:rsidRPr="00A102BA">
              <w:t xml:space="preserve">Zhotovitel musí na vlastní náklady zajistit provoz Společné datové prostředí (CDE) v souladu s BIM Protokolem a umožnit do něj přístup min. </w:t>
            </w:r>
            <w:r>
              <w:t>15</w:t>
            </w:r>
            <w:r w:rsidRPr="00A102BA">
              <w:t xml:space="preserve"> osobám z Personálu objednatele včetně případně potřebných licencí.</w:t>
            </w:r>
          </w:p>
        </w:tc>
      </w:tr>
      <w:tr w:rsidR="00186FB6" w:rsidRPr="00502C09" w14:paraId="11597187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D098F42" w14:textId="25DD773F" w:rsidR="00186FB6" w:rsidRDefault="00186FB6" w:rsidP="00186FB6">
            <w:pPr>
              <w:pStyle w:val="Tab"/>
            </w:pPr>
            <w:r>
              <w:t>Faktura</w:t>
            </w:r>
          </w:p>
        </w:tc>
        <w:tc>
          <w:tcPr>
            <w:tcW w:w="992" w:type="dxa"/>
            <w:vAlign w:val="center"/>
          </w:tcPr>
          <w:p w14:paraId="32C99DEF" w14:textId="4A11B280" w:rsidR="00186FB6" w:rsidRDefault="00186FB6" w:rsidP="00186FB6">
            <w:pPr>
              <w:pStyle w:val="Tab"/>
            </w:pPr>
            <w:r>
              <w:t>1.1.4.11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FDE096D" w14:textId="77777777" w:rsidR="00186FB6" w:rsidRPr="00132A77" w:rsidRDefault="00186FB6" w:rsidP="00186FB6">
            <w:pPr>
              <w:pStyle w:val="Tab"/>
            </w:pPr>
            <w:r w:rsidRPr="00132A77">
              <w:t>Veškerá ustanovení Smluvních podmínek týkající se Faktur musí být vykládána v kontextu níže stanovených údajů k Pod-článku 1.1.5.6 [Sekce].</w:t>
            </w:r>
          </w:p>
          <w:p w14:paraId="541C4F32" w14:textId="77777777" w:rsidR="00186FB6" w:rsidRPr="00132A77" w:rsidRDefault="00186FB6" w:rsidP="00186FB6">
            <w:pPr>
              <w:pStyle w:val="Tab"/>
            </w:pPr>
          </w:p>
          <w:p w14:paraId="28CFD8D3" w14:textId="087BB053" w:rsidR="00186FB6" w:rsidRPr="00132A77" w:rsidRDefault="00186FB6" w:rsidP="00186FB6">
            <w:pPr>
              <w:pStyle w:val="Tab"/>
            </w:pPr>
            <w:r w:rsidRPr="00132A77">
              <w:t>Zhotovitel musí vystavovat samostatné Faktury pro každou Sekci a v případě Sekce VLT04 a Sekce VLT05 samostatné Faktury pro D</w:t>
            </w:r>
            <w:r w:rsidRPr="00132A77">
              <w:noBreakHyphen/>
              <w:t>B část a D-B-B část.</w:t>
            </w:r>
          </w:p>
          <w:p w14:paraId="613E657E" w14:textId="77777777" w:rsidR="00186FB6" w:rsidRPr="00132A77" w:rsidRDefault="00186FB6" w:rsidP="00186FB6">
            <w:pPr>
              <w:pStyle w:val="Tab"/>
            </w:pPr>
          </w:p>
          <w:p w14:paraId="3E11E36E" w14:textId="77777777" w:rsidR="00186FB6" w:rsidRPr="00132A77" w:rsidRDefault="00186FB6" w:rsidP="00186FB6">
            <w:pPr>
              <w:pStyle w:val="Tab"/>
            </w:pPr>
            <w:r w:rsidRPr="00132A77">
              <w:t>Faktura musí obsahovat Objednatelem sdělené číslo ISPROFOND a název souvisejícího projektu nebo jiné obdobné údaje.</w:t>
            </w:r>
          </w:p>
          <w:p w14:paraId="7D1AABE6" w14:textId="77777777" w:rsidR="00186FB6" w:rsidRPr="00132A77" w:rsidRDefault="00186FB6" w:rsidP="00186FB6">
            <w:pPr>
              <w:pStyle w:val="Tab"/>
            </w:pPr>
          </w:p>
          <w:p w14:paraId="7BBCB42F" w14:textId="051A3265" w:rsidR="00186FB6" w:rsidRPr="00132A77" w:rsidRDefault="00186FB6" w:rsidP="00186FB6">
            <w:pPr>
              <w:pStyle w:val="Tab"/>
            </w:pPr>
            <w:r w:rsidRPr="00132A77">
              <w:t>Omezení týkající se Vyúčtování stanovená v údajích k Pod</w:t>
            </w:r>
            <w:r w:rsidRPr="00132A77">
              <w:noBreakHyphen/>
              <w:t xml:space="preserve">článku 14.3 [Žádost o potvrzení průběžné platby] </w:t>
            </w:r>
            <w:r w:rsidRPr="00132A77">
              <w:lastRenderedPageBreak/>
              <w:t>s ohledem na podmínky poskytnutí související dotace se na Fakturu použijí obdobně.</w:t>
            </w:r>
          </w:p>
        </w:tc>
      </w:tr>
      <w:tr w:rsidR="00186FB6" w:rsidRPr="00502C09" w14:paraId="158C925F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E8B3D6B" w14:textId="77777777" w:rsidR="00186FB6" w:rsidRPr="008F7FA2" w:rsidRDefault="00186FB6" w:rsidP="00186FB6">
            <w:pPr>
              <w:pStyle w:val="Tab"/>
            </w:pPr>
            <w:r w:rsidRPr="008F7FA2">
              <w:lastRenderedPageBreak/>
              <w:t>Záruční doba</w:t>
            </w:r>
          </w:p>
        </w:tc>
        <w:tc>
          <w:tcPr>
            <w:tcW w:w="992" w:type="dxa"/>
            <w:vAlign w:val="center"/>
          </w:tcPr>
          <w:p w14:paraId="4EC008F0" w14:textId="77777777" w:rsidR="00186FB6" w:rsidRPr="00D32356" w:rsidRDefault="00186FB6" w:rsidP="00186FB6">
            <w:pPr>
              <w:pStyle w:val="Tab"/>
            </w:pPr>
            <w:r w:rsidRPr="00D32356">
              <w:t>1.1.3.7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DB94C7B" w14:textId="481F5B1C" w:rsidR="00186FB6" w:rsidRPr="00EE6753" w:rsidRDefault="00186FB6" w:rsidP="00186FB6">
            <w:pPr>
              <w:pStyle w:val="Tab"/>
            </w:pPr>
          </w:p>
          <w:p w14:paraId="684A056C" w14:textId="55E3700B" w:rsidR="00186FB6" w:rsidRDefault="006836EC" w:rsidP="00ED12CE">
            <w:pPr>
              <w:pStyle w:val="TabPsm"/>
            </w:pPr>
            <w:r w:rsidRPr="00EE6753">
              <w:t>60 měsíců</w:t>
            </w:r>
            <w:r w:rsidR="00EA1C71">
              <w:t>, pokud není dále stanoveno jinak</w:t>
            </w:r>
            <w:r w:rsidR="005A09DD">
              <w:t>;</w:t>
            </w:r>
          </w:p>
          <w:p w14:paraId="62DA8C5E" w14:textId="18BDD52D" w:rsidR="004D7932" w:rsidRPr="00D420EF" w:rsidRDefault="00EA1C71" w:rsidP="005A09DD">
            <w:pPr>
              <w:pStyle w:val="TabPsm"/>
            </w:pPr>
            <w:r w:rsidRPr="00D420EF">
              <w:t>48 měsíců v</w:t>
            </w:r>
            <w:r w:rsidR="00763F88">
              <w:t> </w:t>
            </w:r>
            <w:r w:rsidRPr="00D420EF">
              <w:t>případě</w:t>
            </w:r>
            <w:r w:rsidR="00763F88">
              <w:t xml:space="preserve"> následujícího</w:t>
            </w:r>
            <w:r w:rsidRPr="00D420EF">
              <w:t>:</w:t>
            </w:r>
          </w:p>
          <w:p w14:paraId="054F1AAE" w14:textId="2687C430" w:rsidR="005A09DD" w:rsidRPr="00D420EF" w:rsidRDefault="00EA1C71" w:rsidP="004D7932">
            <w:pPr>
              <w:pStyle w:val="TabpodTabPsm"/>
            </w:pPr>
            <w:r w:rsidRPr="00D420EF">
              <w:t>HMI</w:t>
            </w:r>
            <w:r w:rsidR="00685B10">
              <w:t xml:space="preserve"> panely</w:t>
            </w:r>
            <w:r w:rsidRPr="00D420EF">
              <w:t>;</w:t>
            </w:r>
          </w:p>
          <w:p w14:paraId="0743A2B3" w14:textId="2AF2F879" w:rsidR="008E2C78" w:rsidRDefault="00EA1C71">
            <w:pPr>
              <w:pStyle w:val="TabPsm"/>
            </w:pPr>
            <w:r w:rsidRPr="00D420EF">
              <w:t>24 měsíců v</w:t>
            </w:r>
            <w:r w:rsidR="00763F88">
              <w:t> </w:t>
            </w:r>
            <w:r w:rsidRPr="00D420EF">
              <w:t>případě</w:t>
            </w:r>
            <w:r w:rsidR="00763F88">
              <w:t xml:space="preserve"> následujícího</w:t>
            </w:r>
            <w:r w:rsidRPr="00D420EF">
              <w:t>:</w:t>
            </w:r>
          </w:p>
          <w:p w14:paraId="0C5F4E5F" w14:textId="0D4A36E0" w:rsidR="006978D3" w:rsidRPr="00D420EF" w:rsidRDefault="00956BF1" w:rsidP="006978D3">
            <w:pPr>
              <w:pStyle w:val="TabpodTabPsm"/>
            </w:pPr>
            <w:r>
              <w:t>s</w:t>
            </w:r>
            <w:r w:rsidR="006978D3" w:rsidRPr="00D420EF">
              <w:t xml:space="preserve">afety </w:t>
            </w:r>
            <w:proofErr w:type="spellStart"/>
            <w:r w:rsidR="006978D3" w:rsidRPr="00D420EF">
              <w:t>controller</w:t>
            </w:r>
            <w:proofErr w:type="spellEnd"/>
            <w:r w:rsidR="006978D3" w:rsidRPr="00D420EF">
              <w:t>;</w:t>
            </w:r>
          </w:p>
          <w:p w14:paraId="3952C769" w14:textId="53535075" w:rsidR="006978D3" w:rsidRPr="00D420EF" w:rsidRDefault="006978D3" w:rsidP="006978D3">
            <w:pPr>
              <w:pStyle w:val="TabpodTabPsm"/>
            </w:pPr>
            <w:r w:rsidRPr="00D420EF">
              <w:t>ethernet switch;</w:t>
            </w:r>
          </w:p>
          <w:p w14:paraId="37B8D525" w14:textId="2B556B15" w:rsidR="006978D3" w:rsidRPr="00D420EF" w:rsidRDefault="006978D3" w:rsidP="006978D3">
            <w:pPr>
              <w:pStyle w:val="TabpodTabPsm"/>
            </w:pPr>
            <w:r w:rsidRPr="00D420EF">
              <w:t>relé, stykače;</w:t>
            </w:r>
          </w:p>
          <w:p w14:paraId="48D5C9A7" w14:textId="6FB1C21C" w:rsidR="006978D3" w:rsidRPr="00D420EF" w:rsidRDefault="006978D3" w:rsidP="006978D3">
            <w:pPr>
              <w:pStyle w:val="TabpodTabPsm"/>
            </w:pPr>
            <w:r w:rsidRPr="00D420EF">
              <w:t>přístrojová náplň rozvaděčů ostatní;</w:t>
            </w:r>
          </w:p>
          <w:p w14:paraId="4CA5E402" w14:textId="0581A52B" w:rsidR="006978D3" w:rsidRPr="00D420EF" w:rsidRDefault="006978D3" w:rsidP="006978D3">
            <w:pPr>
              <w:pStyle w:val="TabpodTabPsm"/>
            </w:pPr>
            <w:r w:rsidRPr="00D420EF">
              <w:t xml:space="preserve">čidla elektrická, hladinová, </w:t>
            </w:r>
            <w:proofErr w:type="spellStart"/>
            <w:r w:rsidRPr="00D420EF">
              <w:t>meteo</w:t>
            </w:r>
            <w:proofErr w:type="spellEnd"/>
            <w:r w:rsidRPr="00D420EF">
              <w:t>;</w:t>
            </w:r>
          </w:p>
          <w:p w14:paraId="27047422" w14:textId="1C80E305" w:rsidR="006978D3" w:rsidRPr="00D420EF" w:rsidRDefault="004D7932" w:rsidP="006978D3">
            <w:pPr>
              <w:pStyle w:val="TabpodTabPsm"/>
            </w:pPr>
            <w:r w:rsidRPr="00D420EF">
              <w:t>PZTS</w:t>
            </w:r>
            <w:r w:rsidR="006978D3" w:rsidRPr="00D420EF">
              <w:t xml:space="preserve"> komponenty;</w:t>
            </w:r>
          </w:p>
          <w:p w14:paraId="70E80315" w14:textId="494E883B" w:rsidR="006978D3" w:rsidRPr="00D420EF" w:rsidRDefault="006978D3" w:rsidP="006978D3">
            <w:pPr>
              <w:pStyle w:val="TabpodTabPsm"/>
            </w:pPr>
            <w:r w:rsidRPr="00D420EF">
              <w:t>semafory;</w:t>
            </w:r>
          </w:p>
          <w:p w14:paraId="0FCB2874" w14:textId="11D2AB16" w:rsidR="006978D3" w:rsidRPr="00D420EF" w:rsidRDefault="006978D3" w:rsidP="006978D3">
            <w:pPr>
              <w:pStyle w:val="TabpodTabPsm"/>
            </w:pPr>
            <w:r w:rsidRPr="00D420EF">
              <w:t>hlas. komunikace;</w:t>
            </w:r>
          </w:p>
          <w:p w14:paraId="7FDBAC4C" w14:textId="6CB3BA48" w:rsidR="006978D3" w:rsidRPr="00D420EF" w:rsidRDefault="006978D3" w:rsidP="006978D3">
            <w:pPr>
              <w:pStyle w:val="TabpodTabPsm"/>
            </w:pPr>
            <w:r w:rsidRPr="00D420EF">
              <w:t>GPS a hodiny;</w:t>
            </w:r>
          </w:p>
          <w:p w14:paraId="69CD2CE5" w14:textId="2E7E1C08" w:rsidR="0084406D" w:rsidRPr="00D420EF" w:rsidRDefault="006978D3" w:rsidP="006978D3">
            <w:pPr>
              <w:pStyle w:val="TabpodTabPsm"/>
            </w:pPr>
            <w:r w:rsidRPr="00D420EF">
              <w:t>maják</w:t>
            </w:r>
            <w:r w:rsidR="00294EBC" w:rsidRPr="00D420EF">
              <w:t>;</w:t>
            </w:r>
          </w:p>
          <w:p w14:paraId="27A10FED" w14:textId="13F0EBE5" w:rsidR="00294EBC" w:rsidRDefault="00294EBC" w:rsidP="006978D3">
            <w:pPr>
              <w:pStyle w:val="TabpodTabPsm"/>
            </w:pPr>
            <w:r w:rsidRPr="00D420EF">
              <w:t>LED panely;</w:t>
            </w:r>
          </w:p>
          <w:p w14:paraId="429C446A" w14:textId="405F3CAC" w:rsidR="00423A11" w:rsidRPr="00D420EF" w:rsidRDefault="00423A11" w:rsidP="006978D3">
            <w:pPr>
              <w:pStyle w:val="TabpodTabPsm"/>
            </w:pPr>
            <w:r>
              <w:t>UPS (s výjimkou baterie);</w:t>
            </w:r>
          </w:p>
          <w:p w14:paraId="0555FE93" w14:textId="387978F8" w:rsidR="008A545F" w:rsidRPr="00D420EF" w:rsidRDefault="008A545F" w:rsidP="008A545F">
            <w:pPr>
              <w:pStyle w:val="TabPsm"/>
            </w:pPr>
            <w:r w:rsidRPr="00D420EF">
              <w:t>12 měsíců v</w:t>
            </w:r>
            <w:r w:rsidR="00763F88">
              <w:t> </w:t>
            </w:r>
            <w:r w:rsidRPr="00D420EF">
              <w:t>případě</w:t>
            </w:r>
            <w:r w:rsidR="00763F88">
              <w:t xml:space="preserve"> následující</w:t>
            </w:r>
            <w:r w:rsidR="00085C73">
              <w:t>ho</w:t>
            </w:r>
            <w:r w:rsidRPr="00D420EF">
              <w:t>:</w:t>
            </w:r>
          </w:p>
          <w:p w14:paraId="5FE3AC74" w14:textId="77777777" w:rsidR="004D7932" w:rsidRPr="00D420EF" w:rsidRDefault="00256251" w:rsidP="00256251">
            <w:pPr>
              <w:pStyle w:val="TabpodTabPsm"/>
            </w:pPr>
            <w:r w:rsidRPr="00D420EF">
              <w:t>bateri</w:t>
            </w:r>
            <w:r w:rsidR="004D7932" w:rsidRPr="00D420EF">
              <w:t>e;</w:t>
            </w:r>
          </w:p>
          <w:p w14:paraId="62358BD6" w14:textId="77777777" w:rsidR="004D7932" w:rsidRPr="00D420EF" w:rsidRDefault="004D7932" w:rsidP="00256251">
            <w:pPr>
              <w:pStyle w:val="TabpodTabPsm"/>
            </w:pPr>
            <w:r w:rsidRPr="00D420EF">
              <w:t>filtry;</w:t>
            </w:r>
          </w:p>
          <w:p w14:paraId="08D957A0" w14:textId="77777777" w:rsidR="004D7932" w:rsidRPr="00D420EF" w:rsidRDefault="004D7932" w:rsidP="00256251">
            <w:pPr>
              <w:pStyle w:val="TabpodTabPsm"/>
            </w:pPr>
            <w:r w:rsidRPr="00D420EF">
              <w:t>těsnění;</w:t>
            </w:r>
          </w:p>
          <w:p w14:paraId="73F21DF6" w14:textId="77777777" w:rsidR="004D7932" w:rsidRPr="00D420EF" w:rsidRDefault="004D7932" w:rsidP="00256251">
            <w:pPr>
              <w:pStyle w:val="TabpodTabPsm"/>
            </w:pPr>
            <w:r w:rsidRPr="00D420EF">
              <w:t>žárovky;</w:t>
            </w:r>
          </w:p>
          <w:p w14:paraId="0477A943" w14:textId="6BD72965" w:rsidR="008A545F" w:rsidRPr="00D420EF" w:rsidRDefault="004D7932" w:rsidP="00256251">
            <w:pPr>
              <w:pStyle w:val="TabpodTabPsm"/>
            </w:pPr>
            <w:r w:rsidRPr="00D420EF">
              <w:t>zářivky</w:t>
            </w:r>
            <w:r w:rsidR="00294EBC" w:rsidRPr="00D420EF">
              <w:t>.</w:t>
            </w:r>
          </w:p>
          <w:p w14:paraId="4DCB6D1D" w14:textId="6DBA774F" w:rsidR="00186FB6" w:rsidRDefault="00186FB6" w:rsidP="00186FB6">
            <w:pPr>
              <w:pStyle w:val="Tab"/>
            </w:pPr>
          </w:p>
          <w:p w14:paraId="3B0A4F2F" w14:textId="73BE08BB" w:rsidR="00186FB6" w:rsidRPr="00EE6753" w:rsidRDefault="00186FB6" w:rsidP="00186FB6">
            <w:pPr>
              <w:pStyle w:val="Tab"/>
            </w:pPr>
            <w:r w:rsidRPr="00EE6753">
              <w:t>Pokud Zhotovitel, Podzhotovitel nebo výrobce nebo jiný dodavatel Materiálu pro Dílo nebo jakoukoli jeho část v</w:t>
            </w:r>
            <w:r w:rsidR="00C66064">
              <w:t> </w:t>
            </w:r>
            <w:r w:rsidRPr="00EE6753">
              <w:t>záručním listu nebo jakkoli jinak deklaruje delší než výše stanovenou Záruční dobu, platí taková delší Záruční doba.</w:t>
            </w:r>
          </w:p>
        </w:tc>
      </w:tr>
      <w:tr w:rsidR="00186FB6" w:rsidRPr="00502C09" w14:paraId="683CF923" w14:textId="77777777" w:rsidTr="33213683">
        <w:trPr>
          <w:trHeight w:val="20"/>
          <w:jc w:val="center"/>
        </w:trPr>
        <w:tc>
          <w:tcPr>
            <w:tcW w:w="2268" w:type="dxa"/>
            <w:vMerge w:val="restart"/>
            <w:tcMar>
              <w:left w:w="0" w:type="dxa"/>
            </w:tcMar>
            <w:vAlign w:val="center"/>
          </w:tcPr>
          <w:p w14:paraId="1FDDFF80" w14:textId="0469600A" w:rsidR="00186FB6" w:rsidRPr="00CF194B" w:rsidRDefault="00186FB6" w:rsidP="00186FB6">
            <w:pPr>
              <w:pStyle w:val="Tab"/>
            </w:pPr>
            <w:r w:rsidRPr="00CF194B">
              <w:t>Sekce</w:t>
            </w:r>
          </w:p>
        </w:tc>
        <w:tc>
          <w:tcPr>
            <w:tcW w:w="992" w:type="dxa"/>
            <w:vMerge w:val="restart"/>
            <w:vAlign w:val="center"/>
          </w:tcPr>
          <w:p w14:paraId="229F96D0" w14:textId="36E287E1" w:rsidR="00186FB6" w:rsidRPr="00CF194B" w:rsidRDefault="00186FB6" w:rsidP="00186FB6">
            <w:pPr>
              <w:pStyle w:val="Tab"/>
            </w:pPr>
            <w:r w:rsidRPr="00CF194B">
              <w:t>1.1.5.6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F695DB6" w14:textId="2FD05007" w:rsidR="00186FB6" w:rsidRPr="00CF194B" w:rsidRDefault="00186FB6" w:rsidP="00186FB6">
            <w:pPr>
              <w:pStyle w:val="Tab"/>
            </w:pPr>
            <w:r w:rsidRPr="00CF194B">
              <w:rPr>
                <w:rFonts w:eastAsia="Calibri" w:cs="Arial"/>
                <w:szCs w:val="20"/>
              </w:rPr>
              <w:t>Dílo je rozděleno do následujících Sekcí:</w:t>
            </w:r>
          </w:p>
        </w:tc>
      </w:tr>
      <w:tr w:rsidR="00186FB6" w:rsidRPr="00502C09" w14:paraId="79B95E1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77D5EDF0" w14:textId="26023922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65160E71" w14:textId="3C83C55C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</w:tcPr>
          <w:p w14:paraId="66881F77" w14:textId="16FB71E4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b/>
                <w:bCs/>
              </w:rPr>
              <w:t>Zkratka</w:t>
            </w:r>
          </w:p>
        </w:tc>
        <w:tc>
          <w:tcPr>
            <w:tcW w:w="4678" w:type="dxa"/>
          </w:tcPr>
          <w:p w14:paraId="7E80E795" w14:textId="55672A90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b/>
                <w:bCs/>
              </w:rPr>
              <w:t xml:space="preserve">Název </w:t>
            </w:r>
          </w:p>
        </w:tc>
      </w:tr>
      <w:tr w:rsidR="00186FB6" w:rsidRPr="00502C09" w14:paraId="3047D7E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93E40F6" w14:textId="40921013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344ECDEC" w14:textId="06BAEDF5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6EC4CCEE" w14:textId="435397E5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VLT01</w:t>
            </w:r>
          </w:p>
        </w:tc>
        <w:tc>
          <w:tcPr>
            <w:tcW w:w="4678" w:type="dxa"/>
            <w:vAlign w:val="center"/>
          </w:tcPr>
          <w:p w14:paraId="4E3EA52F" w14:textId="25ECC795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Hořín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22321072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745D7BC3" w14:textId="04CD87F6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4161DDED" w14:textId="45907478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345FCB58" w14:textId="39BD3AEA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VLT02</w:t>
            </w:r>
          </w:p>
        </w:tc>
        <w:tc>
          <w:tcPr>
            <w:tcW w:w="4678" w:type="dxa"/>
            <w:vAlign w:val="center"/>
          </w:tcPr>
          <w:p w14:paraId="628BB120" w14:textId="07B16B2F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Vraňany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3D6ACF01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7BC7B624" w14:textId="49EC1E16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37A380BC" w14:textId="6D038133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0B4921C0" w14:textId="63DECEBB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VLT03</w:t>
            </w:r>
          </w:p>
        </w:tc>
        <w:tc>
          <w:tcPr>
            <w:tcW w:w="4678" w:type="dxa"/>
            <w:vAlign w:val="center"/>
          </w:tcPr>
          <w:p w14:paraId="168E774E" w14:textId="3C69AB90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Miřejovice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0E9680C7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4A723489" w14:textId="0E4FB422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1A565AAB" w14:textId="233D836E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050AEBEE" w14:textId="28508E7E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VLT04</w:t>
            </w:r>
          </w:p>
        </w:tc>
        <w:tc>
          <w:tcPr>
            <w:tcW w:w="4678" w:type="dxa"/>
            <w:vAlign w:val="center"/>
          </w:tcPr>
          <w:p w14:paraId="7DE0FF00" w14:textId="3CE783B6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Dolany Dolánky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42D35EC5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AE85E53" w14:textId="56732920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0F774DAD" w14:textId="28BD624F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12A44D09" w14:textId="3DB0C3A3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VLT05</w:t>
            </w:r>
          </w:p>
        </w:tc>
        <w:tc>
          <w:tcPr>
            <w:tcW w:w="4678" w:type="dxa"/>
            <w:vAlign w:val="center"/>
          </w:tcPr>
          <w:p w14:paraId="6EEBB02D" w14:textId="18B4B323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Klecany Roztoky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55772E2B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E4655FB" w14:textId="37A0B9D3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3B5D3E53" w14:textId="45C63ACA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0BA409D2" w14:textId="6E707EE9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VLT06</w:t>
            </w:r>
          </w:p>
        </w:tc>
        <w:tc>
          <w:tcPr>
            <w:tcW w:w="4678" w:type="dxa"/>
            <w:vAlign w:val="center"/>
          </w:tcPr>
          <w:p w14:paraId="032CBC37" w14:textId="67490D45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Troja Podbaba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3F359403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F579B3C" w14:textId="1AEFA77F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3EEB322D" w14:textId="30C4906B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440CF908" w14:textId="58DBFDEE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VLT07</w:t>
            </w:r>
          </w:p>
        </w:tc>
        <w:tc>
          <w:tcPr>
            <w:tcW w:w="4678" w:type="dxa"/>
            <w:vAlign w:val="center"/>
          </w:tcPr>
          <w:p w14:paraId="5FF0B8F8" w14:textId="788EFBCF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Štvanice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16E480F4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16AC64CF" w14:textId="7D9344FD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6EA40BEC" w14:textId="57A97496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16ECC075" w14:textId="21AD6AD1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VLT08</w:t>
            </w:r>
          </w:p>
        </w:tc>
        <w:tc>
          <w:tcPr>
            <w:tcW w:w="4678" w:type="dxa"/>
            <w:vAlign w:val="center"/>
          </w:tcPr>
          <w:p w14:paraId="266A5BD1" w14:textId="205F3C0C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Smíchov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146BED4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1076FAF8" w14:textId="2AF88AD7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3F86AB13" w14:textId="6FB28541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4392A962" w14:textId="15FF5584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VLT09</w:t>
            </w:r>
          </w:p>
        </w:tc>
        <w:tc>
          <w:tcPr>
            <w:tcW w:w="4678" w:type="dxa"/>
            <w:vAlign w:val="center"/>
          </w:tcPr>
          <w:p w14:paraId="2C5DCD79" w14:textId="008F57FA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Modřany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7499E9F5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FAE1A6D" w14:textId="41330E5D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25387AB3" w14:textId="72553279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58671989" w14:textId="7E2C8E2D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VLT10</w:t>
            </w:r>
          </w:p>
        </w:tc>
        <w:tc>
          <w:tcPr>
            <w:tcW w:w="4678" w:type="dxa"/>
            <w:vAlign w:val="center"/>
          </w:tcPr>
          <w:p w14:paraId="02C7FA3A" w14:textId="162ECD77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Vrané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28522FF1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BD52BF1" w14:textId="28CE598B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0C0368B0" w14:textId="5DD4B15F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09761E3C" w14:textId="46BDFDB2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VLT11</w:t>
            </w:r>
          </w:p>
        </w:tc>
        <w:tc>
          <w:tcPr>
            <w:tcW w:w="4678" w:type="dxa"/>
            <w:vAlign w:val="center"/>
          </w:tcPr>
          <w:p w14:paraId="79D3DAE3" w14:textId="1C8D1830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VD Štěchovice</w:t>
            </w:r>
            <w:r w:rsidRPr="00CF194B">
              <w:rPr>
                <w:rFonts w:eastAsia="Calibri" w:cs="Arial"/>
                <w:szCs w:val="20"/>
              </w:rPr>
              <w:tab/>
            </w:r>
          </w:p>
        </w:tc>
      </w:tr>
      <w:tr w:rsidR="00186FB6" w:rsidRPr="00502C09" w14:paraId="583BA4B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D753227" w14:textId="005EDA90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7411ECA3" w14:textId="0CFDE86D" w:rsidR="00186FB6" w:rsidRPr="00502C09" w:rsidRDefault="00186FB6" w:rsidP="00186FB6">
            <w:pPr>
              <w:pStyle w:val="Tab"/>
            </w:pPr>
          </w:p>
        </w:tc>
        <w:tc>
          <w:tcPr>
            <w:tcW w:w="1134" w:type="dxa"/>
            <w:tcMar>
              <w:right w:w="0" w:type="dxa"/>
            </w:tcMar>
            <w:vAlign w:val="center"/>
          </w:tcPr>
          <w:p w14:paraId="148047E1" w14:textId="66ED29B3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GEN</w:t>
            </w:r>
          </w:p>
        </w:tc>
        <w:tc>
          <w:tcPr>
            <w:tcW w:w="4678" w:type="dxa"/>
            <w:vAlign w:val="center"/>
          </w:tcPr>
          <w:p w14:paraId="6EB02DAF" w14:textId="6BE5B321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 xml:space="preserve">Ostatní práce, dodávky a služby </w:t>
            </w:r>
          </w:p>
        </w:tc>
      </w:tr>
      <w:tr w:rsidR="00186FB6" w:rsidRPr="00502C09" w14:paraId="28599294" w14:textId="77777777" w:rsidTr="33213683">
        <w:tblPrEx>
          <w:tblBorders>
            <w:insideH w:val="single" w:sz="4" w:space="0" w:color="425CC7"/>
            <w:insideV w:val="single" w:sz="4" w:space="0" w:color="425CC7"/>
          </w:tblBorders>
        </w:tblPrEx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F553A89" w14:textId="437575CA" w:rsidR="00186FB6" w:rsidRPr="00845CC0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Merge/>
            <w:vAlign w:val="center"/>
          </w:tcPr>
          <w:p w14:paraId="53B3576F" w14:textId="66D6CE40" w:rsidR="00186FB6" w:rsidRPr="00845CC0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1963C29" w14:textId="77777777" w:rsidR="00186FB6" w:rsidRPr="00CF194B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CF194B">
              <w:rPr>
                <w:rFonts w:eastAsia="Calibri" w:cs="Arial"/>
                <w:szCs w:val="20"/>
              </w:rPr>
              <w:t>Sekce jsou podrobně specifikovány v Požadavcích objednatele.</w:t>
            </w:r>
          </w:p>
          <w:p w14:paraId="4B8EA57E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</w:p>
          <w:p w14:paraId="3A6FC03F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Pokud:</w:t>
            </w:r>
          </w:p>
          <w:p w14:paraId="6C2EF2D2" w14:textId="77777777" w:rsidR="00186FB6" w:rsidRPr="00F30379" w:rsidRDefault="00186FB6" w:rsidP="007931E8">
            <w:pPr>
              <w:pStyle w:val="TabPsm"/>
              <w:numPr>
                <w:ilvl w:val="0"/>
                <w:numId w:val="10"/>
              </w:numPr>
            </w:pPr>
            <w:r w:rsidRPr="00F30379">
              <w:t>není dále stanoveno jinak;</w:t>
            </w:r>
          </w:p>
          <w:p w14:paraId="60265C7F" w14:textId="77777777" w:rsidR="00186FB6" w:rsidRPr="00F30379" w:rsidRDefault="00186FB6" w:rsidP="00186FB6">
            <w:pPr>
              <w:pStyle w:val="TabPsm"/>
            </w:pPr>
            <w:r w:rsidRPr="00F30379">
              <w:t>neurčil Správce stavby jinak; nebo</w:t>
            </w:r>
          </w:p>
          <w:p w14:paraId="3AB757DE" w14:textId="77777777" w:rsidR="00186FB6" w:rsidRPr="00F30379" w:rsidRDefault="00186FB6" w:rsidP="00186FB6">
            <w:pPr>
              <w:pStyle w:val="TabPsm"/>
            </w:pPr>
            <w:r w:rsidRPr="00F30379">
              <w:t>to není vyloučeno z povahy určité povinnosti,</w:t>
            </w:r>
          </w:p>
          <w:p w14:paraId="26B2B06C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musí Strany a Správce stavby každou svou povinnost vyplývající ze Smlouvy plnit ve vztahu ke každé Sekci samostatně (to se týká např. úkonů souvisejících s Dokumenty zhotovitele, vedením Stavebních deníků nebo jiných evidencí, Vyúčtováním nebo Fakturami).</w:t>
            </w:r>
          </w:p>
          <w:p w14:paraId="3026F1BB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</w:p>
          <w:p w14:paraId="61146C3F" w14:textId="07E3C6F4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Pokud Správce stavby neurčil jinak, musí být částky za provedené práce, u kterých nebylo možné určit, že se jednoznačně týkají výlučně některé ze Sekcí, rozděleny mezi Vyúčtování a Faktury vystavené pro jednotlivé Sekce:</w:t>
            </w:r>
          </w:p>
          <w:p w14:paraId="67899A81" w14:textId="77777777" w:rsidR="00186FB6" w:rsidRPr="00F30379" w:rsidRDefault="00186FB6" w:rsidP="007931E8">
            <w:pPr>
              <w:pStyle w:val="TabPsm"/>
              <w:numPr>
                <w:ilvl w:val="0"/>
                <w:numId w:val="9"/>
              </w:numPr>
            </w:pPr>
            <w:r w:rsidRPr="00F30379">
              <w:t>bude určen podle skutečného přínosu dotčených stavebních prací nebo služeb pro provedení každé Sekce; nebo</w:t>
            </w:r>
          </w:p>
          <w:p w14:paraId="24F93D1A" w14:textId="6B7F3ABA" w:rsidR="00186FB6" w:rsidRPr="00F30379" w:rsidRDefault="00186FB6" w:rsidP="007931E8">
            <w:pPr>
              <w:pStyle w:val="TabPsm"/>
              <w:numPr>
                <w:ilvl w:val="0"/>
                <w:numId w:val="9"/>
              </w:numPr>
            </w:pPr>
            <w:r w:rsidRPr="00F30379">
              <w:t>pokud postup podle předchozího pod-odstavce není možný nebo účelný, rovným dílem.</w:t>
            </w:r>
          </w:p>
          <w:p w14:paraId="08A9DA0D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</w:p>
          <w:p w14:paraId="771EE2C3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K tomu viz též údaje k Pod-článku 1.1.4.13 [Faktura].</w:t>
            </w:r>
          </w:p>
          <w:p w14:paraId="76EE3BF6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</w:p>
          <w:p w14:paraId="2C7F4694" w14:textId="77777777" w:rsidR="00186FB6" w:rsidRPr="00F30379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F30379">
              <w:rPr>
                <w:rFonts w:eastAsia="Calibri" w:cs="Arial"/>
                <w:szCs w:val="20"/>
              </w:rPr>
              <w:t>Povinnosti týkající se:</w:t>
            </w:r>
          </w:p>
          <w:p w14:paraId="29C35922" w14:textId="77777777" w:rsidR="00186FB6" w:rsidRPr="00F30379" w:rsidRDefault="00186FB6" w:rsidP="007931E8">
            <w:pPr>
              <w:pStyle w:val="TabPsm"/>
              <w:numPr>
                <w:ilvl w:val="0"/>
                <w:numId w:val="8"/>
              </w:numPr>
            </w:pPr>
            <w:r w:rsidRPr="00F30379">
              <w:t>Zajištění splnění smlouvy; a</w:t>
            </w:r>
          </w:p>
          <w:p w14:paraId="463F3E20" w14:textId="77777777" w:rsidR="00186FB6" w:rsidRPr="00F30379" w:rsidRDefault="00186FB6" w:rsidP="007931E8">
            <w:pPr>
              <w:pStyle w:val="TabPsm"/>
              <w:numPr>
                <w:ilvl w:val="0"/>
                <w:numId w:val="8"/>
              </w:numPr>
            </w:pPr>
            <w:r w:rsidRPr="00F30379">
              <w:t>pojištění Zhotovitele,</w:t>
            </w:r>
          </w:p>
          <w:p w14:paraId="033F2420" w14:textId="77777777" w:rsidR="00186FB6" w:rsidRPr="00845CC0" w:rsidRDefault="00186FB6" w:rsidP="00186FB6">
            <w:pPr>
              <w:pStyle w:val="Tab"/>
              <w:rPr>
                <w:highlight w:val="yellow"/>
              </w:rPr>
            </w:pPr>
            <w:r w:rsidRPr="00F30379">
              <w:t>musí Zhotovitel splnit ve vztahu k Dílu jako celku bez ohledu na jeho rozdělení na Sekce.</w:t>
            </w:r>
          </w:p>
        </w:tc>
      </w:tr>
      <w:tr w:rsidR="00186FB6" w:rsidRPr="00502C09" w14:paraId="69CAFBE8" w14:textId="77777777" w:rsidTr="33213683">
        <w:trPr>
          <w:trHeight w:val="20"/>
          <w:jc w:val="center"/>
        </w:trPr>
        <w:tc>
          <w:tcPr>
            <w:tcW w:w="2268" w:type="dxa"/>
            <w:vMerge w:val="restart"/>
            <w:tcMar>
              <w:left w:w="0" w:type="dxa"/>
            </w:tcMar>
            <w:vAlign w:val="center"/>
          </w:tcPr>
          <w:p w14:paraId="1216BCA3" w14:textId="09F7BA2D" w:rsidR="00186FB6" w:rsidRPr="009C04ED" w:rsidRDefault="00186FB6" w:rsidP="00186FB6">
            <w:pPr>
              <w:pStyle w:val="Tab"/>
            </w:pPr>
            <w:r w:rsidRPr="009C04ED">
              <w:lastRenderedPageBreak/>
              <w:t>Komunikační prostředky</w:t>
            </w:r>
          </w:p>
        </w:tc>
        <w:tc>
          <w:tcPr>
            <w:tcW w:w="992" w:type="dxa"/>
            <w:vMerge w:val="restart"/>
            <w:vAlign w:val="center"/>
          </w:tcPr>
          <w:p w14:paraId="0D4F6A99" w14:textId="3C1D521F" w:rsidR="00186FB6" w:rsidRPr="009C04ED" w:rsidRDefault="00186FB6" w:rsidP="00186FB6">
            <w:pPr>
              <w:pStyle w:val="Tab"/>
            </w:pPr>
            <w:r w:rsidRPr="009C04ED">
              <w:t>1.3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C1D8611" w14:textId="5B56F302" w:rsidR="00186FB6" w:rsidRPr="009C04ED" w:rsidRDefault="00186FB6" w:rsidP="00186FB6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9C04ED">
              <w:rPr>
                <w:b/>
                <w:bCs/>
              </w:rPr>
              <w:t>ystém elektronického přenosu:</w:t>
            </w:r>
          </w:p>
          <w:p w14:paraId="0A7F3A1F" w14:textId="77777777" w:rsidR="00186FB6" w:rsidRPr="009C04ED" w:rsidRDefault="00186FB6" w:rsidP="00186FB6">
            <w:pPr>
              <w:pStyle w:val="Tab"/>
              <w:keepNext/>
            </w:pPr>
          </w:p>
          <w:p w14:paraId="6CC4DA09" w14:textId="1C02477F" w:rsidR="00186FB6" w:rsidRDefault="00186FB6" w:rsidP="007931E8">
            <w:pPr>
              <w:pStyle w:val="TabPsm"/>
              <w:numPr>
                <w:ilvl w:val="0"/>
                <w:numId w:val="7"/>
              </w:numPr>
            </w:pPr>
            <w:r>
              <w:t>Společné datové prostředí (CDE); nebo</w:t>
            </w:r>
          </w:p>
          <w:p w14:paraId="00EC65E3" w14:textId="136D0C57" w:rsidR="00186FB6" w:rsidRDefault="00186FB6" w:rsidP="007931E8">
            <w:pPr>
              <w:pStyle w:val="TabPsm"/>
              <w:numPr>
                <w:ilvl w:val="0"/>
                <w:numId w:val="7"/>
              </w:numPr>
            </w:pPr>
            <w:r>
              <w:t>pokud nelze použít Společné datové prostředí (CDE)</w:t>
            </w:r>
          </w:p>
          <w:p w14:paraId="64738B26" w14:textId="4A52FD1B" w:rsidR="00186FB6" w:rsidRPr="009C04ED" w:rsidRDefault="00186FB6" w:rsidP="00186FB6">
            <w:pPr>
              <w:pStyle w:val="Tabm"/>
            </w:pPr>
            <w:r w:rsidRPr="009C04ED">
              <w:t>datová schránka;</w:t>
            </w:r>
          </w:p>
          <w:p w14:paraId="7457565C" w14:textId="77777777" w:rsidR="00186FB6" w:rsidRDefault="00186FB6" w:rsidP="00186FB6">
            <w:pPr>
              <w:pStyle w:val="Tabm"/>
            </w:pPr>
            <w:r w:rsidRPr="009C04ED">
              <w:t>e-mail za použití uznávaného elektronického podpisu</w:t>
            </w:r>
            <w:r>
              <w:t>.</w:t>
            </w:r>
          </w:p>
          <w:p w14:paraId="3AB91798" w14:textId="42224F9B" w:rsidR="00186FB6" w:rsidRPr="009C04ED" w:rsidRDefault="00186FB6" w:rsidP="00186FB6">
            <w:pPr>
              <w:pStyle w:val="Tab"/>
            </w:pPr>
            <w:r>
              <w:t>Objednatel může s</w:t>
            </w:r>
          </w:p>
        </w:tc>
      </w:tr>
      <w:tr w:rsidR="00186FB6" w:rsidRPr="00502C09" w14:paraId="20377132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B45121E" w14:textId="77777777" w:rsidR="00186FB6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03D4E8F6" w14:textId="77777777" w:rsidR="00186FB6" w:rsidRPr="00502C09" w:rsidRDefault="00186FB6" w:rsidP="00186FB6">
            <w:pPr>
              <w:pStyle w:val="Tab"/>
            </w:pP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29CEF95" w14:textId="57317722" w:rsidR="00186FB6" w:rsidRPr="000729AB" w:rsidRDefault="00186FB6" w:rsidP="00186FB6">
            <w:pPr>
              <w:pStyle w:val="Tab"/>
              <w:keepNext/>
              <w:rPr>
                <w:b/>
                <w:bCs/>
              </w:rPr>
            </w:pPr>
            <w:r w:rsidRPr="000729AB">
              <w:rPr>
                <w:b/>
                <w:bCs/>
              </w:rPr>
              <w:t>Objednatel:</w:t>
            </w:r>
          </w:p>
          <w:p w14:paraId="1FB434D6" w14:textId="77777777" w:rsidR="00186FB6" w:rsidRDefault="00186FB6" w:rsidP="00186FB6">
            <w:pPr>
              <w:pStyle w:val="Tab"/>
              <w:keepNext/>
            </w:pPr>
          </w:p>
          <w:p w14:paraId="199FFF52" w14:textId="786E3ADF" w:rsidR="00186FB6" w:rsidRDefault="00186FB6" w:rsidP="00186FB6">
            <w:pPr>
              <w:pStyle w:val="Tab"/>
              <w:keepNext/>
            </w:pPr>
            <w:r>
              <w:t>adresa:</w:t>
            </w:r>
          </w:p>
          <w:p w14:paraId="47CAD511" w14:textId="6A0C0F1C" w:rsidR="00186FB6" w:rsidRDefault="00186FB6" w:rsidP="00186FB6">
            <w:pPr>
              <w:pStyle w:val="Tab"/>
            </w:pPr>
            <w:r w:rsidRPr="00F23168">
              <w:t>Holečkova 3178/8, Smíchov, 150 00 Praha 5</w:t>
            </w:r>
          </w:p>
          <w:p w14:paraId="3DF603F0" w14:textId="23A68F0E" w:rsidR="00186FB6" w:rsidRDefault="00186FB6" w:rsidP="00186FB6">
            <w:pPr>
              <w:pStyle w:val="Tab"/>
            </w:pPr>
            <w:r>
              <w:t xml:space="preserve">k rukám: </w:t>
            </w:r>
            <w:r w:rsidRPr="008B278D">
              <w:rPr>
                <w:highlight w:val="lightGray"/>
              </w:rPr>
              <w:t>[bude doplněno před uzavřením Smlouvy]</w:t>
            </w:r>
          </w:p>
          <w:p w14:paraId="3A4EFCF0" w14:textId="77777777" w:rsidR="00186FB6" w:rsidRDefault="00186FB6" w:rsidP="00186FB6">
            <w:pPr>
              <w:pStyle w:val="Tab"/>
            </w:pPr>
          </w:p>
          <w:p w14:paraId="034A5756" w14:textId="77777777" w:rsidR="00186FB6" w:rsidRDefault="00186FB6" w:rsidP="00186FB6">
            <w:pPr>
              <w:pStyle w:val="Tab"/>
              <w:keepNext/>
            </w:pPr>
            <w:r>
              <w:t>ID datové schránky:</w:t>
            </w:r>
          </w:p>
          <w:p w14:paraId="6B8D9E6F" w14:textId="77777777" w:rsidR="00186FB6" w:rsidRDefault="00186FB6" w:rsidP="00186FB6">
            <w:pPr>
              <w:pStyle w:val="Tab"/>
            </w:pPr>
            <w:r w:rsidRPr="00F23168">
              <w:t>gg4t8hf</w:t>
            </w:r>
          </w:p>
          <w:p w14:paraId="13144733" w14:textId="75B994C7" w:rsidR="00186FB6" w:rsidRDefault="00186FB6" w:rsidP="00186FB6">
            <w:pPr>
              <w:pStyle w:val="Tab"/>
            </w:pPr>
            <w:r>
              <w:t xml:space="preserve">k rukám: </w:t>
            </w:r>
            <w:r w:rsidRPr="008B278D">
              <w:rPr>
                <w:highlight w:val="lightGray"/>
              </w:rPr>
              <w:t>[bude doplněno před uzavřením Smlouvy]</w:t>
            </w:r>
          </w:p>
          <w:p w14:paraId="203752AF" w14:textId="77777777" w:rsidR="00186FB6" w:rsidRDefault="00186FB6" w:rsidP="00186FB6">
            <w:pPr>
              <w:pStyle w:val="Tab"/>
            </w:pPr>
          </w:p>
          <w:p w14:paraId="056BCC55" w14:textId="77777777" w:rsidR="00186FB6" w:rsidRDefault="00186FB6" w:rsidP="00186FB6">
            <w:pPr>
              <w:pStyle w:val="Tab"/>
              <w:keepNext/>
            </w:pPr>
            <w:r>
              <w:t>e-mailová adresa:</w:t>
            </w:r>
          </w:p>
          <w:p w14:paraId="110BDC93" w14:textId="77777777" w:rsidR="00186FB6" w:rsidRDefault="00186FB6" w:rsidP="00186FB6">
            <w:pPr>
              <w:pStyle w:val="Tab"/>
              <w:rPr>
                <w:highlight w:val="lightGray"/>
              </w:rPr>
            </w:pPr>
            <w:r w:rsidRPr="008B278D">
              <w:rPr>
                <w:highlight w:val="lightGray"/>
              </w:rPr>
              <w:t>[bude doplněno před uzavřením Smlouvy]</w:t>
            </w:r>
          </w:p>
          <w:p w14:paraId="216309B2" w14:textId="77777777" w:rsidR="00186FB6" w:rsidRDefault="00186FB6" w:rsidP="00186FB6">
            <w:pPr>
              <w:pStyle w:val="Tab"/>
              <w:rPr>
                <w:highlight w:val="lightGray"/>
              </w:rPr>
            </w:pPr>
          </w:p>
          <w:p w14:paraId="0275CFFF" w14:textId="54758D86" w:rsidR="00186FB6" w:rsidRPr="0048768F" w:rsidRDefault="00186FB6" w:rsidP="00186FB6">
            <w:pPr>
              <w:pStyle w:val="Tab"/>
              <w:keepNext/>
            </w:pPr>
            <w:r w:rsidRPr="0048768F">
              <w:t xml:space="preserve">e-mailová adresa pro doručení </w:t>
            </w:r>
            <w:r>
              <w:t>F</w:t>
            </w:r>
            <w:r w:rsidRPr="0048768F">
              <w:t>aktury</w:t>
            </w:r>
            <w:r>
              <w:t>:</w:t>
            </w:r>
          </w:p>
          <w:p w14:paraId="19F9D39A" w14:textId="57086E91" w:rsidR="00186FB6" w:rsidRPr="005750C6" w:rsidRDefault="00186FB6" w:rsidP="00186FB6">
            <w:pPr>
              <w:pStyle w:val="Tab"/>
              <w:rPr>
                <w:highlight w:val="magenta"/>
              </w:rPr>
            </w:pPr>
            <w:hyperlink r:id="rId19" w:history="1">
              <w:r w:rsidRPr="001C1E5A">
                <w:rPr>
                  <w:rStyle w:val="Hyperlink"/>
                </w:rPr>
                <w:t>fakturace@pvl.cz</w:t>
              </w:r>
            </w:hyperlink>
          </w:p>
        </w:tc>
      </w:tr>
      <w:tr w:rsidR="00186FB6" w:rsidRPr="00502C09" w14:paraId="53C20999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9FE5220" w14:textId="77777777" w:rsidR="00186FB6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7CA1499F" w14:textId="77777777" w:rsidR="00186FB6" w:rsidRPr="00502C09" w:rsidRDefault="00186FB6" w:rsidP="00186FB6">
            <w:pPr>
              <w:pStyle w:val="Tab"/>
            </w:pP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2CF0DDF7" w14:textId="77777777" w:rsidR="00186FB6" w:rsidRPr="000729AB" w:rsidRDefault="00186FB6" w:rsidP="00186FB6">
            <w:pPr>
              <w:pStyle w:val="Tab"/>
              <w:keepNext/>
              <w:rPr>
                <w:b/>
                <w:bCs/>
              </w:rPr>
            </w:pPr>
            <w:r w:rsidRPr="000729AB">
              <w:rPr>
                <w:b/>
                <w:bCs/>
              </w:rPr>
              <w:t>Zhotovitel:</w:t>
            </w:r>
          </w:p>
          <w:p w14:paraId="2DCAACA2" w14:textId="77777777" w:rsidR="00186FB6" w:rsidRPr="008B278D" w:rsidRDefault="00186FB6" w:rsidP="00186FB6">
            <w:pPr>
              <w:pStyle w:val="Tab"/>
              <w:keepNext/>
            </w:pPr>
          </w:p>
          <w:p w14:paraId="7DD792D8" w14:textId="77777777" w:rsidR="00186FB6" w:rsidRPr="008B278D" w:rsidRDefault="00186FB6" w:rsidP="00186FB6">
            <w:pPr>
              <w:pStyle w:val="Tab"/>
              <w:keepNext/>
            </w:pPr>
            <w:r w:rsidRPr="008B278D">
              <w:t>adresa:</w:t>
            </w:r>
          </w:p>
          <w:p w14:paraId="32EF5779" w14:textId="22BC3651" w:rsidR="00186FB6" w:rsidRPr="008B278D" w:rsidRDefault="00186FB6" w:rsidP="00186FB6">
            <w:pPr>
              <w:pStyle w:val="Tab"/>
            </w:pPr>
            <w:r w:rsidRPr="008B278D">
              <w:rPr>
                <w:highlight w:val="lightGray"/>
              </w:rPr>
              <w:t>[bude doplněno před uzavřením Smlouvy]</w:t>
            </w:r>
          </w:p>
          <w:p w14:paraId="62FCD0EA" w14:textId="77777777" w:rsidR="00186FB6" w:rsidRDefault="00186FB6" w:rsidP="00186FB6">
            <w:pPr>
              <w:pStyle w:val="Tab"/>
            </w:pPr>
            <w:r>
              <w:t xml:space="preserve">k rukám: </w:t>
            </w:r>
            <w:r w:rsidRPr="008B278D">
              <w:rPr>
                <w:highlight w:val="lightGray"/>
              </w:rPr>
              <w:t>[bude doplněno před uzavřením Smlouvy]</w:t>
            </w:r>
          </w:p>
          <w:p w14:paraId="76A02D08" w14:textId="77777777" w:rsidR="00186FB6" w:rsidRPr="008B278D" w:rsidRDefault="00186FB6" w:rsidP="00186FB6">
            <w:pPr>
              <w:pStyle w:val="Tab"/>
            </w:pPr>
          </w:p>
          <w:p w14:paraId="6598B4C9" w14:textId="77777777" w:rsidR="00186FB6" w:rsidRPr="008B278D" w:rsidRDefault="00186FB6" w:rsidP="00186FB6">
            <w:pPr>
              <w:pStyle w:val="Tab"/>
              <w:keepNext/>
            </w:pPr>
            <w:r w:rsidRPr="008B278D">
              <w:t>ID datové schránky:</w:t>
            </w:r>
          </w:p>
          <w:p w14:paraId="44ACEF01" w14:textId="5B78FAC5" w:rsidR="00186FB6" w:rsidRPr="008B278D" w:rsidRDefault="00186FB6" w:rsidP="00186FB6">
            <w:pPr>
              <w:pStyle w:val="Tab"/>
            </w:pPr>
            <w:r w:rsidRPr="008B278D">
              <w:rPr>
                <w:highlight w:val="lightGray"/>
              </w:rPr>
              <w:t>[bude doplněno před uzavřením Smlouvy]</w:t>
            </w:r>
          </w:p>
          <w:p w14:paraId="4618A179" w14:textId="77777777" w:rsidR="00186FB6" w:rsidRDefault="00186FB6" w:rsidP="00186FB6">
            <w:pPr>
              <w:pStyle w:val="Tab"/>
            </w:pPr>
            <w:r>
              <w:t xml:space="preserve">k rukám: </w:t>
            </w:r>
            <w:r w:rsidRPr="008B278D">
              <w:rPr>
                <w:highlight w:val="lightGray"/>
              </w:rPr>
              <w:t>[bude doplněno před uzavřením Smlouvy]</w:t>
            </w:r>
          </w:p>
          <w:p w14:paraId="4B39426A" w14:textId="77777777" w:rsidR="00186FB6" w:rsidRPr="008B278D" w:rsidRDefault="00186FB6" w:rsidP="00186FB6">
            <w:pPr>
              <w:pStyle w:val="Tab"/>
            </w:pPr>
          </w:p>
          <w:p w14:paraId="2078C9A6" w14:textId="77777777" w:rsidR="00186FB6" w:rsidRPr="008B278D" w:rsidRDefault="00186FB6" w:rsidP="00186FB6">
            <w:pPr>
              <w:pStyle w:val="Tab"/>
              <w:keepNext/>
            </w:pPr>
            <w:r w:rsidRPr="008B278D">
              <w:t>e-mailová adresa:</w:t>
            </w:r>
          </w:p>
          <w:p w14:paraId="3E9A7372" w14:textId="77777777" w:rsidR="00186FB6" w:rsidRDefault="00186FB6" w:rsidP="00186FB6">
            <w:pPr>
              <w:pStyle w:val="Tab"/>
            </w:pPr>
            <w:r w:rsidRPr="008B278D">
              <w:rPr>
                <w:highlight w:val="lightGray"/>
              </w:rPr>
              <w:t>[bude doplněno před uzavřením Smlouvy]</w:t>
            </w:r>
          </w:p>
          <w:p w14:paraId="49F06B3C" w14:textId="77777777" w:rsidR="00186FB6" w:rsidRDefault="00186FB6" w:rsidP="00186FB6">
            <w:pPr>
              <w:pStyle w:val="Tab"/>
            </w:pPr>
          </w:p>
          <w:p w14:paraId="20F2EA60" w14:textId="53E254B2" w:rsidR="00186FB6" w:rsidRPr="008B278D" w:rsidRDefault="00186FB6" w:rsidP="00186FB6">
            <w:pPr>
              <w:pStyle w:val="Tab"/>
              <w:keepNext/>
            </w:pPr>
            <w:r w:rsidRPr="008B278D">
              <w:t>e-mailová adresa</w:t>
            </w:r>
            <w:r>
              <w:t xml:space="preserve"> pro odeslání Faktury</w:t>
            </w:r>
            <w:r w:rsidRPr="008B278D">
              <w:t>:</w:t>
            </w:r>
          </w:p>
          <w:p w14:paraId="52925B36" w14:textId="22162457" w:rsidR="00186FB6" w:rsidRPr="008B278D" w:rsidRDefault="00186FB6" w:rsidP="00186FB6">
            <w:pPr>
              <w:pStyle w:val="Tab"/>
            </w:pPr>
            <w:r w:rsidRPr="008B278D">
              <w:rPr>
                <w:highlight w:val="lightGray"/>
              </w:rPr>
              <w:t>[bude doplněno před uzavřením Smlouvy]</w:t>
            </w:r>
          </w:p>
        </w:tc>
      </w:tr>
      <w:tr w:rsidR="00186FB6" w:rsidRPr="00502C09" w14:paraId="79AC643C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5F70A66" w14:textId="77777777" w:rsidR="00186FB6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0156C067" w14:textId="77777777" w:rsidR="00186FB6" w:rsidRPr="00502C09" w:rsidRDefault="00186FB6" w:rsidP="00186FB6">
            <w:pPr>
              <w:pStyle w:val="Tab"/>
            </w:pP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233EE7BF" w14:textId="76E36094" w:rsidR="00186FB6" w:rsidRPr="004C16C4" w:rsidRDefault="00186FB6" w:rsidP="00186FB6">
            <w:pPr>
              <w:pStyle w:val="Tab"/>
              <w:keepNext/>
              <w:rPr>
                <w:b/>
                <w:bCs/>
              </w:rPr>
            </w:pPr>
            <w:r w:rsidRPr="004C16C4">
              <w:rPr>
                <w:b/>
                <w:bCs/>
              </w:rPr>
              <w:t>Správce stavby:</w:t>
            </w:r>
          </w:p>
          <w:p w14:paraId="3F4D5E15" w14:textId="77777777" w:rsidR="00186FB6" w:rsidRPr="006443AA" w:rsidRDefault="00186FB6" w:rsidP="00186FB6">
            <w:pPr>
              <w:pStyle w:val="Tab"/>
              <w:keepNext/>
            </w:pPr>
          </w:p>
          <w:p w14:paraId="161F215A" w14:textId="77777777" w:rsidR="00186FB6" w:rsidRPr="006443AA" w:rsidRDefault="00186FB6" w:rsidP="00186FB6">
            <w:pPr>
              <w:pStyle w:val="Tab"/>
              <w:keepNext/>
            </w:pPr>
            <w:r w:rsidRPr="006443AA">
              <w:t>adresa:</w:t>
            </w:r>
          </w:p>
          <w:p w14:paraId="434F2561" w14:textId="77777777" w:rsidR="00186FB6" w:rsidRPr="006443AA" w:rsidRDefault="00186FB6" w:rsidP="00186FB6">
            <w:pPr>
              <w:pStyle w:val="Tab"/>
            </w:pPr>
            <w:r w:rsidRPr="006443AA">
              <w:rPr>
                <w:highlight w:val="lightGray"/>
              </w:rPr>
              <w:t>[bude doplněno před uzavřením Smlouvy]</w:t>
            </w:r>
          </w:p>
          <w:p w14:paraId="4E59D01B" w14:textId="77777777" w:rsidR="00186FB6" w:rsidRPr="006443AA" w:rsidRDefault="00186FB6" w:rsidP="00186FB6">
            <w:pPr>
              <w:pStyle w:val="Tab"/>
            </w:pPr>
          </w:p>
          <w:p w14:paraId="66917BCA" w14:textId="77777777" w:rsidR="00186FB6" w:rsidRPr="006443AA" w:rsidRDefault="00186FB6" w:rsidP="00186FB6">
            <w:pPr>
              <w:pStyle w:val="Tab"/>
              <w:keepNext/>
            </w:pPr>
            <w:r w:rsidRPr="006443AA">
              <w:lastRenderedPageBreak/>
              <w:t>ID datové schránky:</w:t>
            </w:r>
          </w:p>
          <w:p w14:paraId="7646E85E" w14:textId="77777777" w:rsidR="00186FB6" w:rsidRPr="006443AA" w:rsidRDefault="00186FB6" w:rsidP="00186FB6">
            <w:pPr>
              <w:pStyle w:val="Tab"/>
            </w:pPr>
            <w:r w:rsidRPr="006443AA">
              <w:rPr>
                <w:highlight w:val="lightGray"/>
              </w:rPr>
              <w:t>[bude doplněno před uzavřením Smlouvy]</w:t>
            </w:r>
          </w:p>
          <w:p w14:paraId="194D653F" w14:textId="77777777" w:rsidR="00186FB6" w:rsidRPr="006443AA" w:rsidRDefault="00186FB6" w:rsidP="00186FB6">
            <w:pPr>
              <w:pStyle w:val="Tab"/>
            </w:pPr>
          </w:p>
          <w:p w14:paraId="4931E88B" w14:textId="77777777" w:rsidR="00186FB6" w:rsidRPr="00412166" w:rsidRDefault="00186FB6" w:rsidP="00186FB6">
            <w:pPr>
              <w:pStyle w:val="Tab"/>
              <w:keepNext/>
            </w:pPr>
            <w:r w:rsidRPr="00412166">
              <w:t>e-mailová adresa:</w:t>
            </w:r>
          </w:p>
          <w:p w14:paraId="37860034" w14:textId="77777777" w:rsidR="00186FB6" w:rsidRDefault="00186FB6" w:rsidP="00186FB6">
            <w:pPr>
              <w:pStyle w:val="Tab"/>
              <w:rPr>
                <w:highlight w:val="lightGray"/>
              </w:rPr>
            </w:pPr>
            <w:r w:rsidRPr="00412166">
              <w:rPr>
                <w:highlight w:val="lightGray"/>
              </w:rPr>
              <w:t>[bude doplněno před uzavřením Smlouvy]</w:t>
            </w:r>
          </w:p>
          <w:p w14:paraId="726CBDBB" w14:textId="77777777" w:rsidR="00186FB6" w:rsidRPr="007E1DC4" w:rsidRDefault="00186FB6" w:rsidP="00186FB6">
            <w:pPr>
              <w:pStyle w:val="Tab"/>
            </w:pPr>
          </w:p>
          <w:p w14:paraId="41CC1AF4" w14:textId="77777777" w:rsidR="00186FB6" w:rsidRPr="007E1DC4" w:rsidRDefault="00186FB6" w:rsidP="00186FB6">
            <w:pPr>
              <w:pStyle w:val="Tab"/>
            </w:pPr>
            <w:r w:rsidRPr="007E1DC4">
              <w:t xml:space="preserve">Identifikace, adresa, ID datové schránky a e-mailová adresa </w:t>
            </w:r>
          </w:p>
          <w:p w14:paraId="781FDE9F" w14:textId="6434FA95" w:rsidR="00186FB6" w:rsidRPr="005750C6" w:rsidRDefault="00186FB6" w:rsidP="00186FB6">
            <w:pPr>
              <w:pStyle w:val="Tab"/>
              <w:rPr>
                <w:highlight w:val="magenta"/>
              </w:rPr>
            </w:pPr>
            <w:r w:rsidRPr="007E1DC4">
              <w:t xml:space="preserve">Správce stavby </w:t>
            </w:r>
            <w:r>
              <w:t>může být</w:t>
            </w:r>
            <w:r w:rsidRPr="007E1DC4">
              <w:t xml:space="preserve"> Zhotoviteli oznámena </w:t>
            </w:r>
            <w:r>
              <w:t xml:space="preserve">až </w:t>
            </w:r>
            <w:r w:rsidRPr="007E1DC4">
              <w:t>po uzavření Smlouvy. Do doby takového oznámení je k výkonu všech práv a povinností Správce stavby pověřen zaměstnanec Objednatele.</w:t>
            </w:r>
          </w:p>
        </w:tc>
      </w:tr>
      <w:tr w:rsidR="00186FB6" w:rsidRPr="00502C09" w14:paraId="0E947136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6612F4C7" w14:textId="77777777" w:rsidR="00186FB6" w:rsidRDefault="00186FB6" w:rsidP="00186FB6">
            <w:pPr>
              <w:pStyle w:val="Tab"/>
            </w:pPr>
            <w:r>
              <w:lastRenderedPageBreak/>
              <w:t>Právo a jazyk</w:t>
            </w:r>
          </w:p>
          <w:p w14:paraId="2B2EDD62" w14:textId="08C32903" w:rsidR="00186FB6" w:rsidRPr="00502C09" w:rsidRDefault="00186FB6" w:rsidP="00186FB6">
            <w:pPr>
              <w:pStyle w:val="Tab"/>
            </w:pPr>
            <w:r>
              <w:t>(r</w:t>
            </w:r>
            <w:r w:rsidRPr="00502C09">
              <w:t>ozhodné právo</w:t>
            </w:r>
            <w:r>
              <w:t>)</w:t>
            </w:r>
          </w:p>
        </w:tc>
        <w:tc>
          <w:tcPr>
            <w:tcW w:w="992" w:type="dxa"/>
            <w:vAlign w:val="center"/>
          </w:tcPr>
          <w:p w14:paraId="3FEFB3DF" w14:textId="77777777" w:rsidR="00186FB6" w:rsidRPr="00502C09" w:rsidRDefault="00186FB6" w:rsidP="00186FB6">
            <w:pPr>
              <w:pStyle w:val="Tab"/>
            </w:pPr>
            <w:r w:rsidRPr="00502C09">
              <w:t>1.4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9D43F7C" w14:textId="528CA499" w:rsidR="00186FB6" w:rsidRPr="00502C09" w:rsidRDefault="00186FB6" w:rsidP="00186FB6">
            <w:pPr>
              <w:pStyle w:val="Tab"/>
            </w:pPr>
            <w:r>
              <w:t>p</w:t>
            </w:r>
            <w:r w:rsidRPr="00502C09">
              <w:t>rávo České republiky</w:t>
            </w:r>
          </w:p>
        </w:tc>
      </w:tr>
      <w:tr w:rsidR="00186FB6" w:rsidRPr="00502C09" w14:paraId="7CE00621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B80473A" w14:textId="77777777" w:rsidR="00186FB6" w:rsidRDefault="00186FB6" w:rsidP="00186FB6">
            <w:pPr>
              <w:pStyle w:val="Tab"/>
            </w:pPr>
            <w:r>
              <w:t>Právo a jazyk</w:t>
            </w:r>
          </w:p>
          <w:p w14:paraId="6FC7CD13" w14:textId="3894965D" w:rsidR="00186FB6" w:rsidRPr="00502C09" w:rsidRDefault="00186FB6" w:rsidP="00186FB6">
            <w:pPr>
              <w:pStyle w:val="Tab"/>
            </w:pPr>
            <w:r>
              <w:t>(r</w:t>
            </w:r>
            <w:r w:rsidRPr="00502C09">
              <w:t>ozhodný jazyk</w:t>
            </w:r>
            <w:r>
              <w:t>)</w:t>
            </w:r>
          </w:p>
        </w:tc>
        <w:tc>
          <w:tcPr>
            <w:tcW w:w="992" w:type="dxa"/>
            <w:vAlign w:val="center"/>
          </w:tcPr>
          <w:p w14:paraId="5F135566" w14:textId="77777777" w:rsidR="00186FB6" w:rsidRPr="00502C09" w:rsidRDefault="00186FB6" w:rsidP="00186FB6">
            <w:pPr>
              <w:pStyle w:val="Tab"/>
            </w:pPr>
            <w:r w:rsidRPr="00502C09">
              <w:t>1.4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3C021DE" w14:textId="5E111315" w:rsidR="00186FB6" w:rsidRPr="00502C09" w:rsidRDefault="00186FB6" w:rsidP="00186FB6">
            <w:pPr>
              <w:pStyle w:val="Tab"/>
            </w:pPr>
            <w:r>
              <w:t>č</w:t>
            </w:r>
            <w:r w:rsidRPr="00502C09">
              <w:t>eština</w:t>
            </w:r>
          </w:p>
        </w:tc>
      </w:tr>
      <w:tr w:rsidR="00186FB6" w:rsidRPr="00502C09" w14:paraId="31B0B07A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8904E54" w14:textId="77777777" w:rsidR="00186FB6" w:rsidRDefault="00186FB6" w:rsidP="00186FB6">
            <w:pPr>
              <w:pStyle w:val="Tab"/>
            </w:pPr>
            <w:r>
              <w:t>Právo a jazyk</w:t>
            </w:r>
          </w:p>
          <w:p w14:paraId="395820F1" w14:textId="46561436" w:rsidR="00186FB6" w:rsidRPr="00502C09" w:rsidRDefault="00186FB6" w:rsidP="00186FB6">
            <w:pPr>
              <w:pStyle w:val="Tab"/>
            </w:pPr>
            <w:r>
              <w:t>(j</w:t>
            </w:r>
            <w:r w:rsidRPr="00502C09">
              <w:t>azyk</w:t>
            </w:r>
            <w:r>
              <w:t> </w:t>
            </w:r>
            <w:r w:rsidRPr="00502C09">
              <w:t>pro komunikaci</w:t>
            </w:r>
            <w:r>
              <w:t>)</w:t>
            </w:r>
          </w:p>
        </w:tc>
        <w:tc>
          <w:tcPr>
            <w:tcW w:w="992" w:type="dxa"/>
            <w:vAlign w:val="center"/>
          </w:tcPr>
          <w:p w14:paraId="04F48842" w14:textId="77777777" w:rsidR="00186FB6" w:rsidRPr="00502C09" w:rsidRDefault="00186FB6" w:rsidP="00186FB6">
            <w:pPr>
              <w:pStyle w:val="Tab"/>
            </w:pPr>
            <w:r w:rsidRPr="00502C09">
              <w:t>1.4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41C0320" w14:textId="6A7297E3" w:rsidR="00186FB6" w:rsidRPr="00502C09" w:rsidRDefault="00186FB6" w:rsidP="00186FB6">
            <w:pPr>
              <w:pStyle w:val="Tab"/>
            </w:pPr>
            <w:r>
              <w:t>č</w:t>
            </w:r>
            <w:r w:rsidRPr="00502C09">
              <w:t>eština</w:t>
            </w:r>
          </w:p>
        </w:tc>
      </w:tr>
      <w:tr w:rsidR="00186FB6" w:rsidRPr="00502C09" w14:paraId="47249CE9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C292E89" w14:textId="35A8C19D" w:rsidR="00186FB6" w:rsidRDefault="00186FB6" w:rsidP="00186FB6">
            <w:pPr>
              <w:pStyle w:val="Tab"/>
            </w:pPr>
            <w:r>
              <w:t>Péče o dokumenty a jejich dodání</w:t>
            </w:r>
          </w:p>
          <w:p w14:paraId="5A18016B" w14:textId="6428308F" w:rsidR="00186FB6" w:rsidRDefault="00186FB6" w:rsidP="00186FB6">
            <w:pPr>
              <w:pStyle w:val="Tab"/>
            </w:pPr>
            <w:r>
              <w:t>(forma a počty vyhotovení)</w:t>
            </w:r>
          </w:p>
        </w:tc>
        <w:tc>
          <w:tcPr>
            <w:tcW w:w="992" w:type="dxa"/>
            <w:vAlign w:val="center"/>
          </w:tcPr>
          <w:p w14:paraId="65FB5849" w14:textId="11AD6318" w:rsidR="00186FB6" w:rsidRPr="00502C09" w:rsidRDefault="00186FB6" w:rsidP="00186FB6">
            <w:pPr>
              <w:pStyle w:val="Tab"/>
            </w:pPr>
            <w:r>
              <w:t>1.8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676D05E" w14:textId="260EC842" w:rsidR="00186FB6" w:rsidRPr="00DF60CE" w:rsidRDefault="00186FB6" w:rsidP="00186FB6">
            <w:pPr>
              <w:pStyle w:val="Tab"/>
            </w:pPr>
            <w:r w:rsidRPr="00DF60CE">
              <w:t>Pokud není v Požadavcích objednatele stanoveno jinak nebo</w:t>
            </w:r>
            <w:r>
              <w:t> </w:t>
            </w:r>
            <w:r w:rsidRPr="00DF60CE">
              <w:t>Správce stavby neurčí jinak, Zhotovitel musí předat každý Dokument zhotovitele pouze v digitální podobě</w:t>
            </w:r>
            <w:r>
              <w:t>, a to </w:t>
            </w:r>
            <w:r w:rsidRPr="00DF60CE">
              <w:t>ve</w:t>
            </w:r>
            <w:r>
              <w:t> </w:t>
            </w:r>
            <w:r w:rsidRPr="00DF60CE">
              <w:t>vhodném, běžně používaném formátu.</w:t>
            </w:r>
          </w:p>
        </w:tc>
      </w:tr>
      <w:tr w:rsidR="00186FB6" w:rsidRPr="00502C09" w14:paraId="0185139E" w14:textId="77777777" w:rsidTr="33213683">
        <w:trPr>
          <w:trHeight w:val="20"/>
          <w:jc w:val="center"/>
        </w:trPr>
        <w:tc>
          <w:tcPr>
            <w:tcW w:w="2268" w:type="dxa"/>
            <w:vMerge w:val="restart"/>
            <w:tcMar>
              <w:left w:w="0" w:type="dxa"/>
            </w:tcMar>
            <w:vAlign w:val="center"/>
          </w:tcPr>
          <w:p w14:paraId="25FB8C34" w14:textId="77777777" w:rsidR="00186FB6" w:rsidRDefault="00186FB6" w:rsidP="00186FB6">
            <w:pPr>
              <w:pStyle w:val="Tab"/>
            </w:pPr>
            <w:r w:rsidRPr="00502C09">
              <w:t>Sociální odpovědnost</w:t>
            </w:r>
          </w:p>
          <w:p w14:paraId="385A0225" w14:textId="6AD64DC5" w:rsidR="00186FB6" w:rsidRPr="00502C09" w:rsidRDefault="00186FB6" w:rsidP="00186FB6">
            <w:pPr>
              <w:pStyle w:val="Tab"/>
            </w:pPr>
            <w:r>
              <w:t>(další podmínky)</w:t>
            </w:r>
          </w:p>
        </w:tc>
        <w:tc>
          <w:tcPr>
            <w:tcW w:w="992" w:type="dxa"/>
            <w:vMerge w:val="restart"/>
            <w:vAlign w:val="center"/>
          </w:tcPr>
          <w:p w14:paraId="70110727" w14:textId="77777777" w:rsidR="00186FB6" w:rsidRPr="00502C09" w:rsidRDefault="00186FB6" w:rsidP="00186FB6">
            <w:pPr>
              <w:pStyle w:val="Tab"/>
            </w:pPr>
            <w:r w:rsidRPr="00502C09">
              <w:t>1.15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23067DC" w14:textId="2E984220" w:rsidR="00186FB6" w:rsidRPr="007651D2" w:rsidRDefault="00186FB6" w:rsidP="004225BB">
            <w:pPr>
              <w:pStyle w:val="Tab"/>
              <w:keepNext/>
              <w:rPr>
                <w:b/>
                <w:bCs/>
              </w:rPr>
            </w:pPr>
            <w:r w:rsidRPr="007651D2">
              <w:rPr>
                <w:b/>
                <w:bCs/>
              </w:rPr>
              <w:t>Včasné platby</w:t>
            </w:r>
            <w:r w:rsidR="002F1BE4">
              <w:rPr>
                <w:b/>
                <w:bCs/>
              </w:rPr>
              <w:t xml:space="preserve"> Podzhotovitelům</w:t>
            </w:r>
            <w:r w:rsidRPr="007651D2">
              <w:rPr>
                <w:b/>
                <w:bCs/>
              </w:rPr>
              <w:t>:</w:t>
            </w:r>
          </w:p>
          <w:p w14:paraId="7AE4D7EA" w14:textId="77777777" w:rsidR="001A2151" w:rsidRDefault="001A2151" w:rsidP="007E581A">
            <w:pPr>
              <w:pStyle w:val="Tab"/>
            </w:pPr>
          </w:p>
          <w:p w14:paraId="774C5C03" w14:textId="285FB664" w:rsidR="007E581A" w:rsidRDefault="00ED12CE" w:rsidP="007E581A">
            <w:pPr>
              <w:pStyle w:val="Tab"/>
            </w:pPr>
            <w:r w:rsidRPr="007651D2">
              <w:t>Zhotovitel</w:t>
            </w:r>
            <w:r>
              <w:t xml:space="preserve"> musí </w:t>
            </w:r>
            <w:r w:rsidR="007E581A">
              <w:t xml:space="preserve">řádně a </w:t>
            </w:r>
            <w:r>
              <w:t xml:space="preserve">včas </w:t>
            </w:r>
            <w:r w:rsidR="007E581A">
              <w:t>platit faktury</w:t>
            </w:r>
            <w:r w:rsidR="007E581A" w:rsidRPr="007651D2">
              <w:t xml:space="preserve"> Podzhotovitel</w:t>
            </w:r>
            <w:r w:rsidR="007E581A">
              <w:t>ů</w:t>
            </w:r>
            <w:r w:rsidR="009D58D2">
              <w:t xml:space="preserve"> </w:t>
            </w:r>
            <w:r>
              <w:t>za </w:t>
            </w:r>
            <w:r w:rsidR="009D58D2">
              <w:t>dále stanovených podmínek.</w:t>
            </w:r>
          </w:p>
          <w:p w14:paraId="4772D5A0" w14:textId="77777777" w:rsidR="007E581A" w:rsidRDefault="007E581A" w:rsidP="007E581A">
            <w:pPr>
              <w:pStyle w:val="Tab"/>
            </w:pPr>
          </w:p>
          <w:p w14:paraId="1B7A42C1" w14:textId="77777777" w:rsidR="007E581A" w:rsidRDefault="007E581A" w:rsidP="007E581A">
            <w:pPr>
              <w:pStyle w:val="Tab"/>
              <w:keepNext/>
            </w:pPr>
            <w:r>
              <w:t>Pokud byla faktura Podzhotovitele doručena Zhotoviteli:</w:t>
            </w:r>
          </w:p>
          <w:p w14:paraId="3C5FA19B" w14:textId="0834DC5E" w:rsidR="007E581A" w:rsidRDefault="007E581A" w:rsidP="007931E8">
            <w:pPr>
              <w:pStyle w:val="TabPsm"/>
              <w:numPr>
                <w:ilvl w:val="0"/>
                <w:numId w:val="14"/>
              </w:numPr>
            </w:pPr>
            <w:r>
              <w:t>ještě před přijetím</w:t>
            </w:r>
            <w:r w:rsidR="00ED12CE">
              <w:t xml:space="preserve"> platby Objednatele</w:t>
            </w:r>
            <w:r>
              <w:t>, tak:</w:t>
            </w:r>
          </w:p>
          <w:p w14:paraId="3BC799B1" w14:textId="73E2DEA7" w:rsidR="007E581A" w:rsidRDefault="20BDBEE9" w:rsidP="5F29B23E">
            <w:pPr>
              <w:pStyle w:val="Tabm"/>
            </w:pPr>
            <w:r>
              <w:t>do konce doby splatnosti takové faktury</w:t>
            </w:r>
            <w:r w:rsidR="007E581A">
              <w:t>; nebo</w:t>
            </w:r>
          </w:p>
          <w:p w14:paraId="735FE1BB" w14:textId="57EC2428" w:rsidR="007E581A" w:rsidRDefault="007E581A" w:rsidP="007931E8">
            <w:pPr>
              <w:pStyle w:val="Tabm"/>
              <w:numPr>
                <w:ilvl w:val="0"/>
                <w:numId w:val="13"/>
              </w:numPr>
            </w:pPr>
            <w:r>
              <w:t>do 10 pracovních dnů od přijetí platby</w:t>
            </w:r>
            <w:r w:rsidR="00D06828">
              <w:t xml:space="preserve"> Objednatele</w:t>
            </w:r>
            <w:r>
              <w:t>;</w:t>
            </w:r>
          </w:p>
          <w:p w14:paraId="4063B93F" w14:textId="7B1C065B" w:rsidR="007E581A" w:rsidRDefault="007E581A" w:rsidP="005D0EF3">
            <w:pPr>
              <w:pStyle w:val="TabpodTabPsm"/>
            </w:pPr>
            <w:r>
              <w:t>(podle toho, co nastalo dříve); nebo</w:t>
            </w:r>
          </w:p>
          <w:p w14:paraId="4CC67888" w14:textId="784FA472" w:rsidR="007E581A" w:rsidRDefault="007E581A" w:rsidP="007E581A">
            <w:pPr>
              <w:pStyle w:val="TabPsm"/>
            </w:pPr>
            <w:r>
              <w:t>až po přijetí platby</w:t>
            </w:r>
            <w:r w:rsidR="00D06828">
              <w:t xml:space="preserve"> Objednatele</w:t>
            </w:r>
            <w:r>
              <w:t>, tak do 10 pracovních dnů od doručení takové faktury Zhotoviteli.</w:t>
            </w:r>
          </w:p>
          <w:p w14:paraId="750AE0A8" w14:textId="77777777" w:rsidR="007E581A" w:rsidRDefault="007E581A" w:rsidP="007E581A">
            <w:pPr>
              <w:pStyle w:val="Tab"/>
              <w:keepNext/>
            </w:pPr>
            <w:r>
              <w:t>Pro tyto účely se rozumí:</w:t>
            </w:r>
          </w:p>
          <w:p w14:paraId="3D597269" w14:textId="4449D02F" w:rsidR="007E581A" w:rsidRDefault="007E581A" w:rsidP="007931E8">
            <w:pPr>
              <w:pStyle w:val="TabPsm"/>
              <w:numPr>
                <w:ilvl w:val="0"/>
                <w:numId w:val="15"/>
              </w:numPr>
            </w:pPr>
            <w:r>
              <w:t>platbo</w:t>
            </w:r>
            <w:r w:rsidR="00D3359C">
              <w:t>u</w:t>
            </w:r>
            <w:r>
              <w:t xml:space="preserve"> </w:t>
            </w:r>
            <w:r w:rsidR="00D06828">
              <w:t xml:space="preserve">Objednatele </w:t>
            </w:r>
            <w:r>
              <w:t>platba Objednatele Zhotoviteli za plnění</w:t>
            </w:r>
            <w:r w:rsidR="00EC5B85">
              <w:t xml:space="preserve"> odpovídající </w:t>
            </w:r>
            <w:r w:rsidR="00AD23BB">
              <w:t xml:space="preserve">alespoň zčásti </w:t>
            </w:r>
            <w:r w:rsidR="000D5345">
              <w:t>podílu</w:t>
            </w:r>
            <w:r w:rsidR="00EC5B85">
              <w:t xml:space="preserve"> Podzhotovitele na provádění Díla</w:t>
            </w:r>
            <w:r>
              <w:t xml:space="preserve">; pokud se </w:t>
            </w:r>
            <w:r w:rsidR="00D06828">
              <w:t>taková</w:t>
            </w:r>
            <w:r>
              <w:t xml:space="preserve"> platba týká pouze části </w:t>
            </w:r>
            <w:r w:rsidR="00A017AA">
              <w:t xml:space="preserve">plnění podle </w:t>
            </w:r>
            <w:r>
              <w:t>faktury</w:t>
            </w:r>
            <w:r w:rsidR="00AD23BB">
              <w:t xml:space="preserve"> Podzhotovitele</w:t>
            </w:r>
            <w:r>
              <w:t>, použijí se výše stanoven</w:t>
            </w:r>
            <w:r w:rsidR="00D3359C">
              <w:t>é</w:t>
            </w:r>
            <w:r>
              <w:t xml:space="preserve"> p</w:t>
            </w:r>
            <w:r w:rsidR="00D3359C">
              <w:t>odmínky</w:t>
            </w:r>
            <w:r>
              <w:t xml:space="preserve"> pouze na takovou část, přičemž zbývající část musí Zhotovitel zaplatit do konce doby splatnosti takové faktury;</w:t>
            </w:r>
          </w:p>
          <w:p w14:paraId="2B86F6D8" w14:textId="3CD06211" w:rsidR="007E581A" w:rsidRDefault="007E581A" w:rsidP="007931E8">
            <w:pPr>
              <w:pStyle w:val="TabPsm"/>
              <w:numPr>
                <w:ilvl w:val="0"/>
                <w:numId w:val="15"/>
              </w:numPr>
            </w:pPr>
            <w:r>
              <w:t>přijetím</w:t>
            </w:r>
            <w:r w:rsidR="00661646">
              <w:t xml:space="preserve"> platby</w:t>
            </w:r>
            <w:r>
              <w:t xml:space="preserve"> připsání peněžních prostředků na účet Zhotovitele.</w:t>
            </w:r>
          </w:p>
          <w:p w14:paraId="38F21822" w14:textId="77777777" w:rsidR="00623E91" w:rsidRPr="00ED12CE" w:rsidRDefault="00623E91" w:rsidP="00ED12CE">
            <w:pPr>
              <w:pStyle w:val="Tab"/>
            </w:pPr>
          </w:p>
          <w:p w14:paraId="66861FFD" w14:textId="5725C3B9" w:rsidR="0025110B" w:rsidRDefault="7E1B39FF" w:rsidP="0025110B">
            <w:pPr>
              <w:pStyle w:val="Tab"/>
            </w:pPr>
            <w:r>
              <w:t xml:space="preserve">Zhotovitel </w:t>
            </w:r>
            <w:r w:rsidR="63D86B1E">
              <w:t>nesmí sjednat dobu splatnost faktury Podzhotovitele delší než </w:t>
            </w:r>
            <w:r w:rsidR="00D6001F">
              <w:t>30</w:t>
            </w:r>
            <w:r w:rsidR="63D86B1E">
              <w:t xml:space="preserve"> dnů</w:t>
            </w:r>
            <w:r>
              <w:t xml:space="preserve"> </w:t>
            </w:r>
            <w:r w:rsidR="63D86B1E">
              <w:t>vyvinout přiměřené úsilí k tomu, aby byly v celém dodavatelském řetězci podílejícím se </w:t>
            </w:r>
            <w:r w:rsidR="5BC1308E">
              <w:t>n</w:t>
            </w:r>
            <w:r w:rsidR="63D86B1E">
              <w:t>a provádění Díla dodržovány podmínky podle předchozího odstavce.</w:t>
            </w:r>
          </w:p>
          <w:p w14:paraId="2D41A874" w14:textId="77777777" w:rsidR="0025110B" w:rsidRDefault="0025110B" w:rsidP="0025110B">
            <w:pPr>
              <w:pStyle w:val="Tab"/>
            </w:pPr>
          </w:p>
          <w:p w14:paraId="4AE84122" w14:textId="77777777" w:rsidR="0025110B" w:rsidRPr="005A09DD" w:rsidRDefault="0025110B" w:rsidP="004225BB">
            <w:pPr>
              <w:pStyle w:val="Tab"/>
              <w:keepNext/>
              <w:rPr>
                <w:b/>
                <w:bCs/>
              </w:rPr>
            </w:pPr>
            <w:r w:rsidRPr="005A09DD">
              <w:rPr>
                <w:b/>
                <w:bCs/>
              </w:rPr>
              <w:t>Přímé platby Podzhotovitelům:</w:t>
            </w:r>
          </w:p>
          <w:p w14:paraId="4B178AC5" w14:textId="77777777" w:rsidR="0025110B" w:rsidRDefault="0025110B" w:rsidP="004225BB">
            <w:pPr>
              <w:pStyle w:val="Tab"/>
              <w:keepNext/>
            </w:pPr>
          </w:p>
          <w:p w14:paraId="6133841A" w14:textId="28D045AA" w:rsidR="0025110B" w:rsidRDefault="0025110B" w:rsidP="0025110B">
            <w:pPr>
              <w:pStyle w:val="Tab"/>
            </w:pPr>
            <w:r>
              <w:t>Objednatel může provést platbu</w:t>
            </w:r>
            <w:r w:rsidR="00ED12CE">
              <w:t xml:space="preserve"> za plnění</w:t>
            </w:r>
            <w:r>
              <w:t xml:space="preserve"> </w:t>
            </w:r>
            <w:r w:rsidR="00EB6E98">
              <w:t>odpovídající</w:t>
            </w:r>
            <w:r>
              <w:t> </w:t>
            </w:r>
            <w:r w:rsidR="00906D23">
              <w:t>podílu</w:t>
            </w:r>
            <w:r>
              <w:t xml:space="preserve"> Podzhotovitele na provádění Díla</w:t>
            </w:r>
            <w:r w:rsidR="00EB6E98">
              <w:t xml:space="preserve"> zcela nebo zčásti</w:t>
            </w:r>
            <w:r>
              <w:t xml:space="preserve"> přímo Podzhotoviteli, pokud Podzhotovitel předloží Objednateli žádost, jejíž součástí je:</w:t>
            </w:r>
          </w:p>
          <w:p w14:paraId="0BFE3119" w14:textId="77777777" w:rsidR="00CE65B7" w:rsidRDefault="0025110B" w:rsidP="007931E8">
            <w:pPr>
              <w:pStyle w:val="TabPsm"/>
              <w:numPr>
                <w:ilvl w:val="0"/>
                <w:numId w:val="29"/>
              </w:numPr>
            </w:pPr>
            <w:r>
              <w:t xml:space="preserve">související faktura Podzhotovitele </w:t>
            </w:r>
            <w:r w:rsidR="002721C8">
              <w:t>doručená</w:t>
            </w:r>
            <w:r>
              <w:t xml:space="preserve"> Zhotoviteli; a</w:t>
            </w:r>
          </w:p>
          <w:p w14:paraId="444DD398" w14:textId="6C301763" w:rsidR="0025110B" w:rsidRDefault="0025110B" w:rsidP="007931E8">
            <w:pPr>
              <w:pStyle w:val="TabPsm"/>
              <w:numPr>
                <w:ilvl w:val="0"/>
                <w:numId w:val="6"/>
              </w:numPr>
            </w:pPr>
            <w:r>
              <w:t>čestné prohlášení Podzhotovitele, že </w:t>
            </w:r>
            <w:r w:rsidR="00BD7A1C">
              <w:t xml:space="preserve">je </w:t>
            </w:r>
            <w:r>
              <w:t xml:space="preserve">Zhotovitel </w:t>
            </w:r>
            <w:r w:rsidR="00417947">
              <w:t xml:space="preserve">v prodlení s platbou </w:t>
            </w:r>
            <w:r w:rsidR="00BD7A1C">
              <w:t>v důsledku nesplnění některé z</w:t>
            </w:r>
            <w:r w:rsidR="0076185A">
              <w:t> výše</w:t>
            </w:r>
            <w:r w:rsidR="00417947">
              <w:t> </w:t>
            </w:r>
            <w:r w:rsidR="00BD7A1C">
              <w:t>stanovených podmínek pro včasné platby.</w:t>
            </w:r>
          </w:p>
          <w:p w14:paraId="6EBF4E56" w14:textId="77777777" w:rsidR="00ED1CAC" w:rsidRDefault="00ED1CAC" w:rsidP="0025110B">
            <w:pPr>
              <w:pStyle w:val="Tab"/>
            </w:pPr>
          </w:p>
          <w:p w14:paraId="78BB49EE" w14:textId="114A6988" w:rsidR="0025110B" w:rsidRDefault="0025110B" w:rsidP="0025110B">
            <w:pPr>
              <w:pStyle w:val="Tab"/>
            </w:pPr>
            <w:r>
              <w:t>Objednatel může požádat Zhotovitele o stanovisko k takové žádosti Podzhotovitele. Zhotovitel musí takové stanovisko předložit do 3 pracovních dnů od doručení související žádosti Objednatele. Marným uplynutím této lhůty se má za to, že Zhotovitel takovou žádost Podzhotovitele uznává. Objednatel není případným stanoviskem Zhotovitele vázán.</w:t>
            </w:r>
          </w:p>
          <w:p w14:paraId="441015E3" w14:textId="77777777" w:rsidR="0025110B" w:rsidRDefault="0025110B" w:rsidP="0025110B">
            <w:pPr>
              <w:pStyle w:val="Tab"/>
            </w:pPr>
          </w:p>
          <w:p w14:paraId="38248AFE" w14:textId="77777777" w:rsidR="0025110B" w:rsidRDefault="0025110B" w:rsidP="0025110B">
            <w:pPr>
              <w:pStyle w:val="Tab"/>
            </w:pPr>
            <w:r w:rsidRPr="00FB091E">
              <w:t>Objednatel</w:t>
            </w:r>
            <w:r>
              <w:t xml:space="preserve"> </w:t>
            </w:r>
            <w:r w:rsidRPr="00FB091E">
              <w:t xml:space="preserve">musí bezodkladně oznámit </w:t>
            </w:r>
            <w:r>
              <w:t>Zhotoviteli a Správci stavby provedení přímé platby Podzhotoviteli.</w:t>
            </w:r>
          </w:p>
          <w:p w14:paraId="6CF510D5" w14:textId="77777777" w:rsidR="0025110B" w:rsidRDefault="0025110B" w:rsidP="0025110B">
            <w:pPr>
              <w:pStyle w:val="Tab"/>
            </w:pPr>
          </w:p>
          <w:p w14:paraId="584C4878" w14:textId="71ABE15A" w:rsidR="0025110B" w:rsidRPr="007651D2" w:rsidRDefault="0025110B" w:rsidP="0025110B">
            <w:pPr>
              <w:pStyle w:val="Tab"/>
            </w:pPr>
            <w:r>
              <w:t>Objednatel m</w:t>
            </w:r>
            <w:r w:rsidRPr="00FB091E">
              <w:t>ůže částku</w:t>
            </w:r>
            <w:r>
              <w:t xml:space="preserve"> provedené</w:t>
            </w:r>
            <w:r w:rsidRPr="00FB091E">
              <w:t xml:space="preserve"> </w:t>
            </w:r>
            <w:r>
              <w:t>přímé platby</w:t>
            </w:r>
            <w:r w:rsidRPr="00FB091E">
              <w:t xml:space="preserve"> </w:t>
            </w:r>
            <w:r>
              <w:t>Podzhotoviteli</w:t>
            </w:r>
            <w:r w:rsidRPr="00FB091E">
              <w:t xml:space="preserve"> započíst </w:t>
            </w:r>
            <w:r w:rsidR="00300FAC">
              <w:t>proti</w:t>
            </w:r>
            <w:r>
              <w:t> </w:t>
            </w:r>
            <w:r w:rsidRPr="00FB091E">
              <w:t>jak</w:t>
            </w:r>
            <w:r w:rsidR="00300FAC">
              <w:t>ékoli</w:t>
            </w:r>
            <w:r w:rsidRPr="00FB091E">
              <w:t xml:space="preserve"> (i</w:t>
            </w:r>
            <w:r>
              <w:t> </w:t>
            </w:r>
            <w:r w:rsidRPr="00FB091E">
              <w:t>nesplatn</w:t>
            </w:r>
            <w:r w:rsidR="00300FAC">
              <w:t>é</w:t>
            </w:r>
            <w:r w:rsidRPr="00FB091E">
              <w:t>) pohledáv</w:t>
            </w:r>
            <w:r w:rsidR="00300FAC">
              <w:t>ce</w:t>
            </w:r>
            <w:r w:rsidRPr="00FB091E">
              <w:t xml:space="preserve"> </w:t>
            </w:r>
            <w:r>
              <w:t>Zhotovitele</w:t>
            </w:r>
            <w:r w:rsidRPr="00FB091E">
              <w:t>.</w:t>
            </w:r>
          </w:p>
        </w:tc>
      </w:tr>
      <w:tr w:rsidR="00186FB6" w:rsidRPr="00502C09" w14:paraId="22C9B170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016B3B43" w14:textId="77777777" w:rsidR="00186FB6" w:rsidRPr="00502C09" w:rsidRDefault="00186FB6" w:rsidP="00186FB6">
            <w:pPr>
              <w:pStyle w:val="Tab"/>
            </w:pPr>
          </w:p>
        </w:tc>
        <w:tc>
          <w:tcPr>
            <w:tcW w:w="992" w:type="dxa"/>
            <w:vMerge/>
            <w:vAlign w:val="center"/>
          </w:tcPr>
          <w:p w14:paraId="09CD21E1" w14:textId="77777777" w:rsidR="00186FB6" w:rsidRPr="00502C09" w:rsidRDefault="00186FB6" w:rsidP="00186FB6">
            <w:pPr>
              <w:pStyle w:val="Tab"/>
            </w:pP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F2BE917" w14:textId="77777777" w:rsidR="00186FB6" w:rsidRPr="007651D2" w:rsidRDefault="00186FB6" w:rsidP="00186FB6">
            <w:pPr>
              <w:pStyle w:val="Tab"/>
              <w:keepNext/>
              <w:rPr>
                <w:b/>
                <w:bCs/>
              </w:rPr>
            </w:pPr>
            <w:r w:rsidRPr="007651D2">
              <w:rPr>
                <w:b/>
                <w:bCs/>
              </w:rPr>
              <w:t>Environmentální odpovědnost:</w:t>
            </w:r>
          </w:p>
          <w:p w14:paraId="7932DEBD" w14:textId="77777777" w:rsidR="00186FB6" w:rsidRPr="007651D2" w:rsidRDefault="00186FB6" w:rsidP="00186FB6">
            <w:pPr>
              <w:pStyle w:val="Tab"/>
              <w:keepNext/>
            </w:pPr>
          </w:p>
          <w:p w14:paraId="1D99727C" w14:textId="6D1655FC" w:rsidR="00186FB6" w:rsidRPr="007651D2" w:rsidRDefault="00186FB6" w:rsidP="00186FB6">
            <w:pPr>
              <w:pStyle w:val="Tab"/>
            </w:pPr>
            <w:r w:rsidRPr="007651D2">
              <w:t>Zhotovitel musí provádět Dílo tak, aby minimalizoval vznik odpadů, které nejsou přímým důsledkem stavebních prací při provádění Díla. Dále Zhotovitel musí při výkonu administrativních činností souvisejících s prováděním Díla používat, je-li to objektivně možné, recyklované nebo recyklovatelné materiály, výrobky a obaly.</w:t>
            </w:r>
          </w:p>
        </w:tc>
      </w:tr>
      <w:tr w:rsidR="00186FB6" w:rsidRPr="00502C09" w14:paraId="58EFB0D4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FF0181B" w14:textId="77777777" w:rsidR="00186FB6" w:rsidRDefault="00186FB6" w:rsidP="00F0640B">
            <w:pPr>
              <w:pStyle w:val="Tab"/>
              <w:keepNext/>
            </w:pPr>
            <w:r>
              <w:lastRenderedPageBreak/>
              <w:t>Právo přístupu na staveniště</w:t>
            </w:r>
          </w:p>
          <w:p w14:paraId="694E36B7" w14:textId="03F8F6B0" w:rsidR="00186FB6" w:rsidRPr="008A3E4A" w:rsidRDefault="00186FB6" w:rsidP="00186FB6">
            <w:pPr>
              <w:pStyle w:val="Tab"/>
            </w:pPr>
            <w:r>
              <w:t>(předání Staveniště)</w:t>
            </w:r>
          </w:p>
        </w:tc>
        <w:tc>
          <w:tcPr>
            <w:tcW w:w="992" w:type="dxa"/>
            <w:vAlign w:val="center"/>
          </w:tcPr>
          <w:p w14:paraId="7895EBA9" w14:textId="77777777" w:rsidR="00186FB6" w:rsidRPr="008A3E4A" w:rsidRDefault="00186FB6" w:rsidP="00186FB6">
            <w:pPr>
              <w:pStyle w:val="Tab"/>
            </w:pPr>
            <w:r w:rsidRPr="008A3E4A">
              <w:t>2.1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812C207" w14:textId="0070D828" w:rsidR="00186FB6" w:rsidRPr="00930F44" w:rsidRDefault="00186FB6" w:rsidP="00F0640B">
            <w:pPr>
              <w:pStyle w:val="Tab"/>
              <w:keepNext/>
            </w:pPr>
            <w:r w:rsidRPr="00930F44">
              <w:t>Staveniště jednotlivých Sekcí budou předávána Zhotoviteli postupně.</w:t>
            </w:r>
          </w:p>
          <w:p w14:paraId="4337B694" w14:textId="77777777" w:rsidR="00186FB6" w:rsidRPr="00930F44" w:rsidRDefault="00186FB6" w:rsidP="00186FB6">
            <w:pPr>
              <w:pStyle w:val="Tab"/>
            </w:pPr>
          </w:p>
          <w:p w14:paraId="01085F00" w14:textId="068F65FF" w:rsidR="00817E26" w:rsidRDefault="00186FB6" w:rsidP="00186FB6">
            <w:pPr>
              <w:pStyle w:val="Tab"/>
            </w:pPr>
            <w:r w:rsidRPr="00930F44">
              <w:t>Správce stavby musí oznámit Zhotoviteli datum předání Staveniště každé Sekce nejméně 7 dnů předem, pokud Zhotovitel nesouhlasí se zkrácením této lhůty.</w:t>
            </w:r>
          </w:p>
          <w:p w14:paraId="443CE0C7" w14:textId="77777777" w:rsidR="00817E26" w:rsidRPr="00930F44" w:rsidRDefault="00817E26" w:rsidP="00186FB6">
            <w:pPr>
              <w:pStyle w:val="Tab"/>
            </w:pPr>
          </w:p>
          <w:p w14:paraId="6D91D254" w14:textId="77777777" w:rsidR="00F0640B" w:rsidRPr="00930F44" w:rsidRDefault="00F0640B" w:rsidP="00F0640B">
            <w:pPr>
              <w:pStyle w:val="Tab"/>
              <w:keepNext/>
            </w:pPr>
            <w:r w:rsidRPr="00930F44">
              <w:t>Pokud se Strany nedohodnou jinak:</w:t>
            </w:r>
          </w:p>
          <w:p w14:paraId="0E3EC66C" w14:textId="77777777" w:rsidR="00F0640B" w:rsidRPr="00930F44" w:rsidRDefault="00F0640B" w:rsidP="007931E8">
            <w:pPr>
              <w:pStyle w:val="TabPsm"/>
              <w:keepNext/>
              <w:numPr>
                <w:ilvl w:val="0"/>
                <w:numId w:val="28"/>
              </w:numPr>
            </w:pPr>
            <w:r w:rsidRPr="00930F44">
              <w:t>Staveniště každé Sekce bude předáno podle harmonogramu provádění Díla, ne však dříve než po dokončení fáze 4 [RDS] k takové Sekci;</w:t>
            </w:r>
          </w:p>
          <w:p w14:paraId="194ED1E9" w14:textId="320EFDF7" w:rsidR="00F0640B" w:rsidRDefault="00F0640B" w:rsidP="007931E8">
            <w:pPr>
              <w:pStyle w:val="TabPsm"/>
              <w:numPr>
                <w:ilvl w:val="0"/>
                <w:numId w:val="27"/>
              </w:numPr>
            </w:pPr>
            <w:r w:rsidRPr="00930F44">
              <w:t>Zhotoviteli nesmí být předáno Staveniště Sekce, pokud by to znamenalo, že bude Zhotovitel provádět práce na více než 3</w:t>
            </w:r>
            <w:r>
              <w:t xml:space="preserve"> </w:t>
            </w:r>
            <w:r w:rsidRPr="00F0640B">
              <w:t>Staveništích Sekcí VLT současně (tzn. k Sekci GEN se nepřihlíží).</w:t>
            </w:r>
          </w:p>
          <w:p w14:paraId="52AE1902" w14:textId="77777777" w:rsidR="005F4F58" w:rsidRDefault="00F0640B" w:rsidP="00521EC1">
            <w:pPr>
              <w:pStyle w:val="Tab"/>
            </w:pPr>
            <w:r w:rsidRPr="00F0640B">
              <w:t>Správce stavby může pokynem určit jinou prioritu předávání Stavenišť jednotlivých Sekcí, než jaká může vyplývat z předchozího odstavce.</w:t>
            </w:r>
          </w:p>
          <w:p w14:paraId="0DF09251" w14:textId="77777777" w:rsidR="005F4F58" w:rsidRDefault="005F4F58" w:rsidP="00521EC1">
            <w:pPr>
              <w:pStyle w:val="Tab"/>
            </w:pPr>
          </w:p>
          <w:p w14:paraId="6B352483" w14:textId="0457629D" w:rsidR="005F4F58" w:rsidRDefault="00052571" w:rsidP="005F4F58">
            <w:pPr>
              <w:pStyle w:val="Tab"/>
            </w:pPr>
            <w:r>
              <w:t xml:space="preserve">Jestliže </w:t>
            </w:r>
            <w:r w:rsidR="005F4F58">
              <w:t xml:space="preserve">Zhotoviteli vznikne zpoždění anebo Náklady jako důsledek </w:t>
            </w:r>
            <w:r>
              <w:t>takového</w:t>
            </w:r>
            <w:r w:rsidR="005F4F58">
              <w:t xml:space="preserve"> určení jiné priority, musí dát Zhotovitel Správci stavby oznámení a je oprávněn podle Pod-článku 20.1 [Claimy zhotovitele] k:</w:t>
            </w:r>
          </w:p>
          <w:p w14:paraId="70C6AFB8" w14:textId="22FF8B2A" w:rsidR="005F4F58" w:rsidRDefault="005F4F58" w:rsidP="007931E8">
            <w:pPr>
              <w:pStyle w:val="TabPsm"/>
              <w:numPr>
                <w:ilvl w:val="0"/>
                <w:numId w:val="30"/>
              </w:numPr>
            </w:pPr>
            <w:r>
              <w:t>prodloužení doby za jakékoli takové zpoždění, jestliže dokončení je nebo bude zpožděno podle Pod-článku 8.4 [Prodloužení doby pro dokončení]</w:t>
            </w:r>
            <w:r w:rsidR="00073AD9">
              <w:t>;</w:t>
            </w:r>
            <w:r>
              <w:t xml:space="preserve"> a</w:t>
            </w:r>
          </w:p>
          <w:p w14:paraId="1150290C" w14:textId="0271D145" w:rsidR="005F4F58" w:rsidRDefault="005F4F58" w:rsidP="005F4F58">
            <w:pPr>
              <w:pStyle w:val="TabPsm"/>
            </w:pPr>
            <w:r>
              <w:t>platbě jakýchkoli takových Nákladů plus přirážky přiměřeného zisku, které se zahrnou do Smluvní ceny.</w:t>
            </w:r>
          </w:p>
          <w:p w14:paraId="2A7EAE41" w14:textId="3AA01FD1" w:rsidR="00831A6E" w:rsidRPr="00930F44" w:rsidRDefault="005F4F58" w:rsidP="00521EC1">
            <w:pPr>
              <w:pStyle w:val="Tab"/>
            </w:pPr>
            <w:r>
              <w:t>Po obdržení tohoto oznámení musí Správce stavby postupovat v souladu s Pod-článkem 3.5 [Určení], aby tyto záležitosti dohodl nebo určil.</w:t>
            </w:r>
          </w:p>
        </w:tc>
      </w:tr>
      <w:tr w:rsidR="00186FB6" w:rsidRPr="00502C09" w14:paraId="0B6F7EC4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73095D16" w14:textId="77777777" w:rsidR="00186FB6" w:rsidRDefault="00186FB6" w:rsidP="00186FB6">
            <w:pPr>
              <w:pStyle w:val="Tab"/>
              <w:keepNext/>
            </w:pPr>
            <w:r>
              <w:t>Obecné povinnosti zhotovitele</w:t>
            </w:r>
          </w:p>
          <w:p w14:paraId="5C02AC5F" w14:textId="5666349B" w:rsidR="00186FB6" w:rsidRPr="005A0184" w:rsidRDefault="00186FB6" w:rsidP="00186FB6">
            <w:pPr>
              <w:pStyle w:val="Tab"/>
            </w:pPr>
            <w:r>
              <w:t>(upřesnění ve vztahu k Sekcím)</w:t>
            </w:r>
          </w:p>
        </w:tc>
        <w:tc>
          <w:tcPr>
            <w:tcW w:w="992" w:type="dxa"/>
            <w:vAlign w:val="center"/>
          </w:tcPr>
          <w:p w14:paraId="6D9BA096" w14:textId="28D3A524" w:rsidR="00186FB6" w:rsidRPr="005A0184" w:rsidRDefault="00186FB6" w:rsidP="00186FB6">
            <w:pPr>
              <w:pStyle w:val="Tab"/>
            </w:pPr>
            <w:r>
              <w:t>4.1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B55D9C2" w14:textId="77777777" w:rsidR="00186FB6" w:rsidRDefault="00186FB6" w:rsidP="00186FB6">
            <w:pPr>
              <w:pStyle w:val="Tab"/>
            </w:pPr>
            <w:r>
              <w:t>Stanovené povinnosti Zhotovitele je nutné vykládat v kontextu každé Sekce, která má být převzata před převzetím Díla.</w:t>
            </w:r>
          </w:p>
          <w:p w14:paraId="7D5491E8" w14:textId="77777777" w:rsidR="00186FB6" w:rsidRDefault="00186FB6" w:rsidP="00186FB6">
            <w:pPr>
              <w:pStyle w:val="Tab"/>
            </w:pPr>
          </w:p>
          <w:p w14:paraId="066C7FCD" w14:textId="74D10C79" w:rsidR="00186FB6" w:rsidRPr="00302509" w:rsidRDefault="00186FB6" w:rsidP="00186FB6">
            <w:pPr>
              <w:pStyle w:val="Tab"/>
            </w:pPr>
            <w:r>
              <w:t>Např. aby mohla být určitá Sekce považována za dokončenou, musí být povinnosti vyplývající z odstavců začínajících „</w:t>
            </w:r>
            <w:r w:rsidRPr="00920795">
              <w:rPr>
                <w:i/>
                <w:iCs/>
              </w:rPr>
              <w:t>Před</w:t>
            </w:r>
            <w:r>
              <w:rPr>
                <w:i/>
                <w:iCs/>
              </w:rPr>
              <w:t> </w:t>
            </w:r>
            <w:r w:rsidRPr="00920795">
              <w:rPr>
                <w:i/>
                <w:iCs/>
              </w:rPr>
              <w:t>zahájením…</w:t>
            </w:r>
            <w:r>
              <w:t>“ a „</w:t>
            </w:r>
            <w:r w:rsidRPr="00920795">
              <w:rPr>
                <w:i/>
                <w:iCs/>
              </w:rPr>
              <w:t>Dílo není považováno…</w:t>
            </w:r>
            <w:r>
              <w:t>“ splněny alespoň ve vztahu k takové Sekci.</w:t>
            </w:r>
          </w:p>
        </w:tc>
      </w:tr>
      <w:tr w:rsidR="00186FB6" w:rsidRPr="00502C09" w14:paraId="4CC4ED06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B51F4BB" w14:textId="77777777" w:rsidR="00186FB6" w:rsidRDefault="00186FB6" w:rsidP="00186FB6">
            <w:pPr>
              <w:pStyle w:val="Tab"/>
            </w:pPr>
            <w:r w:rsidRPr="005A0184">
              <w:t>Zajištění splnění smlouvy</w:t>
            </w:r>
          </w:p>
          <w:p w14:paraId="7E5F9E36" w14:textId="3835A99A" w:rsidR="00186FB6" w:rsidRPr="005A0184" w:rsidRDefault="00186FB6" w:rsidP="00186FB6">
            <w:pPr>
              <w:pStyle w:val="Tab"/>
            </w:pPr>
            <w:r>
              <w:t>(Záruka za provedení díla)</w:t>
            </w:r>
          </w:p>
        </w:tc>
        <w:tc>
          <w:tcPr>
            <w:tcW w:w="992" w:type="dxa"/>
            <w:vAlign w:val="center"/>
          </w:tcPr>
          <w:p w14:paraId="35457EB8" w14:textId="77777777" w:rsidR="00186FB6" w:rsidRPr="005A0184" w:rsidRDefault="00186FB6" w:rsidP="00186FB6">
            <w:pPr>
              <w:pStyle w:val="Tab"/>
            </w:pPr>
            <w:r w:rsidRPr="005A0184">
              <w:t>4.2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E751BEE" w14:textId="7BC9594F" w:rsidR="00186FB6" w:rsidRPr="00302509" w:rsidRDefault="00186FB6" w:rsidP="00186FB6">
            <w:pPr>
              <w:pStyle w:val="Tab"/>
            </w:pPr>
            <w:r w:rsidRPr="00302509">
              <w:t>Záruka za provedení díla musí mít formu bankovní záruky splňující podmínky podle Pod-článku 4.2 [Zajištění splnění smlouvy] a musí být alespoň ve výši 5 % Přijaté smluvní částky</w:t>
            </w:r>
            <w:r>
              <w:t xml:space="preserve"> (bez DPH)</w:t>
            </w:r>
            <w:r w:rsidRPr="00302509">
              <w:t>.</w:t>
            </w:r>
          </w:p>
          <w:p w14:paraId="50B0F5F2" w14:textId="77777777" w:rsidR="00186FB6" w:rsidRPr="00302509" w:rsidRDefault="00186FB6" w:rsidP="00186FB6">
            <w:pPr>
              <w:pStyle w:val="Tab"/>
            </w:pPr>
          </w:p>
          <w:p w14:paraId="2349F439" w14:textId="4BFD53E1" w:rsidR="00186FB6" w:rsidRPr="00302509" w:rsidRDefault="00186FB6" w:rsidP="00186FB6">
            <w:pPr>
              <w:pStyle w:val="Tab"/>
            </w:pPr>
            <w:r w:rsidRPr="00302509">
              <w:t xml:space="preserve">Objednatel preferuje originál záruční listiny v digitální </w:t>
            </w:r>
          </w:p>
          <w:p w14:paraId="1C463751" w14:textId="08975006" w:rsidR="00186FB6" w:rsidRPr="00A54DDB" w:rsidRDefault="00186FB6" w:rsidP="00186FB6">
            <w:pPr>
              <w:pStyle w:val="Tab"/>
              <w:rPr>
                <w:highlight w:val="yellow"/>
              </w:rPr>
            </w:pPr>
            <w:r w:rsidRPr="00302509">
              <w:t>podobě, může však být i v listinné podobě.</w:t>
            </w:r>
          </w:p>
        </w:tc>
      </w:tr>
      <w:tr w:rsidR="00186FB6" w:rsidRPr="00502C09" w14:paraId="18EFAB18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684FE9F3" w14:textId="5861A7A6" w:rsidR="00186FB6" w:rsidRPr="005A0184" w:rsidRDefault="00186FB6" w:rsidP="00186FB6">
            <w:pPr>
              <w:pStyle w:val="Tab"/>
            </w:pPr>
            <w:r>
              <w:lastRenderedPageBreak/>
              <w:t>Zprávy o postupu prací</w:t>
            </w:r>
          </w:p>
        </w:tc>
        <w:tc>
          <w:tcPr>
            <w:tcW w:w="992" w:type="dxa"/>
            <w:vAlign w:val="center"/>
          </w:tcPr>
          <w:p w14:paraId="5CCEF70D" w14:textId="04D358E7" w:rsidR="00186FB6" w:rsidRPr="005A0184" w:rsidRDefault="00186FB6" w:rsidP="00186FB6">
            <w:pPr>
              <w:pStyle w:val="Tab"/>
            </w:pPr>
            <w:r>
              <w:t>4.21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AE89D85" w14:textId="6F1096EF" w:rsidR="00186FB6" w:rsidRPr="00B2466B" w:rsidDel="00866C9C" w:rsidRDefault="00186FB6" w:rsidP="00186FB6">
            <w:pPr>
              <w:pStyle w:val="Tab"/>
            </w:pPr>
            <w:r w:rsidRPr="00B2466B">
              <w:t>Zhotovitel musí Zprávy o postupu prací předložit Správci stavby pouze v </w:t>
            </w:r>
            <w:r>
              <w:t>digitální</w:t>
            </w:r>
            <w:r w:rsidRPr="00B2466B">
              <w:t xml:space="preserve"> podobě</w:t>
            </w:r>
            <w:r>
              <w:t xml:space="preserve"> ve vhodném, běžně používaném formátu.</w:t>
            </w:r>
          </w:p>
        </w:tc>
      </w:tr>
      <w:tr w:rsidR="00186FB6" w:rsidRPr="00502C09" w14:paraId="3796A719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61596935" w14:textId="3A21A767" w:rsidR="00186FB6" w:rsidRPr="005A0184" w:rsidRDefault="00186FB6" w:rsidP="00186FB6">
            <w:pPr>
              <w:pStyle w:val="Tab"/>
            </w:pPr>
            <w:r>
              <w:t>Záruka za odstranění vad</w:t>
            </w:r>
          </w:p>
        </w:tc>
        <w:tc>
          <w:tcPr>
            <w:tcW w:w="992" w:type="dxa"/>
            <w:vAlign w:val="center"/>
          </w:tcPr>
          <w:p w14:paraId="3E25FB7C" w14:textId="032BF643" w:rsidR="00186FB6" w:rsidRPr="005A0184" w:rsidRDefault="00186FB6" w:rsidP="00186FB6">
            <w:pPr>
              <w:pStyle w:val="Tab"/>
            </w:pPr>
            <w:r>
              <w:t>4.25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22D86BB" w14:textId="5D9B330D" w:rsidR="00186FB6" w:rsidRPr="007651D2" w:rsidRDefault="00186FB6" w:rsidP="00186FB6">
            <w:pPr>
              <w:pStyle w:val="Tab"/>
            </w:pPr>
            <w:r w:rsidRPr="007651D2">
              <w:t>Záruka za provedení díla musí mít formu bankovní záruky splňující podmínky podle Pod-článku 4.25 [Záruka za odstranění vad] a musí být alespoň ve výši 2,5 % Přijaté smluvní částky (bez DPH).</w:t>
            </w:r>
          </w:p>
        </w:tc>
      </w:tr>
      <w:tr w:rsidR="00186FB6" w:rsidRPr="00502C09" w14:paraId="134B043E" w14:textId="77777777" w:rsidTr="33213683">
        <w:trPr>
          <w:trHeight w:val="20"/>
          <w:jc w:val="center"/>
        </w:trPr>
        <w:tc>
          <w:tcPr>
            <w:tcW w:w="2268" w:type="dxa"/>
            <w:vMerge w:val="restart"/>
            <w:tcMar>
              <w:left w:w="0" w:type="dxa"/>
            </w:tcMar>
            <w:vAlign w:val="center"/>
          </w:tcPr>
          <w:p w14:paraId="71822B34" w14:textId="04C0E8E4" w:rsidR="00186FB6" w:rsidRPr="00066C06" w:rsidRDefault="00186FB6" w:rsidP="00186FB6">
            <w:pPr>
              <w:pStyle w:val="Tab"/>
            </w:pPr>
            <w:r w:rsidRPr="00066C06">
              <w:t>Povinnost zhotovitele zaplatit smluvní pokutu</w:t>
            </w:r>
          </w:p>
        </w:tc>
        <w:tc>
          <w:tcPr>
            <w:tcW w:w="992" w:type="dxa"/>
            <w:vAlign w:val="center"/>
          </w:tcPr>
          <w:p w14:paraId="29C0600E" w14:textId="4CC9FE74" w:rsidR="00186FB6" w:rsidRPr="00B61239" w:rsidRDefault="00186FB6" w:rsidP="00186FB6">
            <w:pPr>
              <w:pStyle w:val="Tab"/>
            </w:pPr>
            <w:r w:rsidRPr="00B61239">
              <w:t>4.28 (a)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D6BBAA9" w14:textId="3276B0B1" w:rsidR="00173C70" w:rsidRDefault="00173C70" w:rsidP="00173C70">
            <w:pPr>
              <w:pStyle w:val="Tab"/>
            </w:pPr>
            <w:r>
              <w:t>Porušení povinností v oblasti sociální odpovědnosti podle údajů k Pod článku 1.15 [Sociální odpovědnost] – včasné platby Podzhotovitelům:</w:t>
            </w:r>
          </w:p>
          <w:p w14:paraId="5431BDCB" w14:textId="03EF496A" w:rsidR="00381109" w:rsidRPr="00C265A0" w:rsidRDefault="00173C70" w:rsidP="00186FB6">
            <w:pPr>
              <w:pStyle w:val="Tab"/>
            </w:pPr>
            <w:r>
              <w:t xml:space="preserve">1 % z částky, </w:t>
            </w:r>
            <w:r w:rsidR="00AF1767">
              <w:t>s jejímž zaplacením je Zhotovitel v</w:t>
            </w:r>
            <w:r w:rsidR="00BD7A1C">
              <w:t> </w:t>
            </w:r>
            <w:r w:rsidR="00AF1767">
              <w:t>prodlení</w:t>
            </w:r>
            <w:r w:rsidR="00BD7A1C">
              <w:t xml:space="preserve"> v důsledku nesplnění</w:t>
            </w:r>
            <w:r w:rsidR="00AF1767">
              <w:t xml:space="preserve"> někter</w:t>
            </w:r>
            <w:r w:rsidR="00BD7A1C">
              <w:t>é</w:t>
            </w:r>
            <w:r w:rsidR="00AF1767">
              <w:t xml:space="preserve"> z</w:t>
            </w:r>
            <w:r w:rsidR="00DF562D">
              <w:t xml:space="preserve">e </w:t>
            </w:r>
            <w:r w:rsidR="00AF1767">
              <w:t>stanovených podmínek pro</w:t>
            </w:r>
            <w:r w:rsidR="00DF562D">
              <w:t> </w:t>
            </w:r>
            <w:r w:rsidR="00AF1767">
              <w:t>včasné platby</w:t>
            </w:r>
            <w:r w:rsidR="0076185A">
              <w:t xml:space="preserve">, a to za každý případ, </w:t>
            </w:r>
            <w:r w:rsidR="004503BA">
              <w:t xml:space="preserve">na který </w:t>
            </w:r>
            <w:r w:rsidR="00B00520">
              <w:t>Objednatele</w:t>
            </w:r>
            <w:r w:rsidR="004503BA">
              <w:t xml:space="preserve"> upozorní Podzhotovitel</w:t>
            </w:r>
            <w:r w:rsidR="00B00520">
              <w:t>, jehož faktury se takové prodlení týká</w:t>
            </w:r>
          </w:p>
        </w:tc>
      </w:tr>
      <w:tr w:rsidR="00186FB6" w:rsidRPr="00502C09" w14:paraId="74FB4B1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378A3B0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562C701A" w14:textId="247AAF8C" w:rsidR="00186FB6" w:rsidRPr="00B61239" w:rsidRDefault="00186FB6" w:rsidP="00186FB6">
            <w:pPr>
              <w:pStyle w:val="Tab"/>
            </w:pPr>
            <w:r w:rsidRPr="00B61239">
              <w:t>4.28 (b)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1D57522" w14:textId="42FB4251" w:rsidR="00186FB6" w:rsidRPr="00FD48B9" w:rsidRDefault="00186FB6" w:rsidP="00186FB6">
            <w:pPr>
              <w:pStyle w:val="Tab"/>
              <w:rPr>
                <w:highlight w:val="yellow"/>
              </w:rPr>
            </w:pPr>
            <w:r>
              <w:t>Nepoužije se.</w:t>
            </w:r>
          </w:p>
        </w:tc>
      </w:tr>
      <w:tr w:rsidR="00186FB6" w:rsidRPr="00502C09" w14:paraId="5E1EFF71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3791F53C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7579D21D" w14:textId="38DB6511" w:rsidR="00186FB6" w:rsidRPr="00B61239" w:rsidRDefault="00186FB6" w:rsidP="00186FB6">
            <w:pPr>
              <w:pStyle w:val="Tab"/>
            </w:pPr>
            <w:r w:rsidRPr="00B61239">
              <w:t>4.28 (c)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86D0A90" w14:textId="5D8F065A" w:rsidR="00186FB6" w:rsidRPr="00132A77" w:rsidRDefault="00186FB6" w:rsidP="00186FB6">
            <w:pPr>
              <w:pStyle w:val="Tab"/>
            </w:pPr>
            <w:r w:rsidRPr="00132A77">
              <w:t>Porušení povinnosti ve vztahu ke střetu zájmů podle Pod-článku 4.4 [Podzhotovitelé]:</w:t>
            </w:r>
          </w:p>
          <w:p w14:paraId="01C52D8F" w14:textId="77777777" w:rsidR="00186FB6" w:rsidRPr="00132A77" w:rsidRDefault="00186FB6" w:rsidP="00186FB6">
            <w:pPr>
              <w:pStyle w:val="Tab"/>
            </w:pPr>
            <w:r w:rsidRPr="00132A77">
              <w:t>100 000 Kč za každý zjištění případ a započatý měsíc takového porušení povinnosti</w:t>
            </w:r>
          </w:p>
          <w:p w14:paraId="57CEA22E" w14:textId="77777777" w:rsidR="00186FB6" w:rsidRPr="00132A77" w:rsidRDefault="00186FB6" w:rsidP="00186FB6">
            <w:pPr>
              <w:pStyle w:val="Tab"/>
            </w:pPr>
          </w:p>
          <w:p w14:paraId="53C272FE" w14:textId="4AA9C4B5" w:rsidR="00186FB6" w:rsidRPr="00132A77" w:rsidRDefault="00186FB6" w:rsidP="00186FB6">
            <w:pPr>
              <w:pStyle w:val="Tab"/>
            </w:pPr>
            <w:r w:rsidRPr="00132A77">
              <w:t>Porušení povinnosti ve vztahu ke střetu zájmů podle Pod-článku 4.32 [Střet zájmů]:</w:t>
            </w:r>
          </w:p>
          <w:p w14:paraId="5D7EA223" w14:textId="61403210" w:rsidR="00186FB6" w:rsidRPr="00132A77" w:rsidRDefault="00186FB6" w:rsidP="00186FB6">
            <w:pPr>
              <w:pStyle w:val="Tab"/>
            </w:pPr>
            <w:r w:rsidRPr="00132A77">
              <w:t>200 000 Kč za každý případ takového porušení povinnosti</w:t>
            </w:r>
          </w:p>
        </w:tc>
      </w:tr>
      <w:tr w:rsidR="00186FB6" w:rsidRPr="00502C09" w14:paraId="1B85D272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4D6604B4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5DCF5AEF" w14:textId="67F3E598" w:rsidR="00186FB6" w:rsidRPr="00B61239" w:rsidRDefault="00186FB6" w:rsidP="00186FB6">
            <w:pPr>
              <w:pStyle w:val="Tab"/>
            </w:pPr>
            <w:r w:rsidRPr="00B61239">
              <w:t>4.28 (d)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293BAF5B" w14:textId="7FD335D5" w:rsidR="00186FB6" w:rsidRPr="00FA0B4E" w:rsidRDefault="00186FB6" w:rsidP="00186FB6">
            <w:pPr>
              <w:pStyle w:val="Tab"/>
              <w:keepNext/>
            </w:pPr>
            <w:r w:rsidRPr="00FA0B4E">
              <w:t>Nesplnění postupného závazného milníku:</w:t>
            </w:r>
          </w:p>
          <w:p w14:paraId="76E07217" w14:textId="58F60C32" w:rsidR="00186FB6" w:rsidRPr="00BB3746" w:rsidRDefault="00186FB6" w:rsidP="00186FB6">
            <w:pPr>
              <w:pStyle w:val="Tab"/>
              <w:rPr>
                <w:highlight w:val="yellow"/>
              </w:rPr>
            </w:pPr>
            <w:r w:rsidRPr="00FA0B4E">
              <w:t>0,02 % z paušální částky podle Dopisu nabídky (bez DPH) za dotčenou</w:t>
            </w:r>
            <w:r w:rsidRPr="00475D3B">
              <w:t xml:space="preserve"> Sekci (v případě Sekcí VLT 04 nebo 05 se pro tyto účely namísto paušální částky použije souč</w:t>
            </w:r>
            <w:r>
              <w:t>e</w:t>
            </w:r>
            <w:r w:rsidRPr="00475D3B">
              <w:t>t paušální částky za</w:t>
            </w:r>
            <w:r>
              <w:t> </w:t>
            </w:r>
            <w:r w:rsidRPr="00475D3B">
              <w:t>D-B část a předpokládané výše související části Smluvní ceny podle Dopisu nabídky za D-B-B část)</w:t>
            </w:r>
            <w:r>
              <w:t xml:space="preserve"> </w:t>
            </w:r>
            <w:r w:rsidRPr="00475D3B">
              <w:t>za každý započatý kalendářní den prodlení</w:t>
            </w:r>
          </w:p>
        </w:tc>
      </w:tr>
      <w:tr w:rsidR="00186FB6" w:rsidRPr="00502C09" w14:paraId="1527428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8E9C32D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1AF17C3A" w14:textId="7CBB1C70" w:rsidR="00186FB6" w:rsidRPr="00B61239" w:rsidRDefault="00186FB6" w:rsidP="00186FB6">
            <w:pPr>
              <w:pStyle w:val="Tab"/>
            </w:pPr>
            <w:r w:rsidRPr="00B61239">
              <w:t>4.28 (e)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6079852" w14:textId="3C62ACC1" w:rsidR="00186FB6" w:rsidRPr="00ED033A" w:rsidRDefault="00186FB6" w:rsidP="00186FB6">
            <w:pPr>
              <w:pStyle w:val="Tab"/>
            </w:pPr>
            <w:r w:rsidRPr="00ED033A">
              <w:t>Nedodržení lhůty (a dalších časových určení) stanovené v rozhodnutí příslušného veřejnoprávního orgánu podle Pod</w:t>
            </w:r>
            <w:r w:rsidRPr="00ED033A">
              <w:noBreakHyphen/>
              <w:t>článku 4.31 [Pokyny a příkazy při omezení provozu]:</w:t>
            </w:r>
          </w:p>
          <w:p w14:paraId="3D377F9B" w14:textId="5F095800" w:rsidR="00186FB6" w:rsidRPr="00ED033A" w:rsidRDefault="00186FB6" w:rsidP="00186FB6">
            <w:pPr>
              <w:pStyle w:val="Tab"/>
            </w:pPr>
            <w:r w:rsidRPr="00FA0B4E">
              <w:t>0,02 % z paušální částky podle Dopisu nabídky (bez DPH) za dotčenou</w:t>
            </w:r>
            <w:r w:rsidRPr="00475D3B">
              <w:t xml:space="preserve"> Sekci (v případě Sekcí VLT 04 nebo 05 se pro tyto účely namísto paušální částky použije souč</w:t>
            </w:r>
            <w:r>
              <w:t>e</w:t>
            </w:r>
            <w:r w:rsidRPr="00475D3B">
              <w:t>t paušální částky za</w:t>
            </w:r>
            <w:r>
              <w:t> </w:t>
            </w:r>
            <w:r w:rsidRPr="00475D3B">
              <w:t>D-B část a předpokládané výše související části Smluvní ceny podle Dopisu nabídky za D-B-B část)</w:t>
            </w:r>
            <w:r>
              <w:t xml:space="preserve"> </w:t>
            </w:r>
            <w:r w:rsidRPr="00475D3B">
              <w:t>za každý započatý kalendářní den prodlení</w:t>
            </w:r>
          </w:p>
        </w:tc>
      </w:tr>
      <w:tr w:rsidR="00186FB6" w:rsidRPr="00502C09" w14:paraId="3BA180E1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1BF0F228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0586B304" w14:textId="29B8E3FF" w:rsidR="00186FB6" w:rsidRPr="00B61239" w:rsidRDefault="00186FB6" w:rsidP="00186FB6">
            <w:pPr>
              <w:pStyle w:val="Tab"/>
            </w:pPr>
            <w:r w:rsidRPr="00B61239">
              <w:t>4.28 (f)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A7676B9" w14:textId="6A5FF897" w:rsidR="00186FB6" w:rsidRPr="00D41915" w:rsidRDefault="00186FB6" w:rsidP="00186FB6">
            <w:pPr>
              <w:pStyle w:val="Tab"/>
              <w:keepNext/>
            </w:pPr>
            <w:r w:rsidRPr="00D41915">
              <w:t>Porušení povinnosti uvedené v Pod-článku 6.7:</w:t>
            </w:r>
          </w:p>
          <w:p w14:paraId="1B8E42B3" w14:textId="3FCDEFD4" w:rsidR="00186FB6" w:rsidRPr="00FD48B9" w:rsidRDefault="00186FB6" w:rsidP="00186FB6">
            <w:pPr>
              <w:pStyle w:val="Tab"/>
              <w:rPr>
                <w:highlight w:val="yellow"/>
              </w:rPr>
            </w:pPr>
            <w:r w:rsidRPr="00D41915">
              <w:t>5 000 Kč za každý</w:t>
            </w:r>
            <w:r w:rsidRPr="00FA38A4">
              <w:t xml:space="preserve"> takový případ a započatý den až do doby splnění konkrétní povinnosti</w:t>
            </w:r>
          </w:p>
        </w:tc>
      </w:tr>
      <w:tr w:rsidR="00186FB6" w:rsidRPr="00502C09" w14:paraId="7CFC982B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2A15267F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0872A245" w14:textId="4E08D37B" w:rsidR="00186FB6" w:rsidRPr="00B61239" w:rsidRDefault="00186FB6" w:rsidP="00186FB6">
            <w:pPr>
              <w:pStyle w:val="Tab"/>
            </w:pPr>
            <w:r w:rsidRPr="00B61239">
              <w:t>4.28 (g)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8C9A267" w14:textId="5EDF3A9D" w:rsidR="00186FB6" w:rsidRPr="00D41915" w:rsidRDefault="00186FB6" w:rsidP="00186FB6">
            <w:pPr>
              <w:pStyle w:val="Tab"/>
              <w:keepNext/>
            </w:pPr>
            <w:r w:rsidRPr="00D41915">
              <w:t>Porušení povinnosti uvedené v Pod-článku 6.9:</w:t>
            </w:r>
          </w:p>
          <w:p w14:paraId="30C7D329" w14:textId="67BA4E71" w:rsidR="00186FB6" w:rsidRPr="00FD48B9" w:rsidRDefault="00186FB6" w:rsidP="00186FB6">
            <w:pPr>
              <w:pStyle w:val="Tab"/>
              <w:rPr>
                <w:highlight w:val="yellow"/>
              </w:rPr>
            </w:pPr>
            <w:r w:rsidRPr="00D41915">
              <w:t>200 000 Kč za každý zjištění případ a započatý měsíc porušení uvedené</w:t>
            </w:r>
            <w:r w:rsidRPr="00EB0BE1">
              <w:t xml:space="preserve"> povinnosti</w:t>
            </w:r>
          </w:p>
        </w:tc>
      </w:tr>
      <w:tr w:rsidR="00186FB6" w:rsidRPr="00502C09" w14:paraId="3F07482A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5D5BBED0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23B42687" w14:textId="4522A850" w:rsidR="00186FB6" w:rsidRPr="00B61239" w:rsidRDefault="00186FB6" w:rsidP="00186FB6">
            <w:pPr>
              <w:pStyle w:val="Tab"/>
            </w:pPr>
            <w:r w:rsidRPr="00B61239">
              <w:t>4.28 (h)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BBAD4D5" w14:textId="40416B71" w:rsidR="00186FB6" w:rsidRPr="00132A77" w:rsidRDefault="00186FB6" w:rsidP="00186FB6">
            <w:pPr>
              <w:pStyle w:val="Tab"/>
            </w:pPr>
            <w:r w:rsidRPr="00132A77">
              <w:t>Nedodržení Doby pro dokončení Sekce:</w:t>
            </w:r>
          </w:p>
          <w:p w14:paraId="5136D146" w14:textId="44B8FA45" w:rsidR="00186FB6" w:rsidRPr="00132A77" w:rsidRDefault="00186FB6" w:rsidP="00186FB6">
            <w:pPr>
              <w:pStyle w:val="Tab"/>
            </w:pPr>
            <w:r w:rsidRPr="00132A77">
              <w:t>0,02 % z paušální částky podle Dopisu nabídky (bez DPH) za dotčenou Sekci (v případě Sekcí VLT 04 nebo 05 se pro tyto účely namísto paušální částky použije součet paušální částky za D-B část a předpokládané výše související části Smluvní ceny podle Dopisu nabídky za D-B-B část) za každý započatý kalendářní den prodlení</w:t>
            </w:r>
          </w:p>
        </w:tc>
      </w:tr>
      <w:tr w:rsidR="00186FB6" w:rsidRPr="00502C09" w14:paraId="5C6CBC16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7ABE90C8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7BC54C9A" w14:textId="42CCC43B" w:rsidR="00186FB6" w:rsidRPr="00B61239" w:rsidRDefault="00186FB6" w:rsidP="00186FB6">
            <w:pPr>
              <w:pStyle w:val="Tab"/>
            </w:pPr>
            <w:r w:rsidRPr="00B61239">
              <w:t>4.28 (i)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C722336" w14:textId="77777777" w:rsidR="00186FB6" w:rsidRPr="00132A77" w:rsidRDefault="00186FB6" w:rsidP="00186FB6">
            <w:pPr>
              <w:pStyle w:val="Tab"/>
            </w:pPr>
            <w:r w:rsidRPr="00132A77">
              <w:t>Nepředložení Harmonogramu:</w:t>
            </w:r>
          </w:p>
          <w:p w14:paraId="5B18AB33" w14:textId="1091660E" w:rsidR="00186FB6" w:rsidRPr="00132A77" w:rsidRDefault="00186FB6" w:rsidP="00186FB6">
            <w:pPr>
              <w:pStyle w:val="Tab"/>
            </w:pPr>
            <w:r w:rsidRPr="00132A77">
              <w:t>10 000 Kč za každý započatý kalendářní den prodlení až do prokazatelného předložení konkrétního harmonogramu</w:t>
            </w:r>
          </w:p>
        </w:tc>
      </w:tr>
      <w:tr w:rsidR="00186FB6" w:rsidRPr="00502C09" w14:paraId="7CB336DB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6BE310DF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010B2A22" w14:textId="4CDAE8E0" w:rsidR="00186FB6" w:rsidRPr="00B61239" w:rsidRDefault="00186FB6" w:rsidP="00186FB6">
            <w:pPr>
              <w:pStyle w:val="Tab"/>
            </w:pPr>
            <w:r w:rsidRPr="00B61239">
              <w:t>4.28 (j)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1F63377" w14:textId="77777777" w:rsidR="00186FB6" w:rsidRPr="00A32484" w:rsidRDefault="00186FB6" w:rsidP="00186FB6">
            <w:pPr>
              <w:pStyle w:val="Tab"/>
            </w:pPr>
            <w:r w:rsidRPr="00A32484">
              <w:t>Nepřerušení prací podle pokynu Správce stavby:</w:t>
            </w:r>
          </w:p>
          <w:p w14:paraId="245C1C37" w14:textId="67C4E5FC" w:rsidR="00186FB6" w:rsidRPr="00954CD7" w:rsidRDefault="00186FB6" w:rsidP="00186FB6">
            <w:pPr>
              <w:pStyle w:val="Tab"/>
            </w:pPr>
            <w:r w:rsidRPr="00954CD7">
              <w:t>0,01</w:t>
            </w:r>
            <w:r w:rsidRPr="00A32484">
              <w:t xml:space="preserve"> % z paušální částky podle Dopisu nabídky (bez DPH) za dotčenou Sekci (v případě Sekcí VLT 04 nebo 05 se pro tyto účely namísto paušální částky použije součet paušální částky za D-B část a předpokládané výše související části Smluvní ceny podle Dopisu nabídky za D-B-B část) za každý započatý kalendářní den prodlení až do prokazatelného uposlechnutí pokynu Správce stavby</w:t>
            </w:r>
          </w:p>
        </w:tc>
      </w:tr>
      <w:tr w:rsidR="00186FB6" w:rsidRPr="00502C09" w14:paraId="3F746606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3AB765A8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28C3B327" w14:textId="52ECF822" w:rsidR="00186FB6" w:rsidRPr="00B61239" w:rsidRDefault="00186FB6" w:rsidP="00186FB6">
            <w:pPr>
              <w:pStyle w:val="Tab"/>
            </w:pPr>
            <w:r w:rsidRPr="00B61239">
              <w:t>4.28 (k)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33D8018" w14:textId="77777777" w:rsidR="00186FB6" w:rsidRPr="00A32484" w:rsidRDefault="00186FB6" w:rsidP="00DA7F6F">
            <w:pPr>
              <w:pStyle w:val="Tab"/>
              <w:keepNext/>
            </w:pPr>
            <w:r w:rsidRPr="00A32484">
              <w:t>Včasné neodstranění vady:</w:t>
            </w:r>
          </w:p>
          <w:p w14:paraId="76BCAE37" w14:textId="3567619C" w:rsidR="00186FB6" w:rsidRPr="00954CD7" w:rsidRDefault="00186FB6" w:rsidP="00186FB6">
            <w:pPr>
              <w:pStyle w:val="Tab"/>
            </w:pPr>
            <w:r w:rsidRPr="00954CD7">
              <w:t>0,02</w:t>
            </w:r>
            <w:r w:rsidRPr="00A32484">
              <w:t xml:space="preserve"> % z paušální částky podle Dopisu nabídky (bez DPH) za dotčenou Sekci (v případě Sekcí VLT 04 nebo 05 se pro tyto účely namísto paušální částky použije součet paušální částky za D-B část a předpokládané výše související části Smluvní ceny podle Dopisu nabídky za D-B-B část) za každý započatý kalendářní den prodlení</w:t>
            </w:r>
          </w:p>
        </w:tc>
      </w:tr>
      <w:tr w:rsidR="00186FB6" w:rsidRPr="00502C09" w14:paraId="2664FFEE" w14:textId="77777777" w:rsidTr="33213683">
        <w:trPr>
          <w:trHeight w:val="20"/>
          <w:jc w:val="center"/>
        </w:trPr>
        <w:tc>
          <w:tcPr>
            <w:tcW w:w="2268" w:type="dxa"/>
            <w:vMerge/>
            <w:tcMar>
              <w:left w:w="0" w:type="dxa"/>
            </w:tcMar>
            <w:vAlign w:val="center"/>
          </w:tcPr>
          <w:p w14:paraId="7530A49A" w14:textId="77777777" w:rsidR="00186FB6" w:rsidRPr="00FD48B9" w:rsidRDefault="00186FB6" w:rsidP="00186FB6">
            <w:pPr>
              <w:pStyle w:val="Tab"/>
              <w:rPr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662796B0" w14:textId="27AE93D9" w:rsidR="00186FB6" w:rsidRPr="00B61239" w:rsidRDefault="00186FB6" w:rsidP="00186FB6">
            <w:pPr>
              <w:pStyle w:val="Tab"/>
            </w:pPr>
            <w:r w:rsidRPr="00B61239">
              <w:t>4.28 (l)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3C1DDC6" w14:textId="544A8465" w:rsidR="00186FB6" w:rsidRPr="00A32484" w:rsidRDefault="00186FB6" w:rsidP="00186FB6">
            <w:pPr>
              <w:pStyle w:val="Tab"/>
            </w:pPr>
            <w:r w:rsidRPr="00A32484">
              <w:t>Neuzavření pojistné smlouvy nebo nezajištění platnosti pojištění:</w:t>
            </w:r>
          </w:p>
          <w:p w14:paraId="4415976B" w14:textId="28EEF6CE" w:rsidR="00186FB6" w:rsidRPr="00A32484" w:rsidRDefault="00186FB6" w:rsidP="00186FB6">
            <w:pPr>
              <w:pStyle w:val="Tab"/>
            </w:pPr>
            <w:r w:rsidRPr="00954CD7">
              <w:t>100 000</w:t>
            </w:r>
            <w:r w:rsidRPr="00A32484">
              <w:t xml:space="preserve"> Kč za každý zjištění případ a započatý měsíc takového porušení povinnosti</w:t>
            </w:r>
          </w:p>
          <w:p w14:paraId="04B03932" w14:textId="77777777" w:rsidR="00186FB6" w:rsidRPr="00A32484" w:rsidRDefault="00186FB6" w:rsidP="00186FB6">
            <w:pPr>
              <w:pStyle w:val="Tab"/>
            </w:pPr>
          </w:p>
          <w:p w14:paraId="291B2A76" w14:textId="77777777" w:rsidR="00186FB6" w:rsidRPr="00A32484" w:rsidRDefault="00186FB6" w:rsidP="00186FB6">
            <w:pPr>
              <w:pStyle w:val="Tab"/>
            </w:pPr>
            <w:r w:rsidRPr="00A32484">
              <w:t>Nepředložení dokladu o uzavření pojištění na výzvu Objednatele:</w:t>
            </w:r>
          </w:p>
          <w:p w14:paraId="17CCC9C3" w14:textId="7BBF565D" w:rsidR="00186FB6" w:rsidRPr="00A32484" w:rsidRDefault="00186FB6" w:rsidP="00186FB6">
            <w:pPr>
              <w:pStyle w:val="Tab"/>
            </w:pPr>
            <w:r w:rsidRPr="00954CD7">
              <w:t>5 000</w:t>
            </w:r>
            <w:r w:rsidRPr="00A32484">
              <w:t xml:space="preserve"> Kč za každý takový případ</w:t>
            </w:r>
          </w:p>
        </w:tc>
      </w:tr>
      <w:tr w:rsidR="00186FB6" w:rsidRPr="00502C09" w14:paraId="25CBD192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68F81BA" w14:textId="77777777" w:rsidR="00186FB6" w:rsidRPr="004F3A90" w:rsidRDefault="00186FB6" w:rsidP="00186FB6">
            <w:pPr>
              <w:pStyle w:val="Tab"/>
              <w:keepNext/>
            </w:pPr>
            <w:r w:rsidRPr="004F3A90">
              <w:lastRenderedPageBreak/>
              <w:t>Povinnost zhotovitele zaplatit smluvní pokutu</w:t>
            </w:r>
          </w:p>
          <w:p w14:paraId="3A7083E7" w14:textId="77777777" w:rsidR="00186FB6" w:rsidRPr="004F3A90" w:rsidRDefault="00186FB6" w:rsidP="00186FB6">
            <w:pPr>
              <w:pStyle w:val="Tab"/>
            </w:pPr>
            <w:r w:rsidRPr="004F3A90">
              <w:t>(maximální možná celková výše smluvních pokut)</w:t>
            </w:r>
          </w:p>
        </w:tc>
        <w:tc>
          <w:tcPr>
            <w:tcW w:w="992" w:type="dxa"/>
            <w:vAlign w:val="center"/>
          </w:tcPr>
          <w:p w14:paraId="09810BC3" w14:textId="77777777" w:rsidR="00186FB6" w:rsidRPr="004F3A90" w:rsidRDefault="00186FB6" w:rsidP="00186FB6">
            <w:pPr>
              <w:pStyle w:val="Tab"/>
            </w:pPr>
            <w:r w:rsidRPr="004F3A90">
              <w:t>4.28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6ACFF53" w14:textId="74D8D351" w:rsidR="00186FB6" w:rsidRPr="002D3B40" w:rsidRDefault="00186FB6" w:rsidP="00186FB6">
            <w:pPr>
              <w:pStyle w:val="Tab"/>
            </w:pPr>
            <w:r w:rsidRPr="004F3A90">
              <w:t>Nepoužije se (maximální možná celková výše smluvních pokut není stanovena).</w:t>
            </w:r>
          </w:p>
        </w:tc>
      </w:tr>
      <w:tr w:rsidR="00186FB6" w:rsidRPr="003A7E58" w14:paraId="16A40129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2CE3BAC6" w14:textId="65C36B0B" w:rsidR="00186FB6" w:rsidRPr="00CC16DB" w:rsidRDefault="00186FB6" w:rsidP="00186FB6">
            <w:pPr>
              <w:pStyle w:val="Tab"/>
            </w:pPr>
            <w:r>
              <w:t>Postupné závazné milníky</w:t>
            </w:r>
          </w:p>
        </w:tc>
        <w:tc>
          <w:tcPr>
            <w:tcW w:w="992" w:type="dxa"/>
            <w:vAlign w:val="center"/>
          </w:tcPr>
          <w:p w14:paraId="3781154C" w14:textId="79A4108F" w:rsidR="00186FB6" w:rsidRPr="00CC16DB" w:rsidRDefault="00186FB6" w:rsidP="00186FB6">
            <w:pPr>
              <w:pStyle w:val="Tab"/>
            </w:pPr>
            <w:r>
              <w:t>4.29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E1AD681" w14:textId="77777777" w:rsidR="00186FB6" w:rsidRPr="00AA446D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AA446D">
              <w:rPr>
                <w:rFonts w:eastAsia="Calibri" w:cs="Arial"/>
                <w:szCs w:val="20"/>
              </w:rPr>
              <w:t>Viz údaje k tomuto Pod-článku stanovené výše v návaznosti na údaje k Pod-článku 1.1.3.3 [Doba pro dokončení].</w:t>
            </w:r>
          </w:p>
        </w:tc>
      </w:tr>
      <w:tr w:rsidR="00186FB6" w:rsidRPr="003A7E58" w14:paraId="5DA95D6D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D30CF4D" w14:textId="0C05D387" w:rsidR="00186FB6" w:rsidRDefault="00186FB6" w:rsidP="00186FB6">
            <w:pPr>
              <w:pStyle w:val="Tab"/>
            </w:pPr>
            <w:r>
              <w:t>Střet zájmů</w:t>
            </w:r>
          </w:p>
        </w:tc>
        <w:tc>
          <w:tcPr>
            <w:tcW w:w="992" w:type="dxa"/>
            <w:vAlign w:val="center"/>
          </w:tcPr>
          <w:p w14:paraId="348DA0EE" w14:textId="64BD3EE8" w:rsidR="00186FB6" w:rsidRDefault="00186FB6" w:rsidP="00186FB6">
            <w:pPr>
              <w:pStyle w:val="Tab"/>
            </w:pPr>
            <w:r>
              <w:t>4.32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DDF7884" w14:textId="7A384619" w:rsidR="00186FB6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B94617">
              <w:rPr>
                <w:rFonts w:eastAsia="Calibri" w:cs="Arial"/>
                <w:szCs w:val="20"/>
              </w:rPr>
              <w:t xml:space="preserve">Upřesňuje se, že </w:t>
            </w:r>
            <w:r>
              <w:rPr>
                <w:rFonts w:eastAsia="Calibri" w:cs="Arial"/>
                <w:szCs w:val="20"/>
              </w:rPr>
              <w:t xml:space="preserve">za </w:t>
            </w:r>
            <w:r w:rsidRPr="00B94617">
              <w:rPr>
                <w:rFonts w:eastAsia="Calibri" w:cs="Arial"/>
                <w:szCs w:val="20"/>
              </w:rPr>
              <w:t>přímý nebo nepřímý střet zájmů se nepovažuje účast jakékoli osoby uvedené v tomto Pod</w:t>
            </w:r>
            <w:r w:rsidRPr="00B94617">
              <w:rPr>
                <w:rFonts w:eastAsia="Calibri" w:cs="Arial"/>
                <w:szCs w:val="20"/>
              </w:rPr>
              <w:noBreakHyphen/>
              <w:t>článku</w:t>
            </w:r>
            <w:r>
              <w:rPr>
                <w:rFonts w:eastAsia="Calibri" w:cs="Arial"/>
                <w:szCs w:val="20"/>
              </w:rPr>
              <w:t xml:space="preserve"> </w:t>
            </w:r>
            <w:r w:rsidRPr="00B94617">
              <w:rPr>
                <w:rFonts w:eastAsia="Calibri" w:cs="Arial"/>
                <w:szCs w:val="20"/>
              </w:rPr>
              <w:t>na</w:t>
            </w:r>
            <w:r>
              <w:rPr>
                <w:rFonts w:eastAsia="Calibri" w:cs="Arial"/>
                <w:szCs w:val="20"/>
              </w:rPr>
              <w:t>:</w:t>
            </w:r>
          </w:p>
          <w:p w14:paraId="5BA842E2" w14:textId="77777777" w:rsidR="00186FB6" w:rsidRDefault="00186FB6" w:rsidP="007931E8">
            <w:pPr>
              <w:pStyle w:val="TabPsm"/>
              <w:numPr>
                <w:ilvl w:val="0"/>
                <w:numId w:val="12"/>
              </w:numPr>
            </w:pPr>
            <w:r>
              <w:t>přípravě Požadavků objednatele; nebo</w:t>
            </w:r>
          </w:p>
          <w:p w14:paraId="386389C7" w14:textId="72569D8D" w:rsidR="00186FB6" w:rsidRPr="00B94617" w:rsidRDefault="00186FB6" w:rsidP="007931E8">
            <w:pPr>
              <w:pStyle w:val="TabPsm"/>
              <w:numPr>
                <w:ilvl w:val="0"/>
                <w:numId w:val="12"/>
              </w:numPr>
            </w:pPr>
            <w:r w:rsidRPr="00B94617">
              <w:t>jakékoli projektové nebo</w:t>
            </w:r>
            <w:r>
              <w:t> </w:t>
            </w:r>
            <w:r w:rsidRPr="00B94617">
              <w:t>inženýrské činnosti Zhotovitele podle Pod</w:t>
            </w:r>
            <w:r w:rsidRPr="00B94617">
              <w:noBreakHyphen/>
              <w:t>článku 5.1 [Obecné povinnosti při</w:t>
            </w:r>
            <w:r>
              <w:t> </w:t>
            </w:r>
            <w:r w:rsidRPr="00B94617">
              <w:t>projektování].</w:t>
            </w:r>
          </w:p>
        </w:tc>
      </w:tr>
      <w:tr w:rsidR="00186FB6" w:rsidRPr="003A7E58" w14:paraId="35231925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A77C0FB" w14:textId="77777777" w:rsidR="00186FB6" w:rsidRDefault="00186FB6" w:rsidP="00186FB6">
            <w:pPr>
              <w:pStyle w:val="Tab"/>
            </w:pPr>
            <w:r w:rsidRPr="005030C8">
              <w:t>Obecné povinnosti při</w:t>
            </w:r>
            <w:r>
              <w:t> </w:t>
            </w:r>
            <w:r w:rsidRPr="005030C8">
              <w:t>projektování</w:t>
            </w:r>
          </w:p>
          <w:p w14:paraId="164A5C09" w14:textId="6F33428F" w:rsidR="00186FB6" w:rsidRDefault="00186FB6" w:rsidP="00186FB6">
            <w:pPr>
              <w:pStyle w:val="Tab"/>
            </w:pPr>
            <w:r>
              <w:t xml:space="preserve">(doba </w:t>
            </w:r>
            <w:r w:rsidRPr="00F008B8">
              <w:t>oznámení o</w:t>
            </w:r>
            <w:r>
              <w:t> </w:t>
            </w:r>
            <w:r w:rsidRPr="00F008B8">
              <w:t>chybě, nedostatku nebo jiné vadě v</w:t>
            </w:r>
            <w:r>
              <w:t> </w:t>
            </w:r>
            <w:r w:rsidRPr="00F008B8">
              <w:t>Požadavcích objednatele nebo referenčních prvcích</w:t>
            </w:r>
            <w:r>
              <w:t>)</w:t>
            </w:r>
          </w:p>
        </w:tc>
        <w:tc>
          <w:tcPr>
            <w:tcW w:w="992" w:type="dxa"/>
            <w:vAlign w:val="center"/>
          </w:tcPr>
          <w:p w14:paraId="3DB9858F" w14:textId="1C8D5EF0" w:rsidR="00186FB6" w:rsidRDefault="00186FB6" w:rsidP="00186FB6">
            <w:pPr>
              <w:pStyle w:val="Tab"/>
            </w:pPr>
            <w:r>
              <w:t>5.1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14592F2" w14:textId="4792544E" w:rsidR="00ED12CE" w:rsidRPr="001C0305" w:rsidRDefault="00186FB6" w:rsidP="00ED12CE">
            <w:pPr>
              <w:pStyle w:val="Tab"/>
            </w:pPr>
            <w:r>
              <w:t>do</w:t>
            </w:r>
            <w:r w:rsidR="000B59F0">
              <w:t xml:space="preserve"> 56 dnů od zahájení fáze 1 [Příprava]</w:t>
            </w:r>
            <w:r w:rsidR="00B05C02">
              <w:t>, a to ve vztahu ke</w:t>
            </w:r>
            <w:r w:rsidR="001F4E5C">
              <w:t> </w:t>
            </w:r>
            <w:r w:rsidR="00B05C02">
              <w:t>každé Sekci samostatně</w:t>
            </w:r>
          </w:p>
        </w:tc>
      </w:tr>
      <w:tr w:rsidR="00186FB6" w:rsidRPr="00502C09" w14:paraId="05C4DB32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72CEBEBA" w14:textId="77777777" w:rsidR="00186FB6" w:rsidRPr="001A6FC0" w:rsidRDefault="00186FB6" w:rsidP="00186FB6">
            <w:pPr>
              <w:pStyle w:val="Tab"/>
            </w:pPr>
            <w:r w:rsidRPr="001A6FC0">
              <w:t>Personál zhotovitele</w:t>
            </w:r>
          </w:p>
          <w:p w14:paraId="600CF7E8" w14:textId="7BE62156" w:rsidR="00186FB6" w:rsidRPr="001A6FC0" w:rsidRDefault="00186FB6" w:rsidP="00186FB6">
            <w:pPr>
              <w:pStyle w:val="Tab"/>
            </w:pPr>
            <w:r w:rsidRPr="001A6FC0">
              <w:t>(kvalifikace při dočasném zastoupení)</w:t>
            </w:r>
          </w:p>
        </w:tc>
        <w:tc>
          <w:tcPr>
            <w:tcW w:w="992" w:type="dxa"/>
            <w:vAlign w:val="center"/>
          </w:tcPr>
          <w:p w14:paraId="6C8F6AF3" w14:textId="7CD911A4" w:rsidR="00186FB6" w:rsidRPr="001A6FC0" w:rsidRDefault="00186FB6" w:rsidP="00186FB6">
            <w:pPr>
              <w:pStyle w:val="Tab"/>
            </w:pPr>
            <w:r w:rsidRPr="001A6FC0">
              <w:t>6.9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506ED27" w14:textId="7B00A154" w:rsidR="00186FB6" w:rsidRPr="001A6FC0" w:rsidRDefault="00186FB6" w:rsidP="00186FB6">
            <w:pPr>
              <w:pStyle w:val="Tab"/>
              <w:jc w:val="both"/>
              <w:rPr>
                <w:rFonts w:eastAsia="Tahoma" w:cs="Tahoma"/>
              </w:rPr>
            </w:pPr>
            <w:r w:rsidRPr="001A6FC0">
              <w:rPr>
                <w:rFonts w:eastAsia="Tahoma" w:cs="Tahoma"/>
              </w:rPr>
              <w:t>Nepoužije se.</w:t>
            </w:r>
          </w:p>
        </w:tc>
      </w:tr>
      <w:tr w:rsidR="00186FB6" w:rsidRPr="00502C09" w14:paraId="3BD33EEE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3812192" w14:textId="77777777" w:rsidR="00186FB6" w:rsidRDefault="00186FB6" w:rsidP="00186FB6">
            <w:pPr>
              <w:pStyle w:val="Tab"/>
            </w:pPr>
            <w:r>
              <w:t>Zahájení prací na díle</w:t>
            </w:r>
          </w:p>
          <w:p w14:paraId="400B700D" w14:textId="7BDE0B76" w:rsidR="00186FB6" w:rsidRPr="00502C09" w:rsidRDefault="00186FB6" w:rsidP="00186FB6">
            <w:pPr>
              <w:pStyle w:val="Tab"/>
            </w:pPr>
            <w:r>
              <w:t>(oznámení Data zahájení prací)</w:t>
            </w:r>
          </w:p>
        </w:tc>
        <w:tc>
          <w:tcPr>
            <w:tcW w:w="992" w:type="dxa"/>
            <w:vAlign w:val="center"/>
          </w:tcPr>
          <w:p w14:paraId="11D66E2E" w14:textId="05E1716F" w:rsidR="00186FB6" w:rsidRPr="00502C09" w:rsidRDefault="00186FB6" w:rsidP="00186FB6">
            <w:pPr>
              <w:pStyle w:val="Tab"/>
            </w:pPr>
            <w:r>
              <w:t>8.1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A4D8AD0" w14:textId="2A41CCC1" w:rsidR="00186FB6" w:rsidRPr="00AA446D" w:rsidRDefault="00186FB6" w:rsidP="00186FB6">
            <w:pPr>
              <w:pStyle w:val="Tab"/>
              <w:keepNext/>
            </w:pPr>
            <w:r w:rsidRPr="00AA446D">
              <w:t>V souladu s Pod-článkem 8.1 [Zahájení prací na díle] se oznamuje Datum zahájení prací, které je stanoveno výše v údajích k Pod-článku 1.1.3.2 [Datum zahájení prací].</w:t>
            </w:r>
          </w:p>
        </w:tc>
      </w:tr>
      <w:tr w:rsidR="00186FB6" w:rsidRPr="00502C09" w14:paraId="6D1BA520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CE0BAC0" w14:textId="77777777" w:rsidR="00186FB6" w:rsidRDefault="00186FB6" w:rsidP="00186FB6">
            <w:pPr>
              <w:pStyle w:val="Tab"/>
            </w:pPr>
            <w:r w:rsidRPr="00502C09">
              <w:t>Harmonogram</w:t>
            </w:r>
          </w:p>
          <w:p w14:paraId="6E8DC37B" w14:textId="7AA303DB" w:rsidR="00186FB6" w:rsidRPr="00502C09" w:rsidRDefault="00186FB6" w:rsidP="00186FB6">
            <w:pPr>
              <w:pStyle w:val="Tab"/>
            </w:pPr>
            <w:r>
              <w:t>(metodika a další požadavky)</w:t>
            </w:r>
          </w:p>
        </w:tc>
        <w:tc>
          <w:tcPr>
            <w:tcW w:w="992" w:type="dxa"/>
            <w:vAlign w:val="center"/>
          </w:tcPr>
          <w:p w14:paraId="4F912870" w14:textId="77777777" w:rsidR="00186FB6" w:rsidRPr="0038700A" w:rsidRDefault="00186FB6" w:rsidP="00186FB6">
            <w:pPr>
              <w:pStyle w:val="Tab"/>
            </w:pPr>
            <w:r w:rsidRPr="0038700A">
              <w:t>8.3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41E8BDB" w14:textId="124491C6" w:rsidR="00186FB6" w:rsidRPr="0038700A" w:rsidRDefault="00186FB6" w:rsidP="00186FB6">
            <w:pPr>
              <w:pStyle w:val="Tab"/>
              <w:rPr>
                <w:rStyle w:val="Hyperlink"/>
              </w:rPr>
            </w:pPr>
            <w:r w:rsidRPr="0038700A">
              <w:t>Harmonogram musí být vytvořen v souladu s </w:t>
            </w:r>
            <w:r w:rsidRPr="0038700A">
              <w:rPr>
                <w:i/>
              </w:rPr>
              <w:t xml:space="preserve">Metodikou pro časové řízení u stavebních zakázek podle smluvních podmínek FIDIC </w:t>
            </w:r>
            <w:r w:rsidRPr="0038700A">
              <w:t>v aktuálním znění, která je dostupná na</w:t>
            </w:r>
            <w:r>
              <w:t xml:space="preserve"> </w:t>
            </w:r>
            <w:hyperlink r:id="rId20" w:history="1">
              <w:r w:rsidRPr="00D34F07">
                <w:rPr>
                  <w:rStyle w:val="Hyperlink"/>
                </w:rPr>
                <w:t>https://sfdi.gov.cz</w:t>
              </w:r>
            </w:hyperlink>
            <w:r>
              <w:t>.</w:t>
            </w:r>
            <w:r w:rsidRPr="0038700A">
              <w:rPr>
                <w:rStyle w:val="Hyperlink"/>
              </w:rPr>
              <w:t xml:space="preserve"> </w:t>
            </w:r>
          </w:p>
          <w:p w14:paraId="497F0247" w14:textId="77777777" w:rsidR="00186FB6" w:rsidRPr="0038700A" w:rsidRDefault="00186FB6" w:rsidP="00186FB6">
            <w:pPr>
              <w:pStyle w:val="Tab"/>
            </w:pPr>
          </w:p>
          <w:p w14:paraId="605D8943" w14:textId="77777777" w:rsidR="00186FB6" w:rsidRDefault="00186FB6" w:rsidP="00186FB6">
            <w:pPr>
              <w:pStyle w:val="Tab"/>
            </w:pPr>
            <w:r w:rsidRPr="0038700A">
              <w:t>Harmonogram v</w:t>
            </w:r>
            <w:r>
              <w:t> digitální podobě</w:t>
            </w:r>
            <w:r w:rsidRPr="0038700A">
              <w:t xml:space="preserve"> musí být předkládán v otevřeném formátu .</w:t>
            </w:r>
            <w:proofErr w:type="spellStart"/>
            <w:r w:rsidRPr="0038700A">
              <w:t>mpp</w:t>
            </w:r>
            <w:proofErr w:type="spellEnd"/>
            <w:r w:rsidRPr="0038700A">
              <w:t>.</w:t>
            </w:r>
          </w:p>
          <w:p w14:paraId="5E854E53" w14:textId="77777777" w:rsidR="00186FB6" w:rsidRDefault="00186FB6" w:rsidP="00186FB6">
            <w:pPr>
              <w:pStyle w:val="Tab"/>
            </w:pPr>
          </w:p>
          <w:p w14:paraId="58C733D0" w14:textId="0E089B63" w:rsidR="00186FB6" w:rsidRPr="0038700A" w:rsidRDefault="00186FB6" w:rsidP="00186FB6">
            <w:pPr>
              <w:pStyle w:val="Tab"/>
            </w:pPr>
            <w:r>
              <w:t>Pokud nejsou v čase vypracování počátečního harmonogramu nebo v čase aktualizace harmonogramu k některým Sekcím s ohledem na Časový plán pro Zhotovitele dostupné některé informace podle pod-odstavců (a) až (v), může být harmonogram ve vztahu k takovým Sekcí vypracován bez těchto informací.</w:t>
            </w:r>
          </w:p>
        </w:tc>
      </w:tr>
      <w:tr w:rsidR="00186FB6" w:rsidRPr="00502C09" w14:paraId="41298575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58DE53D" w14:textId="4E13FAC1" w:rsidR="00186FB6" w:rsidRPr="009F6E1C" w:rsidRDefault="00186FB6" w:rsidP="00186FB6">
            <w:pPr>
              <w:pStyle w:val="Tab"/>
            </w:pPr>
            <w:r w:rsidRPr="009F6E1C">
              <w:lastRenderedPageBreak/>
              <w:t>Ověření funkčnosti díla nebo sekce</w:t>
            </w:r>
          </w:p>
        </w:tc>
        <w:tc>
          <w:tcPr>
            <w:tcW w:w="992" w:type="dxa"/>
            <w:vAlign w:val="center"/>
          </w:tcPr>
          <w:p w14:paraId="7FA01EE3" w14:textId="19354BBD" w:rsidR="00186FB6" w:rsidRPr="009F6E1C" w:rsidRDefault="00186FB6" w:rsidP="00186FB6">
            <w:pPr>
              <w:pStyle w:val="Tab"/>
            </w:pPr>
            <w:r w:rsidRPr="009F6E1C">
              <w:t>10.7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CCDE07A" w14:textId="46FA4B3A" w:rsidR="00186FB6" w:rsidRPr="009F6E1C" w:rsidRDefault="00186FB6" w:rsidP="00186FB6">
            <w:pPr>
              <w:pStyle w:val="Tab"/>
            </w:pPr>
            <w:r w:rsidRPr="009F6E1C">
              <w:t>Nepoužije se.</w:t>
            </w:r>
          </w:p>
        </w:tc>
      </w:tr>
      <w:tr w:rsidR="00186FB6" w:rsidRPr="00502C09" w14:paraId="13B70A25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2E61365F" w14:textId="03C241AA" w:rsidR="00186FB6" w:rsidRDefault="00186FB6" w:rsidP="00186FB6">
            <w:pPr>
              <w:pStyle w:val="Tab"/>
            </w:pPr>
            <w:r>
              <w:t xml:space="preserve">Dokončení  </w:t>
            </w:r>
          </w:p>
          <w:p w14:paraId="626FB71F" w14:textId="77777777" w:rsidR="00186FB6" w:rsidRDefault="00186FB6" w:rsidP="00186FB6">
            <w:pPr>
              <w:pStyle w:val="Tab"/>
            </w:pPr>
            <w:r>
              <w:t xml:space="preserve">nedokončených prací </w:t>
            </w:r>
          </w:p>
          <w:p w14:paraId="209E38A1" w14:textId="77777777" w:rsidR="00186FB6" w:rsidRDefault="00186FB6" w:rsidP="00186FB6">
            <w:pPr>
              <w:pStyle w:val="Tab"/>
            </w:pPr>
            <w:r>
              <w:t>a odstraňování vad</w:t>
            </w:r>
          </w:p>
          <w:p w14:paraId="1419DDDF" w14:textId="1DB1FD7C" w:rsidR="00186FB6" w:rsidRPr="009F6E1C" w:rsidRDefault="00186FB6" w:rsidP="00186FB6">
            <w:pPr>
              <w:pStyle w:val="Tab"/>
            </w:pPr>
            <w:r>
              <w:t>(náhradní díly Objednatele)</w:t>
            </w:r>
          </w:p>
        </w:tc>
        <w:tc>
          <w:tcPr>
            <w:tcW w:w="992" w:type="dxa"/>
            <w:vAlign w:val="center"/>
          </w:tcPr>
          <w:p w14:paraId="3F617F64" w14:textId="777E3CE2" w:rsidR="00186FB6" w:rsidRPr="009F6E1C" w:rsidRDefault="00186FB6" w:rsidP="00186FB6">
            <w:pPr>
              <w:pStyle w:val="Tab"/>
            </w:pPr>
            <w:r>
              <w:t>11.1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A60EED4" w14:textId="64003B29" w:rsidR="00186FB6" w:rsidRPr="009F6E1C" w:rsidRDefault="00186FB6" w:rsidP="00186FB6">
            <w:r>
              <w:t>K použití náhradních dílů Objednatele při odstraňování vad Díla viz Pod-článek 8.10 [V</w:t>
            </w:r>
            <w:r w:rsidRPr="00316D94">
              <w:t>ybavení objednatele a volně poskytovaný materiál</w:t>
            </w:r>
            <w:r>
              <w:t>] Požadavků objednatele.</w:t>
            </w:r>
          </w:p>
        </w:tc>
      </w:tr>
      <w:tr w:rsidR="00186FB6" w:rsidRPr="00502C09" w14:paraId="2EAD0347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49D59F9" w14:textId="77777777" w:rsidR="00186FB6" w:rsidRPr="00B6500C" w:rsidRDefault="00186FB6" w:rsidP="00186FB6">
            <w:pPr>
              <w:pStyle w:val="Tab"/>
            </w:pPr>
            <w:r w:rsidRPr="00B6500C">
              <w:t>Návrh na zlepšení</w:t>
            </w:r>
          </w:p>
          <w:p w14:paraId="50387F01" w14:textId="4D4877BB" w:rsidR="00186FB6" w:rsidRPr="00B6500C" w:rsidRDefault="00186FB6" w:rsidP="00186FB6">
            <w:pPr>
              <w:pStyle w:val="Tab"/>
            </w:pPr>
            <w:r w:rsidRPr="00B6500C">
              <w:t>(urychlení dokončení)</w:t>
            </w:r>
          </w:p>
        </w:tc>
        <w:tc>
          <w:tcPr>
            <w:tcW w:w="992" w:type="dxa"/>
            <w:vAlign w:val="center"/>
          </w:tcPr>
          <w:p w14:paraId="226D1A96" w14:textId="77777777" w:rsidR="00186FB6" w:rsidRPr="00B6500C" w:rsidRDefault="00186FB6" w:rsidP="00186FB6">
            <w:pPr>
              <w:pStyle w:val="Tab"/>
            </w:pPr>
            <w:r w:rsidRPr="00B6500C">
              <w:t>13.2 (i)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EA1C26F" w14:textId="314E5482" w:rsidR="00186FB6" w:rsidRPr="00B6500C" w:rsidRDefault="00186FB6" w:rsidP="00186FB6">
            <w:pPr>
              <w:pStyle w:val="Tab"/>
            </w:pPr>
            <w:r w:rsidRPr="00B6500C">
              <w:t xml:space="preserve">Vyčíslení Ocenění akcelerace (definice pojmu je obsažena v dále uvedené metodice) se provede podle vzorce stanoveného v souladu s </w:t>
            </w:r>
            <w:r w:rsidRPr="00B6500C">
              <w:rPr>
                <w:i/>
                <w:iCs/>
              </w:rPr>
              <w:t>Metodikou pro akceleraci</w:t>
            </w:r>
            <w:r w:rsidRPr="00B6500C">
              <w:t xml:space="preserve"> v aktuálním znění, která je dostupná na</w:t>
            </w:r>
            <w:r>
              <w:t xml:space="preserve"> </w:t>
            </w:r>
            <w:hyperlink r:id="rId21" w:history="1">
              <w:r w:rsidRPr="00D34F07">
                <w:rPr>
                  <w:rStyle w:val="Hyperlink"/>
                </w:rPr>
                <w:t>https://sfdi.gov.cz</w:t>
              </w:r>
            </w:hyperlink>
            <w:r>
              <w:t>.</w:t>
            </w:r>
          </w:p>
        </w:tc>
      </w:tr>
      <w:tr w:rsidR="00186FB6" w:rsidRPr="00502C09" w14:paraId="7528B2E3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DF19FDB" w14:textId="6EE44254" w:rsidR="00186FB6" w:rsidRPr="00502C09" w:rsidRDefault="00186FB6" w:rsidP="00186FB6">
            <w:pPr>
              <w:pStyle w:val="Tab"/>
            </w:pPr>
            <w:r>
              <w:t>Postup při variaci</w:t>
            </w:r>
          </w:p>
        </w:tc>
        <w:tc>
          <w:tcPr>
            <w:tcW w:w="992" w:type="dxa"/>
            <w:vAlign w:val="center"/>
          </w:tcPr>
          <w:p w14:paraId="498E621C" w14:textId="34A7D0AE" w:rsidR="00186FB6" w:rsidRPr="00502C09" w:rsidRDefault="00186FB6" w:rsidP="00186FB6">
            <w:pPr>
              <w:pStyle w:val="Tab"/>
            </w:pPr>
            <w:r w:rsidRPr="00502C09">
              <w:t>13.</w:t>
            </w:r>
            <w:r>
              <w:t>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656A5EF" w14:textId="45111C54" w:rsidR="00186FB6" w:rsidRPr="00FD48B9" w:rsidRDefault="00186FB6" w:rsidP="00186FB6">
            <w:pPr>
              <w:pStyle w:val="Tab"/>
              <w:rPr>
                <w:highlight w:val="yellow"/>
              </w:rPr>
            </w:pPr>
            <w:r w:rsidRPr="00253E2E">
              <w:t>Postup j</w:t>
            </w:r>
            <w:r>
              <w:t>e</w:t>
            </w:r>
            <w:r w:rsidRPr="00253E2E">
              <w:t xml:space="preserve"> specifikován v části Přílohy </w:t>
            </w:r>
            <w:r w:rsidR="00C55847">
              <w:t xml:space="preserve">k nabídce </w:t>
            </w:r>
            <w:r w:rsidRPr="00253E2E">
              <w:t>[</w:t>
            </w:r>
            <w:r>
              <w:t>Postup při variaci</w:t>
            </w:r>
            <w:r w:rsidRPr="00253E2E">
              <w:t>] na</w:t>
            </w:r>
            <w:r>
              <w:t> </w:t>
            </w:r>
            <w:r w:rsidRPr="00253E2E">
              <w:t>konci tohoto dokumentu.</w:t>
            </w:r>
          </w:p>
        </w:tc>
      </w:tr>
      <w:tr w:rsidR="00186FB6" w:rsidRPr="00502C09" w14:paraId="142817AB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AC1EE91" w14:textId="77777777" w:rsidR="00186FB6" w:rsidRPr="000A40EF" w:rsidRDefault="00186FB6" w:rsidP="00186FB6">
            <w:pPr>
              <w:pStyle w:val="Tab"/>
              <w:keepNext/>
            </w:pPr>
            <w:r w:rsidRPr="000A40EF">
              <w:t>Postup při variaci</w:t>
            </w:r>
          </w:p>
          <w:p w14:paraId="5ACF9D60" w14:textId="5E5A9860" w:rsidR="00186FB6" w:rsidRPr="000A40EF" w:rsidRDefault="00186FB6" w:rsidP="00186FB6">
            <w:pPr>
              <w:pStyle w:val="Tab"/>
            </w:pPr>
            <w:r w:rsidRPr="000A40EF">
              <w:t>(cenová databáze/soustava)</w:t>
            </w:r>
          </w:p>
        </w:tc>
        <w:tc>
          <w:tcPr>
            <w:tcW w:w="992" w:type="dxa"/>
            <w:vAlign w:val="center"/>
          </w:tcPr>
          <w:p w14:paraId="69D561BC" w14:textId="77777777" w:rsidR="00186FB6" w:rsidRPr="000A40EF" w:rsidRDefault="00186FB6" w:rsidP="00186FB6">
            <w:pPr>
              <w:pStyle w:val="Tab"/>
            </w:pPr>
            <w:r w:rsidRPr="000A40EF">
              <w:t>13.3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A135EC9" w14:textId="6E524F9E" w:rsidR="00186FB6" w:rsidRPr="00B20398" w:rsidRDefault="00186FB6" w:rsidP="00186FB6">
            <w:pPr>
              <w:pStyle w:val="Tab"/>
            </w:pPr>
            <w:r w:rsidRPr="000A40EF">
              <w:t>Cenová soustava ÚRS (ÚRS CZ a.s.), nebo, pokud ji nelze použít, Oborový třídník stavebních konstrukcí a prací (OTSKP)</w:t>
            </w:r>
          </w:p>
        </w:tc>
      </w:tr>
      <w:tr w:rsidR="00186FB6" w:rsidRPr="00502C09" w14:paraId="4FB450F8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7FAA159" w14:textId="77777777" w:rsidR="00186FB6" w:rsidRPr="007A5844" w:rsidRDefault="00186FB6" w:rsidP="00186FB6">
            <w:pPr>
              <w:pStyle w:val="Tab"/>
            </w:pPr>
            <w:r w:rsidRPr="007A5844">
              <w:t>Podmíněné obnosy</w:t>
            </w:r>
          </w:p>
          <w:p w14:paraId="3563B26A" w14:textId="50F8EED6" w:rsidR="00186FB6" w:rsidRPr="007A5844" w:rsidRDefault="00186FB6" w:rsidP="00186FB6">
            <w:pPr>
              <w:pStyle w:val="Tab"/>
            </w:pPr>
            <w:r w:rsidRPr="007A5844">
              <w:t>(procento podmíněných obnosů)</w:t>
            </w:r>
          </w:p>
        </w:tc>
        <w:tc>
          <w:tcPr>
            <w:tcW w:w="992" w:type="dxa"/>
            <w:vAlign w:val="center"/>
          </w:tcPr>
          <w:p w14:paraId="4CC06167" w14:textId="6C579C6F" w:rsidR="00186FB6" w:rsidRPr="007A5844" w:rsidRDefault="00186FB6" w:rsidP="00186FB6">
            <w:pPr>
              <w:pStyle w:val="Tab"/>
            </w:pPr>
            <w:r w:rsidRPr="007A5844">
              <w:t>13.5 (b) (ii)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9AE5588" w14:textId="77777777" w:rsidR="00186FB6" w:rsidRDefault="00186FB6" w:rsidP="00186FB6">
            <w:pPr>
              <w:pStyle w:val="Tab"/>
            </w:pPr>
            <w:r w:rsidRPr="007A5844">
              <w:t>10 %</w:t>
            </w:r>
          </w:p>
          <w:p w14:paraId="554AD7F3" w14:textId="77777777" w:rsidR="00186FB6" w:rsidRDefault="00186FB6" w:rsidP="00186FB6">
            <w:pPr>
              <w:pStyle w:val="Tab"/>
            </w:pPr>
          </w:p>
          <w:p w14:paraId="0B657E8B" w14:textId="17A66255" w:rsidR="00186FB6" w:rsidRPr="00526131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 xml:space="preserve">Postup podle dotčeného pod-odstavce bude použit zejména v případě Podmíněných obnosů </w:t>
            </w:r>
            <w:r w:rsidRPr="00C30EC9">
              <w:t>pro práce spojené s přeložkami inženýrských sítí</w:t>
            </w:r>
            <w:r>
              <w:t xml:space="preserve"> podle Pod-čl. 24.2 Požadavků objednatele</w:t>
            </w:r>
            <w:r>
              <w:rPr>
                <w:rFonts w:eastAsia="Calibri" w:cs="Arial"/>
                <w:szCs w:val="20"/>
              </w:rPr>
              <w:t xml:space="preserve">  </w:t>
            </w:r>
          </w:p>
        </w:tc>
      </w:tr>
      <w:tr w:rsidR="00186FB6" w:rsidRPr="00502C09" w14:paraId="3542475A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E3E2549" w14:textId="0F11AAD6" w:rsidR="00186FB6" w:rsidRPr="007F4C1B" w:rsidRDefault="00186FB6" w:rsidP="00186FB6">
            <w:pPr>
              <w:pStyle w:val="Tab"/>
            </w:pPr>
            <w:r w:rsidRPr="007F4C1B">
              <w:t>Úpravy v důsledku změn nákladů</w:t>
            </w:r>
          </w:p>
        </w:tc>
        <w:tc>
          <w:tcPr>
            <w:tcW w:w="992" w:type="dxa"/>
            <w:vAlign w:val="center"/>
          </w:tcPr>
          <w:p w14:paraId="41292E2C" w14:textId="48D6D351" w:rsidR="00186FB6" w:rsidRPr="007F4C1B" w:rsidRDefault="00186FB6" w:rsidP="00186FB6">
            <w:pPr>
              <w:pStyle w:val="Tab"/>
            </w:pPr>
            <w:r w:rsidRPr="007F4C1B">
              <w:t>13.8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3DD20DA" w14:textId="263A2650" w:rsidR="00186FB6" w:rsidRPr="007F4C1B" w:rsidRDefault="00186FB6" w:rsidP="00186FB6">
            <w:pPr>
              <w:pStyle w:val="Tab"/>
            </w:pPr>
            <w:r w:rsidRPr="00AD4DBA">
              <w:t>Použije se.</w:t>
            </w:r>
          </w:p>
        </w:tc>
      </w:tr>
      <w:tr w:rsidR="00186FB6" w:rsidRPr="003945EC" w14:paraId="20014284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6A6D360E" w14:textId="3ED2FB7C" w:rsidR="00186FB6" w:rsidRPr="00F02A4C" w:rsidRDefault="00186FB6" w:rsidP="00186FB6">
            <w:pPr>
              <w:pStyle w:val="Tab"/>
            </w:pPr>
            <w:r w:rsidRPr="00F02A4C">
              <w:t>Smluvní cena</w:t>
            </w:r>
          </w:p>
        </w:tc>
        <w:tc>
          <w:tcPr>
            <w:tcW w:w="992" w:type="dxa"/>
            <w:vAlign w:val="center"/>
          </w:tcPr>
          <w:p w14:paraId="7ABF94D1" w14:textId="77777777" w:rsidR="00186FB6" w:rsidRPr="00F02A4C" w:rsidRDefault="00186FB6" w:rsidP="00186FB6">
            <w:pPr>
              <w:pStyle w:val="Tab"/>
            </w:pPr>
            <w:r w:rsidRPr="00F02A4C">
              <w:t>14.1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313DDFE" w14:textId="77777777" w:rsidR="00186FB6" w:rsidRPr="00F02A4C" w:rsidRDefault="00186FB6" w:rsidP="00186FB6">
            <w:pPr>
              <w:pStyle w:val="Tab"/>
              <w:keepNext/>
            </w:pPr>
            <w:r w:rsidRPr="00F02A4C">
              <w:t>Smluvní cena musí být při zohlednění úprav provedených v souladu se Smlouvou určena v rozsahu jakékoli části Díla realizované:</w:t>
            </w:r>
          </w:p>
          <w:p w14:paraId="2C38040F" w14:textId="77777777" w:rsidR="00186FB6" w:rsidRPr="00F02A4C" w:rsidRDefault="00186FB6" w:rsidP="007931E8">
            <w:pPr>
              <w:pStyle w:val="TabPsm"/>
              <w:numPr>
                <w:ilvl w:val="0"/>
                <w:numId w:val="23"/>
              </w:numPr>
            </w:pPr>
            <w:r w:rsidRPr="00F02A4C">
              <w:t>metodou Design-Build odpovídající paušální částkou podle Dopisu nabídky;</w:t>
            </w:r>
          </w:p>
          <w:p w14:paraId="0027205B" w14:textId="32642CED" w:rsidR="00186FB6" w:rsidRPr="003D175A" w:rsidRDefault="00186FB6" w:rsidP="00186FB6">
            <w:pPr>
              <w:pStyle w:val="TabPsm"/>
              <w:numPr>
                <w:ilvl w:val="0"/>
                <w:numId w:val="5"/>
              </w:numPr>
            </w:pPr>
            <w:r w:rsidRPr="003D175A">
              <w:t xml:space="preserve">metodou Design-Bid-Build na základě souvisejícího Výkazu výměr obsaženého ve Smlouvě (odpovídající část Sekce VLT04 a VLT05) nebo soupisu stavebních prací dodávek a služeb s výkazem výměr oceněného v souladu se Smlouvou (v souvislosti s prováděním prací na základě Podmíněných obnosů nebo na základě Variace) a skutečně provedených a změřených prací; podrobnosti jsou stanoveny v Požadavcích objednatele; na postup měření a evidence se přiměřeně použije </w:t>
            </w:r>
            <w:r w:rsidRPr="003D175A">
              <w:rPr>
                <w:i/>
                <w:iCs/>
              </w:rPr>
              <w:t>Metodika měření pro účely článku 12 Červené knihy FIDIC</w:t>
            </w:r>
            <w:r w:rsidRPr="003D175A">
              <w:t xml:space="preserve"> v aktuálním znění, která je dostupná na </w:t>
            </w:r>
            <w:hyperlink r:id="rId22" w:history="1">
              <w:r w:rsidRPr="003D175A">
                <w:rPr>
                  <w:rStyle w:val="Hyperlink"/>
                </w:rPr>
                <w:t>https://sfdi.gov.cz</w:t>
              </w:r>
            </w:hyperlink>
            <w:r w:rsidRPr="003D175A">
              <w:t>;</w:t>
            </w:r>
          </w:p>
          <w:p w14:paraId="3A986B4F" w14:textId="3B726648" w:rsidR="00186FB6" w:rsidRPr="00F02A4C" w:rsidRDefault="00186FB6" w:rsidP="00186FB6">
            <w:pPr>
              <w:pStyle w:val="TabPsm"/>
              <w:numPr>
                <w:ilvl w:val="0"/>
                <w:numId w:val="5"/>
              </w:numPr>
            </w:pPr>
            <w:r w:rsidRPr="00F02A4C">
              <w:lastRenderedPageBreak/>
              <w:t>prostřednictvím Podmíněných obnosů na základě ocenění provedeného v souladu se Smlouvou (s přihlédnutím k následujícímu pod-odstavci)</w:t>
            </w:r>
            <w:r>
              <w:t>.</w:t>
            </w:r>
          </w:p>
          <w:p w14:paraId="7CC75D13" w14:textId="77777777" w:rsidR="00186FB6" w:rsidRPr="00F02A4C" w:rsidRDefault="00186FB6" w:rsidP="00186FB6">
            <w:pPr>
              <w:pStyle w:val="Tab"/>
            </w:pPr>
          </w:p>
          <w:p w14:paraId="4C5CD26B" w14:textId="7490696F" w:rsidR="00186FB6" w:rsidRPr="00F02A4C" w:rsidRDefault="00186FB6" w:rsidP="00186FB6">
            <w:pPr>
              <w:pStyle w:val="Tab"/>
              <w:rPr>
                <w:color w:val="0563C1" w:themeColor="hyperlink"/>
                <w:u w:val="single"/>
              </w:rPr>
            </w:pPr>
            <w:r w:rsidRPr="00F02A4C">
              <w:t xml:space="preserve">Další podrobnosti ohledně </w:t>
            </w:r>
            <w:r w:rsidR="000E149F">
              <w:t>S</w:t>
            </w:r>
            <w:r w:rsidR="000E149F" w:rsidRPr="00F02A4C">
              <w:t xml:space="preserve">mluvní </w:t>
            </w:r>
            <w:r w:rsidRPr="00F02A4C">
              <w:t xml:space="preserve">ceny a </w:t>
            </w:r>
            <w:r w:rsidR="000E149F">
              <w:t>n</w:t>
            </w:r>
            <w:r w:rsidR="000E149F" w:rsidRPr="00F02A4C">
              <w:t xml:space="preserve">abídkové </w:t>
            </w:r>
            <w:r w:rsidRPr="00F02A4C">
              <w:t>ceny jsou v Dopisu nabídky a Harmonogramu plateb.</w:t>
            </w:r>
          </w:p>
        </w:tc>
      </w:tr>
      <w:tr w:rsidR="00186FB6" w:rsidRPr="005F08AB" w14:paraId="5AA8CCBE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39315F4" w14:textId="0A2417C5" w:rsidR="005129F0" w:rsidRPr="00321512" w:rsidDel="0029301B" w:rsidRDefault="00186FB6" w:rsidP="0037638C">
            <w:r w:rsidRPr="00321512">
              <w:lastRenderedPageBreak/>
              <w:t>Zálohová platba</w:t>
            </w:r>
          </w:p>
        </w:tc>
        <w:tc>
          <w:tcPr>
            <w:tcW w:w="992" w:type="dxa"/>
            <w:vAlign w:val="center"/>
          </w:tcPr>
          <w:p w14:paraId="4CBE2601" w14:textId="77777777" w:rsidR="00186FB6" w:rsidRPr="00321512" w:rsidRDefault="00186FB6" w:rsidP="00186FB6">
            <w:pPr>
              <w:pStyle w:val="Tab"/>
            </w:pPr>
            <w:r w:rsidRPr="00321512">
              <w:t>14.2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B8FA763" w14:textId="77777777" w:rsidR="001F4E5C" w:rsidRDefault="001F4E5C" w:rsidP="00ED12CE">
            <w:pPr>
              <w:pStyle w:val="Tab"/>
              <w:keepNext/>
              <w:rPr>
                <w:b/>
                <w:bCs/>
              </w:rPr>
            </w:pPr>
          </w:p>
          <w:p w14:paraId="1F2B8A1F" w14:textId="77777777" w:rsidR="001F4E5C" w:rsidRPr="0037638C" w:rsidRDefault="001F4E5C" w:rsidP="001F4E5C">
            <w:pPr>
              <w:pStyle w:val="Tab"/>
              <w:keepNext/>
              <w:rPr>
                <w:b/>
              </w:rPr>
            </w:pPr>
            <w:r w:rsidRPr="008216F5">
              <w:rPr>
                <w:b/>
                <w:bCs/>
              </w:rPr>
              <w:t>Výše</w:t>
            </w:r>
            <w:r w:rsidRPr="0037638C">
              <w:rPr>
                <w:b/>
              </w:rPr>
              <w:t xml:space="preserve"> zálohové platby</w:t>
            </w:r>
          </w:p>
          <w:p w14:paraId="645E8A52" w14:textId="77777777" w:rsidR="001F4E5C" w:rsidRDefault="001F4E5C" w:rsidP="001F4E5C">
            <w:pPr>
              <w:pStyle w:val="Tab"/>
              <w:keepNext/>
              <w:rPr>
                <w:rFonts w:eastAsia="Calibri" w:cs="Arial"/>
                <w:szCs w:val="20"/>
              </w:rPr>
            </w:pPr>
            <w:r w:rsidRPr="00321512">
              <w:rPr>
                <w:rFonts w:eastAsia="Calibri" w:cs="Arial"/>
                <w:szCs w:val="20"/>
              </w:rPr>
              <w:t>Celková výše zálohové platby je až 93 mil. Kč</w:t>
            </w:r>
            <w:r>
              <w:rPr>
                <w:rFonts w:eastAsia="Calibri" w:cs="Arial"/>
                <w:szCs w:val="20"/>
              </w:rPr>
              <w:t>.</w:t>
            </w:r>
          </w:p>
          <w:p w14:paraId="19ED5B6F" w14:textId="77777777" w:rsidR="001F4E5C" w:rsidRDefault="001F4E5C" w:rsidP="001F4E5C">
            <w:pPr>
              <w:pStyle w:val="Tab"/>
              <w:keepNext/>
              <w:rPr>
                <w:rFonts w:eastAsia="Calibri" w:cs="Arial"/>
                <w:szCs w:val="20"/>
              </w:rPr>
            </w:pPr>
          </w:p>
          <w:p w14:paraId="41D97D87" w14:textId="77777777" w:rsidR="001F4E5C" w:rsidRPr="008216F5" w:rsidRDefault="001F4E5C" w:rsidP="001F4E5C">
            <w:pPr>
              <w:pStyle w:val="Tab"/>
              <w:keepNext/>
              <w:rPr>
                <w:rFonts w:eastAsia="Calibri" w:cs="Arial"/>
                <w:b/>
                <w:bCs/>
                <w:szCs w:val="20"/>
              </w:rPr>
            </w:pPr>
            <w:r>
              <w:rPr>
                <w:rFonts w:eastAsia="Calibri" w:cs="Arial"/>
                <w:b/>
                <w:bCs/>
                <w:szCs w:val="20"/>
              </w:rPr>
              <w:t xml:space="preserve">Varianta 1: </w:t>
            </w:r>
            <w:r w:rsidRPr="008216F5">
              <w:rPr>
                <w:rFonts w:eastAsia="Calibri" w:cs="Arial"/>
                <w:b/>
                <w:bCs/>
                <w:szCs w:val="20"/>
              </w:rPr>
              <w:t xml:space="preserve">Platba zálohové platby </w:t>
            </w:r>
            <w:r>
              <w:rPr>
                <w:rFonts w:eastAsia="Calibri" w:cs="Arial"/>
                <w:b/>
                <w:bCs/>
                <w:szCs w:val="20"/>
              </w:rPr>
              <w:t>ve dvou splátkách</w:t>
            </w:r>
          </w:p>
          <w:p w14:paraId="4FB17377" w14:textId="77777777" w:rsidR="001F4E5C" w:rsidRDefault="001F4E5C" w:rsidP="001F4E5C">
            <w:pPr>
              <w:pStyle w:val="Tab"/>
              <w:keepNext/>
            </w:pPr>
            <w:r>
              <w:t>Část zálohové platby ve výši až 13 mil. Kč je splatná samostatně, pokud do 01.12.2025:</w:t>
            </w:r>
          </w:p>
          <w:p w14:paraId="65A78ABF" w14:textId="77777777" w:rsidR="001F4E5C" w:rsidRDefault="001F4E5C" w:rsidP="007931E8">
            <w:pPr>
              <w:pStyle w:val="TabPsm"/>
              <w:keepNext/>
              <w:numPr>
                <w:ilvl w:val="0"/>
                <w:numId w:val="16"/>
              </w:numPr>
            </w:pPr>
            <w:r>
              <w:t>nastalo Datum zahájení prací; a</w:t>
            </w:r>
          </w:p>
          <w:p w14:paraId="6782BE84" w14:textId="77777777" w:rsidR="001F4E5C" w:rsidRPr="00321512" w:rsidRDefault="001F4E5C" w:rsidP="007931E8">
            <w:pPr>
              <w:pStyle w:val="TabPsm"/>
              <w:keepNext/>
              <w:numPr>
                <w:ilvl w:val="0"/>
                <w:numId w:val="16"/>
              </w:numPr>
            </w:pPr>
            <w:r>
              <w:t xml:space="preserve">Zhotovitel </w:t>
            </w:r>
            <w:r w:rsidRPr="00321512">
              <w:t>předlož</w:t>
            </w:r>
            <w:r>
              <w:t>il</w:t>
            </w:r>
            <w:r w:rsidRPr="00321512">
              <w:t>:</w:t>
            </w:r>
          </w:p>
          <w:p w14:paraId="1DD3B4D5" w14:textId="77777777" w:rsidR="001F4E5C" w:rsidRDefault="001F4E5C" w:rsidP="007931E8">
            <w:pPr>
              <w:pStyle w:val="Tabm"/>
              <w:numPr>
                <w:ilvl w:val="0"/>
                <w:numId w:val="18"/>
              </w:numPr>
            </w:pPr>
            <w:r>
              <w:t>žádost o poskytnutí zálohové platby (v celkové výši požadované zálohové platby);</w:t>
            </w:r>
          </w:p>
          <w:p w14:paraId="5DCD11EA" w14:textId="77777777" w:rsidR="001F4E5C" w:rsidRDefault="001F4E5C" w:rsidP="001F4E5C">
            <w:pPr>
              <w:pStyle w:val="Tabm"/>
            </w:pPr>
            <w:r w:rsidRPr="00321512">
              <w:t xml:space="preserve">Záruku za zálohu </w:t>
            </w:r>
            <w:r>
              <w:t>(</w:t>
            </w:r>
            <w:r w:rsidRPr="00321512">
              <w:t xml:space="preserve">alespoň ve výši </w:t>
            </w:r>
            <w:r>
              <w:t xml:space="preserve">takové části </w:t>
            </w:r>
            <w:r w:rsidRPr="00321512">
              <w:t>zálohové platby</w:t>
            </w:r>
            <w:r>
              <w:t>); a</w:t>
            </w:r>
          </w:p>
          <w:p w14:paraId="1F35233D" w14:textId="77777777" w:rsidR="001F4E5C" w:rsidRDefault="001F4E5C" w:rsidP="001F4E5C">
            <w:pPr>
              <w:pStyle w:val="Tabm"/>
            </w:pPr>
            <w:r>
              <w:t>zálohovou fakturu (na částku ve výši takové části zálohové platby),</w:t>
            </w:r>
          </w:p>
          <w:p w14:paraId="54959DD8" w14:textId="77777777" w:rsidR="001F4E5C" w:rsidRDefault="001F4E5C" w:rsidP="001F4E5C">
            <w:pPr>
              <w:pStyle w:val="Tab"/>
            </w:pPr>
            <w:r>
              <w:t>a to do 28 dnů od předložení dokumentů podle pod-odstavce (b), přičemž pokud nejsou všechny dokumenty předloženy současně, běží doba splatnosti až od předložení posledního z těchto dokumentů.</w:t>
            </w:r>
          </w:p>
          <w:p w14:paraId="0AD55AA3" w14:textId="77777777" w:rsidR="001F4E5C" w:rsidRDefault="001F4E5C" w:rsidP="001F4E5C">
            <w:pPr>
              <w:pStyle w:val="Tabm"/>
              <w:numPr>
                <w:ilvl w:val="0"/>
                <w:numId w:val="0"/>
              </w:numPr>
            </w:pPr>
          </w:p>
          <w:p w14:paraId="3602D9A9" w14:textId="77777777" w:rsidR="001F4E5C" w:rsidRDefault="001F4E5C" w:rsidP="001F4E5C">
            <w:pPr>
              <w:pStyle w:val="Tab"/>
            </w:pPr>
            <w:r>
              <w:t>V takovém případě je zbývající část zálohové platby až do celkové výše požadované zálohové platby splatná do 28 dnů od předložení:</w:t>
            </w:r>
          </w:p>
          <w:p w14:paraId="2664F5F2" w14:textId="77777777" w:rsidR="001F4E5C" w:rsidRDefault="001F4E5C" w:rsidP="007931E8">
            <w:pPr>
              <w:pStyle w:val="TabPsm"/>
              <w:numPr>
                <w:ilvl w:val="0"/>
                <w:numId w:val="22"/>
              </w:numPr>
            </w:pPr>
            <w:r>
              <w:t>Záruky za zálohu (alespoň ve výši zbývající části zálohové platby; může být vystavena samostatně, nebo formou navýšení již dříve předložené Záruky za zálohu); a</w:t>
            </w:r>
          </w:p>
          <w:p w14:paraId="0A3C1EAF" w14:textId="77777777" w:rsidR="001F4E5C" w:rsidRDefault="001F4E5C" w:rsidP="007931E8">
            <w:pPr>
              <w:pStyle w:val="TabPsm"/>
              <w:numPr>
                <w:ilvl w:val="0"/>
                <w:numId w:val="19"/>
              </w:numPr>
            </w:pPr>
            <w:r>
              <w:t>zálohové faktury (na částku ve výši zbývající části zálohové platby), kterou může Zhotovitel předložit až poté, co mu Správce stavby nebo Objednatel oznámil, že nabyla účinnosti související smlouva o poskytnutí finančních prostředků z rozpočtu Státního fondu dopravní infrastruktury pro rok 2026 (předpoklad březen 2026); k jakékoli zálohové faktuře ke zbývající části zálohové platby předložené před tímto oznámením se nepřihlíží,</w:t>
            </w:r>
          </w:p>
          <w:p w14:paraId="3F71C3EA" w14:textId="77777777" w:rsidR="001F4E5C" w:rsidRDefault="001F4E5C" w:rsidP="001F4E5C">
            <w:pPr>
              <w:pStyle w:val="TabPsm"/>
              <w:numPr>
                <w:ilvl w:val="0"/>
                <w:numId w:val="0"/>
              </w:numPr>
            </w:pPr>
            <w:r>
              <w:t>přičemž pokud nejsou oba dokumenty předloženy současně, běží doba splatnosti až od předložení posledního z těchto dokumentů.</w:t>
            </w:r>
          </w:p>
          <w:p w14:paraId="0A75C586" w14:textId="77777777" w:rsidR="001F4E5C" w:rsidRDefault="001F4E5C" w:rsidP="001F4E5C">
            <w:pPr>
              <w:pStyle w:val="Tab"/>
            </w:pPr>
          </w:p>
          <w:p w14:paraId="63274D2A" w14:textId="77777777" w:rsidR="001F4E5C" w:rsidRDefault="001F4E5C" w:rsidP="001F4E5C">
            <w:pPr>
              <w:pStyle w:val="TabPsm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Varianta 2: </w:t>
            </w:r>
            <w:r w:rsidRPr="008216F5">
              <w:rPr>
                <w:b/>
                <w:bCs/>
              </w:rPr>
              <w:t>Platba zálohové platby v jedné splátce</w:t>
            </w:r>
          </w:p>
          <w:p w14:paraId="75C839E4" w14:textId="77777777" w:rsidR="001F4E5C" w:rsidRDefault="001F4E5C" w:rsidP="001F4E5C">
            <w:pPr>
              <w:pStyle w:val="Tab"/>
            </w:pPr>
            <w:r>
              <w:t>Pokud do 01.12.2025 nebyla splněna některá z podmínek varianty 1 výše, nepředpokládá se rozdělení zálohové platby na samostatně splatné části, pokud se Strany nedohodnou jinak.</w:t>
            </w:r>
          </w:p>
          <w:p w14:paraId="1D61E6C7" w14:textId="77777777" w:rsidR="001F4E5C" w:rsidRDefault="001F4E5C" w:rsidP="001F4E5C">
            <w:pPr>
              <w:pStyle w:val="Tab"/>
            </w:pPr>
          </w:p>
          <w:p w14:paraId="4FDF1903" w14:textId="77777777" w:rsidR="001F4E5C" w:rsidRDefault="001F4E5C" w:rsidP="001F4E5C">
            <w:pPr>
              <w:pStyle w:val="Tab"/>
              <w:keepNext/>
            </w:pPr>
            <w:r>
              <w:t>V takovém případě je zálohová platba v plné výši splatná do 28 dnů od předložení:</w:t>
            </w:r>
          </w:p>
          <w:p w14:paraId="3CCF7530" w14:textId="77777777" w:rsidR="001F4E5C" w:rsidRDefault="001F4E5C" w:rsidP="007931E8">
            <w:pPr>
              <w:pStyle w:val="TabPsm"/>
              <w:numPr>
                <w:ilvl w:val="0"/>
                <w:numId w:val="21"/>
              </w:numPr>
            </w:pPr>
            <w:r>
              <w:t>Záruky za zálohu; a</w:t>
            </w:r>
          </w:p>
          <w:p w14:paraId="7DCF77E5" w14:textId="77777777" w:rsidR="001F4E5C" w:rsidRDefault="001F4E5C" w:rsidP="001F4E5C">
            <w:pPr>
              <w:pStyle w:val="TabPsm"/>
            </w:pPr>
            <w:r>
              <w:t>zálohové faktury, kterou</w:t>
            </w:r>
            <w:r w:rsidRPr="00D149C5">
              <w:t xml:space="preserve"> může </w:t>
            </w:r>
            <w:r>
              <w:t xml:space="preserve">Zhotovitel </w:t>
            </w:r>
            <w:r w:rsidRPr="00D149C5">
              <w:t>předložit až</w:t>
            </w:r>
            <w:r>
              <w:t> </w:t>
            </w:r>
            <w:r w:rsidRPr="00D149C5">
              <w:t>poté, co mu Správce stavby nebo Objednatel oznámil, že</w:t>
            </w:r>
            <w:r>
              <w:t> </w:t>
            </w:r>
            <w:r w:rsidRPr="00D149C5">
              <w:t>nabyla účinnosti související smlouva o poskytnutí finančních prostředků z rozpočtu Státního fondu dopravní infrastruktury pro rok 2026 (předpoklad březen 2026)</w:t>
            </w:r>
            <w:r>
              <w:t>;</w:t>
            </w:r>
            <w:r w:rsidRPr="00D149C5">
              <w:t xml:space="preserve"> </w:t>
            </w:r>
            <w:r>
              <w:t>k </w:t>
            </w:r>
            <w:r w:rsidRPr="00D149C5">
              <w:t>jakékoli zálohové faktuře předložené před tímto oznámením se nepřihlíží</w:t>
            </w:r>
            <w:r>
              <w:t>,</w:t>
            </w:r>
          </w:p>
          <w:p w14:paraId="1B3774A5" w14:textId="77777777" w:rsidR="001F4E5C" w:rsidRDefault="001F4E5C" w:rsidP="001F4E5C">
            <w:pPr>
              <w:pStyle w:val="Tab"/>
            </w:pPr>
            <w:r>
              <w:t>přičemž pokud nejsou oba dokumenty předloženy současně, běží doba splatnosti až od předložení posledního z těchto dokumentů.</w:t>
            </w:r>
          </w:p>
          <w:p w14:paraId="39829983" w14:textId="77777777" w:rsidR="001F4E5C" w:rsidRDefault="001F4E5C" w:rsidP="001F4E5C">
            <w:pPr>
              <w:pStyle w:val="Tab"/>
            </w:pPr>
          </w:p>
          <w:p w14:paraId="6247F993" w14:textId="77777777" w:rsidR="001F4E5C" w:rsidRDefault="001F4E5C" w:rsidP="001F4E5C">
            <w:pPr>
              <w:pStyle w:val="Tab"/>
            </w:pPr>
            <w:r>
              <w:t>Lhůta pro předložení žádosti o poskytnutí zálohové platby do 28 dnů od Data zahájení prací tím není nijak dotčena.</w:t>
            </w:r>
          </w:p>
          <w:p w14:paraId="7E3E6513" w14:textId="77777777" w:rsidR="001F4E5C" w:rsidRDefault="001F4E5C" w:rsidP="001F4E5C">
            <w:pPr>
              <w:pStyle w:val="Tab"/>
            </w:pPr>
          </w:p>
          <w:p w14:paraId="3AB88097" w14:textId="77777777" w:rsidR="001F4E5C" w:rsidRPr="008216F5" w:rsidRDefault="001F4E5C" w:rsidP="001F4E5C">
            <w:pPr>
              <w:pStyle w:val="Tab"/>
              <w:rPr>
                <w:b/>
                <w:bCs/>
              </w:rPr>
            </w:pPr>
            <w:r w:rsidRPr="008216F5">
              <w:rPr>
                <w:b/>
                <w:bCs/>
              </w:rPr>
              <w:t>Forma záruční listiny</w:t>
            </w:r>
          </w:p>
          <w:p w14:paraId="35C4D193" w14:textId="5329EFE7" w:rsidR="00E240C5" w:rsidRPr="00321512" w:rsidRDefault="001F4E5C" w:rsidP="001F4E5C">
            <w:pPr>
              <w:pStyle w:val="Tab"/>
              <w:rPr>
                <w:rFonts w:eastAsia="Calibri" w:cs="Arial"/>
                <w:szCs w:val="20"/>
              </w:rPr>
            </w:pPr>
            <w:r w:rsidRPr="00321512">
              <w:rPr>
                <w:rFonts w:eastAsia="Calibri" w:cs="Arial"/>
                <w:szCs w:val="20"/>
              </w:rPr>
              <w:t>Objednatel preferuje originál záruční listiny Záruky za zálohu v digitální podobě, může však být i v listinné podobě</w:t>
            </w:r>
            <w:r>
              <w:rPr>
                <w:rFonts w:eastAsia="Calibri" w:cs="Arial"/>
                <w:szCs w:val="20"/>
              </w:rPr>
              <w:t>.</w:t>
            </w:r>
          </w:p>
        </w:tc>
      </w:tr>
      <w:tr w:rsidR="00186FB6" w:rsidRPr="00070B82" w:rsidDel="00342CC9" w14:paraId="5F6095CA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935C2FB" w14:textId="77777777" w:rsidR="00186FB6" w:rsidRPr="00F1095C" w:rsidRDefault="00186FB6" w:rsidP="00186FB6">
            <w:pPr>
              <w:pStyle w:val="Tab"/>
            </w:pPr>
            <w:r w:rsidRPr="00F1095C">
              <w:lastRenderedPageBreak/>
              <w:t>Žádost o potvrzení průběžné platby</w:t>
            </w:r>
          </w:p>
          <w:p w14:paraId="68167894" w14:textId="43D04ACE" w:rsidR="00186FB6" w:rsidRPr="00F1095C" w:rsidDel="00342CC9" w:rsidRDefault="00186FB6" w:rsidP="00186FB6">
            <w:pPr>
              <w:pStyle w:val="Tab"/>
            </w:pPr>
            <w:r w:rsidRPr="00F1095C">
              <w:t>(formát)</w:t>
            </w:r>
          </w:p>
        </w:tc>
        <w:tc>
          <w:tcPr>
            <w:tcW w:w="992" w:type="dxa"/>
            <w:vAlign w:val="center"/>
          </w:tcPr>
          <w:p w14:paraId="411CBB8E" w14:textId="1F06971D" w:rsidR="00186FB6" w:rsidRPr="00F1095C" w:rsidDel="00342CC9" w:rsidRDefault="00186FB6" w:rsidP="00186FB6">
            <w:pPr>
              <w:pStyle w:val="Tab"/>
            </w:pPr>
            <w:r w:rsidRPr="00F1095C">
              <w:t>14.3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653FEBF" w14:textId="4DF62E1A" w:rsidR="00186FB6" w:rsidRPr="00F1095C" w:rsidDel="00342CC9" w:rsidRDefault="00186FB6" w:rsidP="00186FB6">
            <w:pPr>
              <w:pStyle w:val="Tab"/>
            </w:pPr>
            <w:r w:rsidRPr="00F1095C">
              <w:t xml:space="preserve">Pokud Správce stavby neurčí jinak, Zhotovil musí předat Vyúčtování </w:t>
            </w:r>
            <w:r>
              <w:t xml:space="preserve">pouze </w:t>
            </w:r>
            <w:r w:rsidRPr="00F1095C">
              <w:t>v </w:t>
            </w:r>
            <w:r>
              <w:t>digitální</w:t>
            </w:r>
            <w:r w:rsidRPr="00F1095C">
              <w:t xml:space="preserve"> podobě ve formátu XLS nebo XLSX.</w:t>
            </w:r>
          </w:p>
        </w:tc>
      </w:tr>
      <w:tr w:rsidR="00186FB6" w:rsidRPr="00070B82" w:rsidDel="00342CC9" w14:paraId="7349BDA2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2B047278" w14:textId="77777777" w:rsidR="00186FB6" w:rsidRDefault="00186FB6" w:rsidP="00186FB6">
            <w:pPr>
              <w:pStyle w:val="Tab"/>
            </w:pPr>
            <w:r>
              <w:t>Žádost o potvrzení průběžné platby</w:t>
            </w:r>
          </w:p>
          <w:p w14:paraId="64A820B6" w14:textId="668DE32B" w:rsidR="00186FB6" w:rsidRDefault="00186FB6" w:rsidP="00186FB6">
            <w:pPr>
              <w:pStyle w:val="Tab"/>
            </w:pPr>
            <w:r>
              <w:t>(lhůta pro předložení Vyúčtování a související omezení)</w:t>
            </w:r>
          </w:p>
        </w:tc>
        <w:tc>
          <w:tcPr>
            <w:tcW w:w="992" w:type="dxa"/>
            <w:vAlign w:val="center"/>
          </w:tcPr>
          <w:p w14:paraId="20FBCC06" w14:textId="77777777" w:rsidR="00186FB6" w:rsidRDefault="00186FB6" w:rsidP="00186FB6">
            <w:pPr>
              <w:pStyle w:val="Tab"/>
            </w:pPr>
            <w:r>
              <w:t>14.3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15427CC" w14:textId="7602FE0C" w:rsidR="00186FB6" w:rsidRPr="00391BED" w:rsidRDefault="00186FB6" w:rsidP="00186FB6">
            <w:pPr>
              <w:pStyle w:val="Tab"/>
            </w:pPr>
            <w:r w:rsidRPr="00391BED">
              <w:t>Do 15. dne kalendářního měsíce následujícího po kalendářním měsíci, za který se Vyúčtování předkládá, pokud není dále stanoveno jinak.</w:t>
            </w:r>
          </w:p>
          <w:p w14:paraId="5C15900A" w14:textId="77777777" w:rsidR="00186FB6" w:rsidRPr="00391BED" w:rsidRDefault="00186FB6" w:rsidP="00186FB6">
            <w:pPr>
              <w:pStyle w:val="Tab"/>
            </w:pPr>
          </w:p>
          <w:p w14:paraId="748B644A" w14:textId="160429E1" w:rsidR="00964293" w:rsidRDefault="00186FB6" w:rsidP="00186FB6">
            <w:pPr>
              <w:pStyle w:val="Tab"/>
            </w:pPr>
            <w:r w:rsidRPr="00391BED">
              <w:t>S ohledem na podmínky poskytnutí související dotace</w:t>
            </w:r>
            <w:r w:rsidR="00964293">
              <w:t>:</w:t>
            </w:r>
          </w:p>
          <w:p w14:paraId="69FA4A05" w14:textId="35483997" w:rsidR="00964293" w:rsidRDefault="00186FB6" w:rsidP="00964293">
            <w:pPr>
              <w:pStyle w:val="TabPsm"/>
              <w:numPr>
                <w:ilvl w:val="0"/>
                <w:numId w:val="31"/>
              </w:numPr>
            </w:pPr>
            <w:r w:rsidRPr="00391BED">
              <w:t>mohou být částky, k jejichž platbě by jinak byl Zhotovitel oprávněn v souvislosti s prováděním Díla v prosinci a</w:t>
            </w:r>
            <w:r w:rsidR="00964293">
              <w:t> </w:t>
            </w:r>
            <w:r w:rsidRPr="00391BED">
              <w:t>lednu na sebe navazujících kalendářních let, zahrnuty nejdříve do Vyúčtování za nejbližší únor</w:t>
            </w:r>
            <w:r w:rsidR="00E1777E">
              <w:t>;</w:t>
            </w:r>
          </w:p>
          <w:p w14:paraId="1CEB6C10" w14:textId="26926312" w:rsidR="006B325A" w:rsidRDefault="00AF1BAE" w:rsidP="004328F6">
            <w:pPr>
              <w:pStyle w:val="TabPsm"/>
              <w:keepNext/>
              <w:numPr>
                <w:ilvl w:val="0"/>
                <w:numId w:val="31"/>
              </w:numPr>
            </w:pPr>
            <w:r>
              <w:t xml:space="preserve">pokud </w:t>
            </w:r>
            <w:r w:rsidR="00695E4F">
              <w:t>se Strany nedohodnou</w:t>
            </w:r>
            <w:r>
              <w:t xml:space="preserve"> jinak</w:t>
            </w:r>
            <w:r w:rsidR="00BD7D98">
              <w:t xml:space="preserve"> (např. </w:t>
            </w:r>
            <w:r w:rsidR="007A233F">
              <w:t>v souvislosti se</w:t>
            </w:r>
            <w:r w:rsidR="00694CE8">
              <w:t> </w:t>
            </w:r>
            <w:r w:rsidR="00BD7D98">
              <w:t>změn</w:t>
            </w:r>
            <w:r w:rsidR="007A233F">
              <w:t>ou</w:t>
            </w:r>
            <w:r w:rsidR="00BD7D98">
              <w:t xml:space="preserve"> podmínek poskytnutí</w:t>
            </w:r>
            <w:r w:rsidR="00376FFD">
              <w:t xml:space="preserve"> související dotace</w:t>
            </w:r>
            <w:r w:rsidR="00F6409D">
              <w:t xml:space="preserve"> nebo </w:t>
            </w:r>
            <w:r w:rsidR="00376FFD">
              <w:t>v souvislosti s Variací apod.</w:t>
            </w:r>
            <w:r w:rsidR="007A233F">
              <w:t>)</w:t>
            </w:r>
            <w:r>
              <w:t xml:space="preserve">, </w:t>
            </w:r>
            <w:r w:rsidR="00A25C46">
              <w:t xml:space="preserve">nemůže </w:t>
            </w:r>
            <w:r w:rsidR="00560C63">
              <w:t xml:space="preserve">Objednatel </w:t>
            </w:r>
            <w:r w:rsidR="006B1505">
              <w:t>v</w:t>
            </w:r>
            <w:r w:rsidR="000D7D52">
              <w:t>e</w:t>
            </w:r>
            <w:r w:rsidR="00560C63">
              <w:t> </w:t>
            </w:r>
            <w:r w:rsidR="006B1505">
              <w:t xml:space="preserve">stanovených </w:t>
            </w:r>
            <w:r w:rsidR="000D7D52">
              <w:t xml:space="preserve">kalendářních </w:t>
            </w:r>
            <w:r w:rsidR="006B1505">
              <w:t xml:space="preserve">letech </w:t>
            </w:r>
            <w:r w:rsidR="00C90222">
              <w:t>zaplatit Zhotovitel</w:t>
            </w:r>
            <w:r w:rsidR="002D4FEA">
              <w:t>i</w:t>
            </w:r>
            <w:r w:rsidR="006B1505">
              <w:t xml:space="preserve"> </w:t>
            </w:r>
            <w:r w:rsidR="00165ED7">
              <w:t>za</w:t>
            </w:r>
            <w:r w:rsidR="00312C0C">
              <w:t> </w:t>
            </w:r>
            <w:r w:rsidR="00165ED7">
              <w:t>část</w:t>
            </w:r>
            <w:r w:rsidR="00312C0C">
              <w:t>i</w:t>
            </w:r>
            <w:r w:rsidR="00165ED7">
              <w:t xml:space="preserve"> Díla realizovan</w:t>
            </w:r>
            <w:r w:rsidR="00312C0C">
              <w:t xml:space="preserve">é </w:t>
            </w:r>
            <w:r w:rsidR="00165ED7">
              <w:t>metodou Design-Build</w:t>
            </w:r>
            <w:r w:rsidR="00C07EBF">
              <w:t xml:space="preserve"> </w:t>
            </w:r>
            <w:r w:rsidR="00C90222">
              <w:t>vyšší</w:t>
            </w:r>
            <w:r w:rsidR="006B1505">
              <w:t xml:space="preserve"> než</w:t>
            </w:r>
            <w:r w:rsidR="00312C0C">
              <w:t> </w:t>
            </w:r>
            <w:r w:rsidR="000D7D52">
              <w:t>s</w:t>
            </w:r>
            <w:r w:rsidR="00656B1E">
              <w:t>tanovené částky</w:t>
            </w:r>
            <w:r w:rsidR="00AC00FA">
              <w:t xml:space="preserve"> (</w:t>
            </w:r>
            <w:r w:rsidR="000E5C46">
              <w:t>zálohové platby se do</w:t>
            </w:r>
            <w:r w:rsidR="0068005A">
              <w:t> </w:t>
            </w:r>
            <w:r w:rsidR="000E5C46">
              <w:t xml:space="preserve">stanovených </w:t>
            </w:r>
            <w:r w:rsidR="000E5C46">
              <w:lastRenderedPageBreak/>
              <w:t xml:space="preserve">částek </w:t>
            </w:r>
            <w:r w:rsidR="0068005A">
              <w:t>nezapočítávají</w:t>
            </w:r>
            <w:r w:rsidR="00AC00FA">
              <w:t>)</w:t>
            </w:r>
            <w:r w:rsidR="00637C2D">
              <w:t xml:space="preserve">, přičemž Zhotovitel </w:t>
            </w:r>
            <w:r w:rsidR="00560C63">
              <w:t xml:space="preserve">musí </w:t>
            </w:r>
            <w:r w:rsidR="00312C0C">
              <w:t>tato</w:t>
            </w:r>
            <w:r w:rsidR="00560C63">
              <w:t xml:space="preserve"> </w:t>
            </w:r>
            <w:r w:rsidR="00637C2D">
              <w:t>omezení</w:t>
            </w:r>
            <w:r w:rsidR="00560C63">
              <w:t> </w:t>
            </w:r>
            <w:r w:rsidR="00637C2D">
              <w:t>zohlednit ve Vyúčtování</w:t>
            </w:r>
            <w:r>
              <w:t>:</w:t>
            </w:r>
          </w:p>
          <w:p w14:paraId="2FE676CF" w14:textId="5BAB41C3" w:rsidR="00AB6AA9" w:rsidRPr="00853197" w:rsidRDefault="00AF1BAE" w:rsidP="00BE6743">
            <w:pPr>
              <w:pStyle w:val="Tabm"/>
              <w:numPr>
                <w:ilvl w:val="0"/>
                <w:numId w:val="34"/>
              </w:numPr>
            </w:pPr>
            <w:r w:rsidRPr="00853197">
              <w:t>202</w:t>
            </w:r>
            <w:r w:rsidR="00AB6AA9" w:rsidRPr="00853197">
              <w:t>5</w:t>
            </w:r>
            <w:r w:rsidRPr="00853197">
              <w:t xml:space="preserve">: </w:t>
            </w:r>
            <w:r w:rsidR="00AB6AA9" w:rsidRPr="00853197">
              <w:t>0 Kč</w:t>
            </w:r>
            <w:r w:rsidR="009612FF" w:rsidRPr="00853197">
              <w:t xml:space="preserve"> bez DPH</w:t>
            </w:r>
            <w:r w:rsidR="00AB6AA9" w:rsidRPr="00853197">
              <w:t>;</w:t>
            </w:r>
          </w:p>
          <w:p w14:paraId="0A9364BB" w14:textId="63A7EA75" w:rsidR="007D29D0" w:rsidRPr="00853197" w:rsidRDefault="00AB6AA9" w:rsidP="00AF1BAE">
            <w:pPr>
              <w:pStyle w:val="Tabm"/>
            </w:pPr>
            <w:r w:rsidRPr="00853197">
              <w:t xml:space="preserve">2026: </w:t>
            </w:r>
            <w:r w:rsidR="004350AD">
              <w:t>90</w:t>
            </w:r>
            <w:r w:rsidRPr="00853197">
              <w:t> </w:t>
            </w:r>
            <w:r w:rsidR="009612FF" w:rsidRPr="00853197">
              <w:t>mil.</w:t>
            </w:r>
            <w:r w:rsidRPr="00853197">
              <w:t xml:space="preserve"> Kč</w:t>
            </w:r>
            <w:r w:rsidR="009612FF" w:rsidRPr="00853197">
              <w:t xml:space="preserve"> </w:t>
            </w:r>
            <w:r w:rsidR="007D29D0" w:rsidRPr="00853197">
              <w:t>bez DPH;</w:t>
            </w:r>
          </w:p>
          <w:p w14:paraId="313AE5C3" w14:textId="17431C8E" w:rsidR="007D29D0" w:rsidRPr="00853197" w:rsidRDefault="007D29D0" w:rsidP="00AF1BAE">
            <w:pPr>
              <w:pStyle w:val="Tabm"/>
            </w:pPr>
            <w:r w:rsidRPr="00853197">
              <w:t>2027</w:t>
            </w:r>
            <w:r w:rsidR="00063B48" w:rsidRPr="00853197">
              <w:t>:</w:t>
            </w:r>
            <w:r w:rsidRPr="00853197">
              <w:t xml:space="preserve"> </w:t>
            </w:r>
            <w:r w:rsidR="004350AD">
              <w:t>98</w:t>
            </w:r>
            <w:r w:rsidRPr="00853197">
              <w:t xml:space="preserve"> mil. Kč bez DPH;</w:t>
            </w:r>
          </w:p>
          <w:p w14:paraId="30AD3B07" w14:textId="7CEC73BE" w:rsidR="007D29D0" w:rsidRPr="00853197" w:rsidRDefault="007D29D0" w:rsidP="00AF1BAE">
            <w:pPr>
              <w:pStyle w:val="Tabm"/>
            </w:pPr>
            <w:r w:rsidRPr="00853197">
              <w:t>2028: 18</w:t>
            </w:r>
            <w:r w:rsidR="004350AD">
              <w:t>6</w:t>
            </w:r>
            <w:r w:rsidRPr="00853197">
              <w:t xml:space="preserve"> mil. Kč bez DPH;</w:t>
            </w:r>
          </w:p>
          <w:p w14:paraId="1B73925C" w14:textId="00BB2204" w:rsidR="00063B48" w:rsidRPr="00853197" w:rsidRDefault="00063B48" w:rsidP="00AF1BAE">
            <w:pPr>
              <w:pStyle w:val="Tabm"/>
            </w:pPr>
            <w:r w:rsidRPr="00853197">
              <w:t>2029: 18</w:t>
            </w:r>
            <w:r w:rsidR="004350AD">
              <w:t>5</w:t>
            </w:r>
            <w:r w:rsidRPr="00853197">
              <w:t xml:space="preserve"> mil. Kč bez DPH;</w:t>
            </w:r>
          </w:p>
          <w:p w14:paraId="6A744215" w14:textId="12CE1A95" w:rsidR="00BE6743" w:rsidRPr="00853197" w:rsidRDefault="00063B48" w:rsidP="00BE6743">
            <w:pPr>
              <w:pStyle w:val="Tabm"/>
            </w:pPr>
            <w:r w:rsidRPr="00853197">
              <w:t xml:space="preserve">2030: </w:t>
            </w:r>
            <w:r w:rsidR="004350AD">
              <w:t>190</w:t>
            </w:r>
            <w:r w:rsidRPr="00853197">
              <w:t xml:space="preserve"> mil. Kč bez DPH</w:t>
            </w:r>
            <w:r w:rsidR="00BE6743" w:rsidRPr="00853197">
              <w:t>;</w:t>
            </w:r>
          </w:p>
          <w:p w14:paraId="6D08FF7D" w14:textId="66F1ED02" w:rsidR="00A340C6" w:rsidRPr="00853197" w:rsidRDefault="00063B48" w:rsidP="00BE6743">
            <w:pPr>
              <w:pStyle w:val="Tabm"/>
            </w:pPr>
            <w:r w:rsidRPr="00853197">
              <w:t xml:space="preserve">2031: </w:t>
            </w:r>
            <w:r w:rsidR="00141DB8">
              <w:t>64,798</w:t>
            </w:r>
            <w:r w:rsidR="0090775C" w:rsidRPr="00853197">
              <w:t xml:space="preserve"> mil. Kč bez DPH</w:t>
            </w:r>
            <w:r w:rsidR="00186FB6" w:rsidRPr="00853197">
              <w:t>.</w:t>
            </w:r>
          </w:p>
          <w:p w14:paraId="76CEB6DA" w14:textId="5CACC5BB" w:rsidR="004932E0" w:rsidRPr="00391BED" w:rsidRDefault="004932E0" w:rsidP="004932E0">
            <w:pPr>
              <w:pStyle w:val="Tab"/>
            </w:pPr>
            <w:r>
              <w:t>K</w:t>
            </w:r>
            <w:r w:rsidRPr="00391BED">
              <w:t> Vyúčtování předloženému v rozporu s</w:t>
            </w:r>
            <w:r>
              <w:t> </w:t>
            </w:r>
            <w:r w:rsidRPr="00391BED">
              <w:t>předchozí</w:t>
            </w:r>
            <w:r>
              <w:t>m odstavcem</w:t>
            </w:r>
            <w:r w:rsidRPr="00391BED">
              <w:t xml:space="preserve"> se</w:t>
            </w:r>
            <w:r w:rsidR="00502DA6">
              <w:t xml:space="preserve"> </w:t>
            </w:r>
            <w:r w:rsidRPr="00391BED">
              <w:t>nepři</w:t>
            </w:r>
            <w:r>
              <w:t>h</w:t>
            </w:r>
            <w:r w:rsidRPr="00391BED">
              <w:t>líží</w:t>
            </w:r>
            <w:r w:rsidR="00141DB8">
              <w:t>. P</w:t>
            </w:r>
            <w:r w:rsidR="007E5665">
              <w:t>ostup podle druhého odstavce Pod-článku 14.6 [Vydání potvrzení průběžné platby] se použije obdobně</w:t>
            </w:r>
            <w:r>
              <w:t>.</w:t>
            </w:r>
          </w:p>
        </w:tc>
      </w:tr>
      <w:tr w:rsidR="00BD5F4E" w:rsidRPr="00070B82" w:rsidDel="00342CC9" w14:paraId="0C43137B" w14:textId="77777777" w:rsidTr="33213683">
        <w:trPr>
          <w:trHeight w:val="20"/>
          <w:jc w:val="center"/>
          <w:ins w:id="7" w:author="Filip Svoboda" w:date="2025-09-09T12:26:00Z"/>
        </w:trPr>
        <w:tc>
          <w:tcPr>
            <w:tcW w:w="2268" w:type="dxa"/>
            <w:tcMar>
              <w:left w:w="0" w:type="dxa"/>
            </w:tcMar>
            <w:vAlign w:val="center"/>
          </w:tcPr>
          <w:p w14:paraId="24E6947C" w14:textId="77D8E47B" w:rsidR="00BD5F4E" w:rsidRDefault="00BD5F4E" w:rsidP="00186FB6">
            <w:pPr>
              <w:pStyle w:val="Tab"/>
              <w:rPr>
                <w:ins w:id="8" w:author="Filip Svoboda" w:date="2025-09-09T12:26:00Z" w16du:dateUtc="2025-09-09T10:26:00Z"/>
              </w:rPr>
            </w:pPr>
            <w:ins w:id="9" w:author="Filip Svoboda" w:date="2025-09-09T12:26:00Z" w16du:dateUtc="2025-09-09T10:26:00Z">
              <w:r>
                <w:lastRenderedPageBreak/>
                <w:t>Harmonogram plateb</w:t>
              </w:r>
            </w:ins>
          </w:p>
        </w:tc>
        <w:tc>
          <w:tcPr>
            <w:tcW w:w="992" w:type="dxa"/>
            <w:vAlign w:val="center"/>
          </w:tcPr>
          <w:p w14:paraId="3CDB2B18" w14:textId="62855679" w:rsidR="00BD5F4E" w:rsidRDefault="00BD5F4E" w:rsidP="00186FB6">
            <w:pPr>
              <w:pStyle w:val="Tab"/>
              <w:rPr>
                <w:ins w:id="10" w:author="Filip Svoboda" w:date="2025-09-09T12:26:00Z" w16du:dateUtc="2025-09-09T10:26:00Z"/>
              </w:rPr>
            </w:pPr>
            <w:commentRangeStart w:id="11"/>
            <w:ins w:id="12" w:author="Filip Svoboda" w:date="2025-09-09T12:26:00Z" w16du:dateUtc="2025-09-09T10:26:00Z">
              <w:r>
                <w:t>14.4</w:t>
              </w:r>
            </w:ins>
            <w:commentRangeEnd w:id="11"/>
            <w:ins w:id="13" w:author="Filip Svoboda" w:date="2025-09-09T13:54:00Z" w16du:dateUtc="2025-09-09T11:54:00Z">
              <w:r w:rsidR="00471F4D">
                <w:rPr>
                  <w:rStyle w:val="CommentReference"/>
                </w:rPr>
                <w:commentReference w:id="11"/>
              </w:r>
            </w:ins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F110D96" w14:textId="0B4AE419" w:rsidR="009B6C88" w:rsidRPr="007C6723" w:rsidRDefault="00641B6C" w:rsidP="007C6723">
            <w:pPr>
              <w:pStyle w:val="Tab"/>
              <w:rPr>
                <w:ins w:id="14" w:author="Filip Svoboda" w:date="2025-09-09T12:26:00Z" w16du:dateUtc="2025-09-09T10:26:00Z"/>
              </w:rPr>
            </w:pPr>
            <w:ins w:id="15" w:author="Filip Svoboda" w:date="2025-09-09T13:18:00Z" w16du:dateUtc="2025-09-09T11:18:00Z">
              <w:r>
                <w:t xml:space="preserve">Zhotovitel musí </w:t>
              </w:r>
            </w:ins>
            <w:ins w:id="16" w:author="Filip Svoboda" w:date="2025-09-09T13:21:00Z" w16du:dateUtc="2025-09-09T11:21:00Z">
              <w:r w:rsidR="001E208A">
                <w:t xml:space="preserve">předložit Harmonogram plateb </w:t>
              </w:r>
            </w:ins>
            <w:ins w:id="17" w:author="Filip Svoboda" w:date="2025-09-09T13:28:00Z" w16du:dateUtc="2025-09-09T11:28:00Z">
              <w:r w:rsidR="005839C3">
                <w:t xml:space="preserve">pro všechny Sekce do </w:t>
              </w:r>
            </w:ins>
            <w:ins w:id="18" w:author="Filip Svoboda" w:date="2025-09-09T13:29:00Z" w16du:dateUtc="2025-09-09T11:29:00Z">
              <w:r w:rsidR="007C6723">
                <w:t>42</w:t>
              </w:r>
            </w:ins>
            <w:ins w:id="19" w:author="Filip Svoboda" w:date="2025-09-09T13:28:00Z" w16du:dateUtc="2025-09-09T11:28:00Z">
              <w:r w:rsidR="005839C3">
                <w:t xml:space="preserve"> dnů</w:t>
              </w:r>
            </w:ins>
            <w:ins w:id="20" w:author="Filip Svoboda" w:date="2025-09-09T13:29:00Z" w16du:dateUtc="2025-09-09T11:29:00Z">
              <w:r w:rsidR="007C6723">
                <w:t xml:space="preserve"> od Data zahájení prací.</w:t>
              </w:r>
            </w:ins>
          </w:p>
        </w:tc>
      </w:tr>
      <w:tr w:rsidR="00186FB6" w:rsidRPr="00070B82" w14:paraId="2E84D576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73F3247" w14:textId="3C971E4B" w:rsidR="00186FB6" w:rsidRPr="00070B82" w:rsidRDefault="00186FB6" w:rsidP="00186FB6">
            <w:pPr>
              <w:pStyle w:val="Tab"/>
            </w:pPr>
            <w:r w:rsidRPr="00070B82">
              <w:t>Technologická zařízení a materiály určené pro dílo</w:t>
            </w:r>
          </w:p>
        </w:tc>
        <w:tc>
          <w:tcPr>
            <w:tcW w:w="992" w:type="dxa"/>
            <w:vAlign w:val="center"/>
          </w:tcPr>
          <w:p w14:paraId="1E788937" w14:textId="77777777" w:rsidR="00186FB6" w:rsidRPr="00070B82" w:rsidRDefault="00186FB6" w:rsidP="00186FB6">
            <w:pPr>
              <w:pStyle w:val="Tab"/>
            </w:pPr>
            <w:r w:rsidRPr="00070B82">
              <w:t>14.5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134B808" w14:textId="1E1F5159" w:rsidR="00186FB6" w:rsidRPr="00FD48B9" w:rsidRDefault="00186FB6" w:rsidP="00186FB6">
            <w:pPr>
              <w:pStyle w:val="Tab"/>
              <w:rPr>
                <w:rFonts w:eastAsia="Calibri" w:cs="Arial"/>
                <w:szCs w:val="20"/>
                <w:highlight w:val="yellow"/>
              </w:rPr>
            </w:pPr>
            <w:r w:rsidRPr="00880DDC">
              <w:t>Nepoužije se.</w:t>
            </w:r>
          </w:p>
        </w:tc>
      </w:tr>
      <w:tr w:rsidR="00186FB6" w:rsidRPr="00502C09" w14:paraId="54D5AF2D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796EF56" w14:textId="77777777" w:rsidR="00186FB6" w:rsidRDefault="00186FB6" w:rsidP="00186FB6">
            <w:pPr>
              <w:pStyle w:val="Tab"/>
            </w:pPr>
            <w:r w:rsidRPr="00094823">
              <w:t>Vydání potvrzení průběžné platby</w:t>
            </w:r>
          </w:p>
          <w:p w14:paraId="7B092A8B" w14:textId="12ACBC67" w:rsidR="00186FB6" w:rsidRPr="00070B82" w:rsidRDefault="00186FB6" w:rsidP="00186FB6">
            <w:pPr>
              <w:pStyle w:val="Tab"/>
            </w:pPr>
            <w:r>
              <w:t>(m</w:t>
            </w:r>
            <w:r w:rsidRPr="00070B82">
              <w:t>inimální částka Potvrzení průběžné platby</w:t>
            </w:r>
            <w:r>
              <w:t>)</w:t>
            </w:r>
          </w:p>
        </w:tc>
        <w:tc>
          <w:tcPr>
            <w:tcW w:w="992" w:type="dxa"/>
            <w:vAlign w:val="center"/>
          </w:tcPr>
          <w:p w14:paraId="29B20C96" w14:textId="40E08954" w:rsidR="00186FB6" w:rsidRPr="00070B82" w:rsidRDefault="00186FB6" w:rsidP="00186FB6">
            <w:pPr>
              <w:pStyle w:val="Tab"/>
            </w:pPr>
            <w:r w:rsidRPr="00070B82">
              <w:t>14.6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2E999429" w14:textId="073D9F26" w:rsidR="00186FB6" w:rsidRPr="00485F38" w:rsidRDefault="00186FB6" w:rsidP="00186FB6">
            <w:pPr>
              <w:pStyle w:val="Tab"/>
              <w:rPr>
                <w:rFonts w:eastAsia="Calibri" w:cs="Arial"/>
                <w:szCs w:val="20"/>
              </w:rPr>
            </w:pPr>
            <w:r w:rsidRPr="00485F38">
              <w:t>Nepoužije se.</w:t>
            </w:r>
          </w:p>
        </w:tc>
      </w:tr>
      <w:tr w:rsidR="00186FB6" w:rsidRPr="00190257" w14:paraId="5063BDB1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AAB78A9" w14:textId="77777777" w:rsidR="00186FB6" w:rsidRPr="00190257" w:rsidRDefault="00186FB6" w:rsidP="00186FB6">
            <w:pPr>
              <w:pStyle w:val="Tab"/>
            </w:pPr>
            <w:r w:rsidRPr="00190257">
              <w:t>Vydání potvrzení průběžné platby</w:t>
            </w:r>
          </w:p>
          <w:p w14:paraId="58C4576D" w14:textId="33A84491" w:rsidR="00186FB6" w:rsidRPr="00190257" w:rsidRDefault="00186FB6" w:rsidP="00186FB6">
            <w:pPr>
              <w:pStyle w:val="Tab"/>
            </w:pPr>
            <w:r w:rsidRPr="00190257">
              <w:t>(max. výše zadržitelné částky na opravu nebo výměnu)</w:t>
            </w:r>
          </w:p>
        </w:tc>
        <w:tc>
          <w:tcPr>
            <w:tcW w:w="992" w:type="dxa"/>
            <w:vAlign w:val="center"/>
          </w:tcPr>
          <w:p w14:paraId="75E6EC36" w14:textId="77777777" w:rsidR="00186FB6" w:rsidRPr="00190257" w:rsidRDefault="00186FB6" w:rsidP="00186FB6">
            <w:pPr>
              <w:pStyle w:val="Tab"/>
            </w:pPr>
            <w:r w:rsidRPr="00190257">
              <w:t>14.6</w:t>
            </w:r>
          </w:p>
          <w:p w14:paraId="7F5ACABC" w14:textId="088E5B93" w:rsidR="00186FB6" w:rsidRPr="00190257" w:rsidRDefault="00186FB6" w:rsidP="00186FB6">
            <w:pPr>
              <w:pStyle w:val="Tab"/>
            </w:pPr>
            <w:r w:rsidRPr="00190257">
              <w:t>třetí odst. (a)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9208A3A" w14:textId="3E0FA24E" w:rsidR="00186FB6" w:rsidRPr="00190257" w:rsidRDefault="00186FB6" w:rsidP="00186FB6">
            <w:pPr>
              <w:pStyle w:val="Tab"/>
            </w:pPr>
            <w:r w:rsidRPr="00190257">
              <w:t>10 % Přijaté smluvní částky (bez DPH)</w:t>
            </w:r>
          </w:p>
        </w:tc>
      </w:tr>
      <w:tr w:rsidR="00186FB6" w:rsidRPr="00502C09" w14:paraId="154694D9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51ED94F" w14:textId="77777777" w:rsidR="00186FB6" w:rsidRPr="00190257" w:rsidRDefault="00186FB6" w:rsidP="00186FB6">
            <w:pPr>
              <w:pStyle w:val="Tab"/>
            </w:pPr>
            <w:r w:rsidRPr="00190257">
              <w:t>Vydání potvrzení průběžné platby</w:t>
            </w:r>
          </w:p>
          <w:p w14:paraId="6C409F23" w14:textId="526B9C0A" w:rsidR="00186FB6" w:rsidRPr="00190257" w:rsidRDefault="00186FB6" w:rsidP="00186FB6">
            <w:pPr>
              <w:pStyle w:val="Tab"/>
            </w:pPr>
            <w:r w:rsidRPr="00190257">
              <w:t>(max. výše zadržitelné částky při porušení Smlouvy)</w:t>
            </w:r>
          </w:p>
        </w:tc>
        <w:tc>
          <w:tcPr>
            <w:tcW w:w="992" w:type="dxa"/>
            <w:vAlign w:val="center"/>
          </w:tcPr>
          <w:p w14:paraId="6F37DDBB" w14:textId="77777777" w:rsidR="00186FB6" w:rsidRPr="00190257" w:rsidRDefault="00186FB6" w:rsidP="00186FB6">
            <w:pPr>
              <w:pStyle w:val="Tab"/>
            </w:pPr>
            <w:r w:rsidRPr="00190257">
              <w:t>14.6</w:t>
            </w:r>
          </w:p>
          <w:p w14:paraId="0625F9FB" w14:textId="01C9E814" w:rsidR="00186FB6" w:rsidRPr="00190257" w:rsidRDefault="00186FB6" w:rsidP="00186FB6">
            <w:pPr>
              <w:pStyle w:val="Tab"/>
            </w:pPr>
            <w:r w:rsidRPr="00190257">
              <w:t>třetí odst. (b) a čtvrtý odst.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9F3B3D3" w14:textId="21CD40B7" w:rsidR="00186FB6" w:rsidRPr="00190257" w:rsidRDefault="00186FB6" w:rsidP="00186FB6">
            <w:pPr>
              <w:pStyle w:val="Tab"/>
            </w:pPr>
            <w:r w:rsidRPr="00190257">
              <w:t>až 50 % z jakékoli průběžné platby, a to i opakovaně</w:t>
            </w:r>
          </w:p>
        </w:tc>
      </w:tr>
      <w:tr w:rsidR="00186FB6" w:rsidRPr="00502C09" w14:paraId="0A8994A2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3E27E6DD" w14:textId="77777777" w:rsidR="00186FB6" w:rsidRPr="00FD48B9" w:rsidRDefault="00186FB6" w:rsidP="00186FB6">
            <w:pPr>
              <w:pStyle w:val="Tab"/>
            </w:pPr>
            <w:r w:rsidRPr="00FD48B9">
              <w:t>Vydání potvrzení průběžné platby</w:t>
            </w:r>
          </w:p>
          <w:p w14:paraId="36A3F322" w14:textId="10CF3919" w:rsidR="00186FB6" w:rsidRPr="00FD48B9" w:rsidRDefault="00186FB6" w:rsidP="00186FB6">
            <w:pPr>
              <w:pStyle w:val="Tab"/>
            </w:pPr>
            <w:r w:rsidRPr="00FD48B9">
              <w:t xml:space="preserve">(maximální </w:t>
            </w:r>
            <w:r>
              <w:t>celková výše zadržitelných částek</w:t>
            </w:r>
            <w:r w:rsidRPr="00FD48B9">
              <w:t>)</w:t>
            </w:r>
          </w:p>
        </w:tc>
        <w:tc>
          <w:tcPr>
            <w:tcW w:w="992" w:type="dxa"/>
            <w:vAlign w:val="center"/>
          </w:tcPr>
          <w:p w14:paraId="4173A24B" w14:textId="77777777" w:rsidR="00186FB6" w:rsidRDefault="00186FB6" w:rsidP="00186FB6">
            <w:pPr>
              <w:pStyle w:val="Tab"/>
            </w:pPr>
            <w:r w:rsidRPr="00FD48B9">
              <w:t>14.6</w:t>
            </w:r>
          </w:p>
          <w:p w14:paraId="4AB31FA4" w14:textId="54155DD8" w:rsidR="00186FB6" w:rsidRPr="00FD48B9" w:rsidRDefault="00186FB6" w:rsidP="00186FB6">
            <w:pPr>
              <w:pStyle w:val="Tab"/>
            </w:pPr>
            <w:r>
              <w:t>pátý odst.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54D1AA92" w14:textId="301AF6FD" w:rsidR="00186FB6" w:rsidRPr="00BA17F4" w:rsidRDefault="00186FB6" w:rsidP="00186FB6">
            <w:pPr>
              <w:pStyle w:val="Tab"/>
              <w:rPr>
                <w:color w:val="767171" w:themeColor="background2" w:themeShade="80"/>
              </w:rPr>
            </w:pPr>
            <w:r w:rsidRPr="00BA17F4">
              <w:t>30 % Přijaté smluvní částky (bez DPH)</w:t>
            </w:r>
          </w:p>
        </w:tc>
      </w:tr>
      <w:tr w:rsidR="00186FB6" w:rsidRPr="00502C09" w14:paraId="38F12BCB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E9357C7" w14:textId="77777777" w:rsidR="00186FB6" w:rsidRDefault="00186FB6" w:rsidP="00186FB6">
            <w:pPr>
              <w:pStyle w:val="Tab"/>
            </w:pPr>
            <w:r>
              <w:t>Platba</w:t>
            </w:r>
          </w:p>
          <w:p w14:paraId="23C4A5ED" w14:textId="3990EF34" w:rsidR="00186FB6" w:rsidRPr="00FD48B9" w:rsidRDefault="00186FB6" w:rsidP="00186FB6">
            <w:pPr>
              <w:pStyle w:val="Tab"/>
            </w:pPr>
            <w:r>
              <w:t>(lhůta splatnosti)</w:t>
            </w:r>
          </w:p>
        </w:tc>
        <w:tc>
          <w:tcPr>
            <w:tcW w:w="992" w:type="dxa"/>
            <w:vAlign w:val="center"/>
          </w:tcPr>
          <w:p w14:paraId="4A1E2AF9" w14:textId="22691F96" w:rsidR="00186FB6" w:rsidRPr="00FD48B9" w:rsidRDefault="00186FB6" w:rsidP="00186FB6">
            <w:pPr>
              <w:pStyle w:val="Tab"/>
            </w:pPr>
            <w:r>
              <w:t>14.7</w:t>
            </w:r>
            <w:r>
              <w:br/>
              <w:t>(b), (c)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0FC39038" w14:textId="78BA620B" w:rsidR="00186FB6" w:rsidRDefault="00186FB6" w:rsidP="00186FB6">
            <w:pPr>
              <w:pStyle w:val="Tab"/>
            </w:pPr>
            <w:r>
              <w:t xml:space="preserve">Lhůta splatnosti částek potvrzených v každém Potvrzení </w:t>
            </w:r>
          </w:p>
          <w:p w14:paraId="02635CF1" w14:textId="477FD2C7" w:rsidR="00186FB6" w:rsidRPr="00FD48B9" w:rsidRDefault="00186FB6" w:rsidP="00186FB6">
            <w:pPr>
              <w:pStyle w:val="Tab"/>
              <w:rPr>
                <w:highlight w:val="yellow"/>
              </w:rPr>
            </w:pPr>
            <w:r>
              <w:t>průběžné platby nebo Potvrzení závěrečné platby je do 21 kalendářních dní.</w:t>
            </w:r>
          </w:p>
        </w:tc>
      </w:tr>
      <w:tr w:rsidR="00186FB6" w:rsidRPr="00502C09" w14:paraId="6FDC8AD2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C107CDD" w14:textId="77777777" w:rsidR="00186FB6" w:rsidRPr="00485F38" w:rsidRDefault="00186FB6" w:rsidP="00186FB6">
            <w:pPr>
              <w:pStyle w:val="Tab"/>
            </w:pPr>
            <w:r w:rsidRPr="00485F38">
              <w:lastRenderedPageBreak/>
              <w:t>Měny plateb</w:t>
            </w:r>
          </w:p>
        </w:tc>
        <w:tc>
          <w:tcPr>
            <w:tcW w:w="992" w:type="dxa"/>
            <w:vAlign w:val="center"/>
          </w:tcPr>
          <w:p w14:paraId="6F92E840" w14:textId="77777777" w:rsidR="00186FB6" w:rsidRPr="00485F38" w:rsidRDefault="00186FB6" w:rsidP="00186FB6">
            <w:pPr>
              <w:pStyle w:val="Tab"/>
            </w:pPr>
            <w:r w:rsidRPr="00485F38">
              <w:t>14.15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1E4C167" w14:textId="77777777" w:rsidR="00186FB6" w:rsidRPr="00485F38" w:rsidRDefault="00186FB6" w:rsidP="00186FB6">
            <w:pPr>
              <w:pStyle w:val="Tab"/>
            </w:pPr>
            <w:r w:rsidRPr="00485F38">
              <w:t>Koruna česká</w:t>
            </w:r>
          </w:p>
        </w:tc>
      </w:tr>
      <w:tr w:rsidR="00186FB6" w:rsidRPr="00502C09" w14:paraId="5CB43C59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0CB87813" w14:textId="03154DB1" w:rsidR="00186FB6" w:rsidRPr="00755BAC" w:rsidRDefault="00186FB6" w:rsidP="00186FB6">
            <w:pPr>
              <w:pStyle w:val="Tab"/>
            </w:pPr>
            <w:r w:rsidRPr="00755BAC">
              <w:t>Výzisky</w:t>
            </w:r>
          </w:p>
        </w:tc>
        <w:tc>
          <w:tcPr>
            <w:tcW w:w="992" w:type="dxa"/>
            <w:vAlign w:val="center"/>
          </w:tcPr>
          <w:p w14:paraId="1BE32847" w14:textId="38C157E8" w:rsidR="00186FB6" w:rsidRPr="00755BAC" w:rsidRDefault="00186FB6" w:rsidP="00186FB6">
            <w:pPr>
              <w:pStyle w:val="Tab"/>
            </w:pPr>
            <w:r w:rsidRPr="00755BAC">
              <w:t>14.16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22D83852" w14:textId="77777777" w:rsidR="00186FB6" w:rsidRPr="00755BAC" w:rsidRDefault="00186FB6" w:rsidP="00186FB6">
            <w:pPr>
              <w:pStyle w:val="Tab"/>
            </w:pPr>
            <w:r w:rsidRPr="00755BAC">
              <w:t>Použije se.</w:t>
            </w:r>
          </w:p>
          <w:p w14:paraId="506B3B12" w14:textId="77777777" w:rsidR="00186FB6" w:rsidRPr="00755BAC" w:rsidRDefault="00186FB6" w:rsidP="00186FB6">
            <w:pPr>
              <w:pStyle w:val="Tab"/>
            </w:pPr>
          </w:p>
          <w:p w14:paraId="748CE82F" w14:textId="562468F1" w:rsidR="00186FB6" w:rsidRPr="00755BAC" w:rsidRDefault="00186FB6" w:rsidP="00186FB6">
            <w:pPr>
              <w:pStyle w:val="Tab"/>
            </w:pPr>
            <w:r w:rsidRPr="00755BAC">
              <w:t>Další podrobnosti jsou v Požadavcích objednatele.</w:t>
            </w:r>
          </w:p>
        </w:tc>
      </w:tr>
      <w:tr w:rsidR="00186FB6" w:rsidRPr="00502C09" w14:paraId="0E8D3B5B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6174AF05" w14:textId="77777777" w:rsidR="00186FB6" w:rsidRDefault="00186FB6" w:rsidP="00186FB6">
            <w:pPr>
              <w:pStyle w:val="Tab"/>
            </w:pPr>
            <w:r>
              <w:t>Rizika objednatele</w:t>
            </w:r>
          </w:p>
          <w:p w14:paraId="14DC7E06" w14:textId="7D98163F" w:rsidR="00186FB6" w:rsidRDefault="00186FB6" w:rsidP="00186FB6">
            <w:pPr>
              <w:pStyle w:val="Tab"/>
            </w:pPr>
            <w:r>
              <w:t>(rizika spojená s vodou)</w:t>
            </w:r>
          </w:p>
        </w:tc>
        <w:tc>
          <w:tcPr>
            <w:tcW w:w="992" w:type="dxa"/>
            <w:vAlign w:val="center"/>
          </w:tcPr>
          <w:p w14:paraId="69DB7322" w14:textId="4F4CD81F" w:rsidR="00186FB6" w:rsidRPr="00E91512" w:rsidRDefault="00186FB6" w:rsidP="00186FB6">
            <w:pPr>
              <w:pStyle w:val="Tab"/>
            </w:pPr>
            <w:r w:rsidRPr="00E91512">
              <w:t>17.3 (j)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42B3D65" w14:textId="1FD08FB7" w:rsidR="00186FB6" w:rsidRPr="00E91512" w:rsidRDefault="00186FB6" w:rsidP="00186FB6">
            <w:pPr>
              <w:pStyle w:val="Tab"/>
            </w:pPr>
            <w:r w:rsidRPr="00E91512">
              <w:t>Za rizika spojená s vodou se rozumí povodeň nebo záplava znemožňující nebo podstatně stěžující provádění Díla.</w:t>
            </w:r>
          </w:p>
          <w:p w14:paraId="03131F1A" w14:textId="77777777" w:rsidR="00186FB6" w:rsidRPr="00E91512" w:rsidRDefault="00186FB6" w:rsidP="00186FB6">
            <w:pPr>
              <w:pStyle w:val="Tab"/>
            </w:pPr>
          </w:p>
          <w:p w14:paraId="22DCE015" w14:textId="042C366B" w:rsidR="00186FB6" w:rsidRPr="00E91512" w:rsidRDefault="00186FB6" w:rsidP="00186FB6">
            <w:pPr>
              <w:pStyle w:val="Tab"/>
            </w:pPr>
            <w:r w:rsidRPr="00E91512">
              <w:t xml:space="preserve">Rizikem Objednatele jsou rizika spojená s vodou při průtoku nižším než Q20. To však neplatí v případě jakýchkoli ztrát nebo škod, kterým mohl Zhotovitel předejít včasnou reakcí s ohledem </w:t>
            </w:r>
            <w:r>
              <w:t>na povodňový plán, pokyny Správce stavby nebo </w:t>
            </w:r>
            <w:r w:rsidRPr="00E91512">
              <w:t>veřejně dostupné</w:t>
            </w:r>
            <w:r>
              <w:t xml:space="preserve"> nebo</w:t>
            </w:r>
            <w:r w:rsidRPr="00E91512">
              <w:t xml:space="preserve"> Správcem stavby nebo Objednatelem poskytnuté informace o hydrologické situaci (např. odvozem dotčených věcí mimo oblast hrozící záplavy).</w:t>
            </w:r>
          </w:p>
        </w:tc>
      </w:tr>
      <w:tr w:rsidR="00186FB6" w:rsidRPr="00502C09" w14:paraId="6D0A34DF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7CC83BC" w14:textId="0B08A2DB" w:rsidR="00186FB6" w:rsidRPr="00502C09" w:rsidRDefault="00186FB6" w:rsidP="00186FB6">
            <w:pPr>
              <w:pStyle w:val="Tab"/>
            </w:pPr>
            <w:r>
              <w:t>Omezení odpovědnosti</w:t>
            </w:r>
          </w:p>
        </w:tc>
        <w:tc>
          <w:tcPr>
            <w:tcW w:w="992" w:type="dxa"/>
            <w:vAlign w:val="center"/>
          </w:tcPr>
          <w:p w14:paraId="5BE69C0C" w14:textId="3FA05A71" w:rsidR="00186FB6" w:rsidRPr="00502C09" w:rsidRDefault="00186FB6" w:rsidP="00186FB6">
            <w:pPr>
              <w:pStyle w:val="Tab"/>
            </w:pPr>
            <w:r>
              <w:t>17.6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8FD6B4D" w14:textId="3F75E243" w:rsidR="00186FB6" w:rsidRPr="005253D2" w:rsidRDefault="00186FB6" w:rsidP="00186FB6">
            <w:pPr>
              <w:pStyle w:val="Tab"/>
            </w:pPr>
            <w:r w:rsidRPr="005253D2">
              <w:t>Nepoužije se</w:t>
            </w:r>
            <w:r>
              <w:t>.</w:t>
            </w:r>
            <w:r w:rsidRPr="005253D2">
              <w:t xml:space="preserve"> </w:t>
            </w:r>
            <w:r>
              <w:t>O</w:t>
            </w:r>
            <w:r w:rsidRPr="005253D2">
              <w:t>mezení odpovědnosti odpovídá Přijaté smluvní částce (bez DPH).</w:t>
            </w:r>
          </w:p>
        </w:tc>
      </w:tr>
      <w:tr w:rsidR="00186FB6" w:rsidRPr="005253D2" w14:paraId="057E33EA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BB013EA" w14:textId="46E3F54D" w:rsidR="00186FB6" w:rsidRPr="005253D2" w:rsidRDefault="00186FB6" w:rsidP="00186FB6">
            <w:pPr>
              <w:pStyle w:val="Tab"/>
            </w:pPr>
            <w:r w:rsidRPr="005253D2">
              <w:t>Obecné požadavky na pojištění</w:t>
            </w:r>
          </w:p>
          <w:p w14:paraId="2CDA4B49" w14:textId="2D500F20" w:rsidR="00186FB6" w:rsidRPr="005253D2" w:rsidRDefault="00186FB6" w:rsidP="00186FB6">
            <w:pPr>
              <w:pStyle w:val="Tab"/>
            </w:pPr>
            <w:r w:rsidRPr="005253D2">
              <w:t>(doba platnosti pojištění)</w:t>
            </w:r>
          </w:p>
        </w:tc>
        <w:tc>
          <w:tcPr>
            <w:tcW w:w="992" w:type="dxa"/>
            <w:vAlign w:val="center"/>
          </w:tcPr>
          <w:p w14:paraId="4D86F7AD" w14:textId="24916D77" w:rsidR="00186FB6" w:rsidRPr="005253D2" w:rsidRDefault="00186FB6" w:rsidP="00186FB6">
            <w:pPr>
              <w:pStyle w:val="Tab"/>
            </w:pPr>
            <w:r w:rsidRPr="005253D2">
              <w:t>18.1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DD87E9D" w14:textId="524C95C5" w:rsidR="00186FB6" w:rsidRPr="005253D2" w:rsidRDefault="00186FB6" w:rsidP="00186FB6">
            <w:pPr>
              <w:pStyle w:val="Tab"/>
            </w:pPr>
            <w:r w:rsidRPr="005253D2">
              <w:t>Objednatel nestanovuje žádné odchylky od Smluvních podmínek.</w:t>
            </w:r>
          </w:p>
        </w:tc>
      </w:tr>
      <w:tr w:rsidR="00186FB6" w:rsidRPr="00FD48B9" w14:paraId="1E64AE4F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E76A65E" w14:textId="77777777" w:rsidR="00186FB6" w:rsidRPr="005253D2" w:rsidRDefault="00186FB6" w:rsidP="00186FB6">
            <w:pPr>
              <w:pStyle w:val="Tab"/>
            </w:pPr>
            <w:r w:rsidRPr="005253D2">
              <w:t>Obecné požadavky na pojištění</w:t>
            </w:r>
          </w:p>
          <w:p w14:paraId="25199F47" w14:textId="06014040" w:rsidR="00186FB6" w:rsidRPr="005253D2" w:rsidRDefault="00186FB6" w:rsidP="00186FB6">
            <w:pPr>
              <w:pStyle w:val="Tab"/>
            </w:pPr>
            <w:r w:rsidRPr="005253D2">
              <w:t>(min. celkový limit pojistného plnění)</w:t>
            </w:r>
          </w:p>
        </w:tc>
        <w:tc>
          <w:tcPr>
            <w:tcW w:w="992" w:type="dxa"/>
            <w:vAlign w:val="center"/>
          </w:tcPr>
          <w:p w14:paraId="6300250E" w14:textId="1B81795A" w:rsidR="00186FB6" w:rsidRPr="005253D2" w:rsidRDefault="00186FB6" w:rsidP="00186FB6">
            <w:pPr>
              <w:pStyle w:val="Tab"/>
            </w:pPr>
            <w:r w:rsidRPr="005253D2">
              <w:t>18.1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79A881E" w14:textId="3ABBDFBE" w:rsidR="00186FB6" w:rsidRPr="005253D2" w:rsidRDefault="00186FB6" w:rsidP="00186FB6">
            <w:pPr>
              <w:pStyle w:val="Tab"/>
              <w:widowControl w:val="0"/>
            </w:pPr>
            <w:r w:rsidRPr="005253D2">
              <w:t>Objednatel nestanovuje žádné odchylky od Smluvních podmínek</w:t>
            </w:r>
            <w:r>
              <w:t>, pokud není dále stanoveno jinak.</w:t>
            </w:r>
          </w:p>
        </w:tc>
      </w:tr>
      <w:tr w:rsidR="00186FB6" w:rsidRPr="00FD48B9" w14:paraId="0F356F00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2B5882E9" w14:textId="77777777" w:rsidR="00186FB6" w:rsidRPr="005253D2" w:rsidRDefault="00186FB6" w:rsidP="00186FB6">
            <w:pPr>
              <w:pStyle w:val="Tab"/>
            </w:pPr>
            <w:r w:rsidRPr="005253D2">
              <w:t>Pojištění díla a vybavení zhotovitele</w:t>
            </w:r>
          </w:p>
          <w:p w14:paraId="1D906BBA" w14:textId="43A2E29B" w:rsidR="00186FB6" w:rsidRPr="005253D2" w:rsidRDefault="00186FB6" w:rsidP="00186FB6">
            <w:pPr>
              <w:pStyle w:val="Tab"/>
            </w:pPr>
            <w:r w:rsidRPr="005253D2">
              <w:t>(min. limit pojistného plnění)</w:t>
            </w:r>
          </w:p>
        </w:tc>
        <w:tc>
          <w:tcPr>
            <w:tcW w:w="992" w:type="dxa"/>
            <w:vAlign w:val="center"/>
          </w:tcPr>
          <w:p w14:paraId="48818142" w14:textId="715ACC1E" w:rsidR="00186FB6" w:rsidRPr="005253D2" w:rsidRDefault="00186FB6" w:rsidP="00186FB6">
            <w:pPr>
              <w:pStyle w:val="Tab"/>
            </w:pPr>
            <w:r w:rsidRPr="005253D2">
              <w:t>18.2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7F06B105" w14:textId="708938EA" w:rsidR="00186FB6" w:rsidRPr="00E91512" w:rsidRDefault="00186FB6" w:rsidP="00186FB6">
            <w:pPr>
              <w:pStyle w:val="Tab"/>
            </w:pPr>
            <w:r w:rsidRPr="00E91512">
              <w:t>Pojistn</w:t>
            </w:r>
            <w:r>
              <w:t>á</w:t>
            </w:r>
            <w:r w:rsidRPr="00E91512">
              <w:t xml:space="preserve"> </w:t>
            </w:r>
            <w:r>
              <w:t>částka</w:t>
            </w:r>
            <w:r w:rsidRPr="00E91512">
              <w:t xml:space="preserve"> se stanoví ve výši minimálně Přijaté smluvní částky (bez DPH), a to v návaznosti na aktuální rozsah provedeného Díla.</w:t>
            </w:r>
          </w:p>
          <w:p w14:paraId="4620A345" w14:textId="77777777" w:rsidR="00186FB6" w:rsidRPr="00E91512" w:rsidRDefault="00186FB6" w:rsidP="00186FB6">
            <w:pPr>
              <w:pStyle w:val="Tab"/>
            </w:pPr>
          </w:p>
          <w:p w14:paraId="76C39617" w14:textId="1B29CE19" w:rsidR="00186FB6" w:rsidRPr="00E91512" w:rsidRDefault="00186FB6" w:rsidP="00186FB6">
            <w:pPr>
              <w:pStyle w:val="Tab"/>
            </w:pPr>
            <w:r w:rsidRPr="00E91512">
              <w:t>Pro stavebně montážní pojištění zahrnující pojištění majetkových škod „proti všem rizikům“ (all risk) se v rámci pojistného nebezpečí „povodeň, záplava“ stanovuje minimální limit pojistného plnění 50 mil. Kč pro jednu a všechny pojistné události nastalé v jednom pojistném období (1 rok) s maximální spoluúčastí</w:t>
            </w:r>
            <w:r>
              <w:t xml:space="preserve"> </w:t>
            </w:r>
            <w:r w:rsidRPr="00E91512">
              <w:t>1 mil. Kč, a to ve vztahu ke</w:t>
            </w:r>
            <w:r>
              <w:t> </w:t>
            </w:r>
            <w:r w:rsidRPr="00E91512">
              <w:t>škodám při</w:t>
            </w:r>
            <w:r>
              <w:t> </w:t>
            </w:r>
            <w:r w:rsidRPr="00E91512">
              <w:t>průtoku Q20 nebo vyšším.</w:t>
            </w:r>
          </w:p>
          <w:p w14:paraId="1395FE7E" w14:textId="77777777" w:rsidR="00186FB6" w:rsidRPr="00E91512" w:rsidRDefault="00186FB6" w:rsidP="00186FB6">
            <w:pPr>
              <w:pStyle w:val="Tab"/>
            </w:pPr>
          </w:p>
          <w:p w14:paraId="1973EC1A" w14:textId="5A1A6D6A" w:rsidR="00186FB6" w:rsidRPr="00E91512" w:rsidRDefault="00186FB6" w:rsidP="00186FB6">
            <w:pPr>
              <w:pStyle w:val="Tab"/>
            </w:pPr>
            <w:r>
              <w:t xml:space="preserve">Škody způsobené vodou </w:t>
            </w:r>
            <w:r w:rsidRPr="00E91512">
              <w:t xml:space="preserve">při průtoku </w:t>
            </w:r>
            <w:proofErr w:type="gramStart"/>
            <w:r w:rsidRPr="00E91512">
              <w:t>nižším</w:t>
            </w:r>
            <w:proofErr w:type="gramEnd"/>
            <w:r w:rsidRPr="00E91512">
              <w:t xml:space="preserve"> než Q20 j</w:t>
            </w:r>
            <w:r>
              <w:t>sou</w:t>
            </w:r>
            <w:r w:rsidRPr="00E91512">
              <w:t xml:space="preserve"> rizikem Objednatele za podmínek stanovených v údajích k Pod-článku 17.3 [Rizika objednatele] pod-odstavec (j) (rizika spojená s vodou).</w:t>
            </w:r>
          </w:p>
        </w:tc>
      </w:tr>
      <w:tr w:rsidR="00186FB6" w:rsidRPr="00FD48B9" w14:paraId="1CB006FA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22C24600" w14:textId="77777777" w:rsidR="00186FB6" w:rsidRPr="00A47335" w:rsidRDefault="00186FB6" w:rsidP="00186FB6">
            <w:pPr>
              <w:pStyle w:val="Tab"/>
              <w:widowControl w:val="0"/>
            </w:pPr>
            <w:r w:rsidRPr="00A47335">
              <w:t xml:space="preserve">Pojištění díla a vybavení </w:t>
            </w:r>
            <w:r w:rsidRPr="00A47335">
              <w:lastRenderedPageBreak/>
              <w:t>zhotovitele</w:t>
            </w:r>
          </w:p>
          <w:p w14:paraId="7FA66E55" w14:textId="1D3098BC" w:rsidR="00186FB6" w:rsidRPr="00A47335" w:rsidDel="000309A9" w:rsidRDefault="00186FB6" w:rsidP="00186FB6">
            <w:pPr>
              <w:pStyle w:val="Tab"/>
            </w:pPr>
            <w:r w:rsidRPr="00A47335">
              <w:t>(pojištění rizik projektanta a rizika výrobce)</w:t>
            </w:r>
          </w:p>
        </w:tc>
        <w:tc>
          <w:tcPr>
            <w:tcW w:w="992" w:type="dxa"/>
            <w:vAlign w:val="center"/>
          </w:tcPr>
          <w:p w14:paraId="2EE39EB4" w14:textId="7D08EF0F" w:rsidR="00186FB6" w:rsidRPr="00A47335" w:rsidDel="000309A9" w:rsidRDefault="00186FB6" w:rsidP="00186FB6">
            <w:pPr>
              <w:pStyle w:val="Tab"/>
            </w:pPr>
            <w:r w:rsidRPr="00A47335">
              <w:lastRenderedPageBreak/>
              <w:t>18.2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675DBF09" w14:textId="623CB9B4" w:rsidR="00186FB6" w:rsidRPr="00A47335" w:rsidRDefault="00186FB6" w:rsidP="00186FB6">
            <w:pPr>
              <w:pStyle w:val="Tab"/>
            </w:pPr>
            <w:r w:rsidRPr="00A47335">
              <w:t>Minimální částka pojistného krytí:</w:t>
            </w:r>
          </w:p>
          <w:p w14:paraId="6D4C218D" w14:textId="2DFAB74A" w:rsidR="00186FB6" w:rsidRPr="00A47335" w:rsidRDefault="00186FB6" w:rsidP="00186FB6">
            <w:pPr>
              <w:pStyle w:val="Tab"/>
            </w:pPr>
            <w:r w:rsidRPr="00A47335">
              <w:lastRenderedPageBreak/>
              <w:t>10 mil. Kč</w:t>
            </w:r>
          </w:p>
        </w:tc>
      </w:tr>
      <w:tr w:rsidR="00186FB6" w:rsidRPr="00FD48B9" w14:paraId="5CB26C42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4A164B4C" w14:textId="77777777" w:rsidR="00186FB6" w:rsidRPr="00A47335" w:rsidRDefault="00186FB6" w:rsidP="00186FB6">
            <w:pPr>
              <w:pStyle w:val="Tab"/>
              <w:widowControl w:val="0"/>
            </w:pPr>
            <w:r w:rsidRPr="00A47335">
              <w:lastRenderedPageBreak/>
              <w:t>Pojištění díla a vybavení zhotovitele</w:t>
            </w:r>
          </w:p>
          <w:p w14:paraId="3B515D07" w14:textId="47488540" w:rsidR="00186FB6" w:rsidRPr="00A47335" w:rsidRDefault="00186FB6" w:rsidP="00186FB6">
            <w:pPr>
              <w:pStyle w:val="Tab"/>
              <w:widowControl w:val="0"/>
            </w:pPr>
            <w:r w:rsidRPr="00A47335">
              <w:t>(pojištění okolního majetku)</w:t>
            </w:r>
          </w:p>
        </w:tc>
        <w:tc>
          <w:tcPr>
            <w:tcW w:w="992" w:type="dxa"/>
            <w:vAlign w:val="center"/>
          </w:tcPr>
          <w:p w14:paraId="3B6AB3E1" w14:textId="4F68D59E" w:rsidR="00186FB6" w:rsidRPr="00A47335" w:rsidRDefault="00186FB6" w:rsidP="00186FB6">
            <w:pPr>
              <w:pStyle w:val="Tab"/>
            </w:pPr>
            <w:r>
              <w:t>18.2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91E2261" w14:textId="092DC797" w:rsidR="00186FB6" w:rsidRPr="00A47335" w:rsidRDefault="00186FB6" w:rsidP="00186FB6">
            <w:pPr>
              <w:pStyle w:val="Tab"/>
              <w:keepNext/>
            </w:pPr>
            <w:r w:rsidRPr="00A47335">
              <w:t>Minimální částka pojistného krytí:</w:t>
            </w:r>
          </w:p>
          <w:p w14:paraId="07838C85" w14:textId="4D38D066" w:rsidR="00186FB6" w:rsidRPr="00A47335" w:rsidRDefault="00186FB6" w:rsidP="00186FB6">
            <w:pPr>
              <w:pStyle w:val="Tab"/>
            </w:pPr>
            <w:r w:rsidRPr="00A47335">
              <w:t>50 mil. Kč</w:t>
            </w:r>
          </w:p>
        </w:tc>
      </w:tr>
      <w:tr w:rsidR="00186FB6" w:rsidRPr="00FD48B9" w14:paraId="4440CDC1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18662CD" w14:textId="77777777" w:rsidR="00186FB6" w:rsidRDefault="00186FB6" w:rsidP="00186FB6">
            <w:pPr>
              <w:pStyle w:val="Tab"/>
              <w:widowControl w:val="0"/>
            </w:pPr>
            <w:r>
              <w:t>Pojištění pro případ úrazu osob a škod na majetku</w:t>
            </w:r>
          </w:p>
          <w:p w14:paraId="30E9EC4E" w14:textId="184696D2" w:rsidR="00186FB6" w:rsidRPr="00A47335" w:rsidRDefault="00186FB6" w:rsidP="00186FB6">
            <w:pPr>
              <w:pStyle w:val="Tab"/>
              <w:widowControl w:val="0"/>
            </w:pPr>
            <w:r>
              <w:t>(pojištění odpovědnosti – škoda nebo újma způsobená vadnou projektovou dokumentací)</w:t>
            </w:r>
          </w:p>
        </w:tc>
        <w:tc>
          <w:tcPr>
            <w:tcW w:w="992" w:type="dxa"/>
            <w:vAlign w:val="center"/>
          </w:tcPr>
          <w:p w14:paraId="191B45CE" w14:textId="34501154" w:rsidR="00186FB6" w:rsidRDefault="00186FB6" w:rsidP="00186FB6">
            <w:pPr>
              <w:pStyle w:val="Tab"/>
            </w:pPr>
            <w:r>
              <w:t>18.3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46519EAB" w14:textId="1766F402" w:rsidR="00186FB6" w:rsidRPr="00A47335" w:rsidRDefault="00186FB6" w:rsidP="00186FB6">
            <w:pPr>
              <w:pStyle w:val="Tab"/>
              <w:keepNext/>
            </w:pPr>
            <w:r>
              <w:t>Vzhledem k rozdělení Díla na Sekce musí být limit plnění min. 50 mil. Kč a k Přijaté smluvní částce se v tomto případě nepřihlíží.</w:t>
            </w:r>
          </w:p>
        </w:tc>
      </w:tr>
      <w:tr w:rsidR="00186FB6" w:rsidRPr="00502C09" w14:paraId="79D19A95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139045B6" w14:textId="77777777" w:rsidR="00186FB6" w:rsidRDefault="00186FB6" w:rsidP="00186FB6">
            <w:pPr>
              <w:pStyle w:val="Tab"/>
            </w:pPr>
            <w:r>
              <w:t>Claimy zhotovitele</w:t>
            </w:r>
          </w:p>
          <w:p w14:paraId="53E4ECAA" w14:textId="45EBF9BE" w:rsidR="00186FB6" w:rsidRPr="00502C09" w:rsidRDefault="00186FB6" w:rsidP="00186FB6">
            <w:pPr>
              <w:pStyle w:val="Tab"/>
            </w:pPr>
            <w:r>
              <w:t>(metodiky)</w:t>
            </w:r>
          </w:p>
        </w:tc>
        <w:tc>
          <w:tcPr>
            <w:tcW w:w="992" w:type="dxa"/>
            <w:vAlign w:val="center"/>
          </w:tcPr>
          <w:p w14:paraId="1058155F" w14:textId="07F40027" w:rsidR="00186FB6" w:rsidRPr="00502C09" w:rsidRDefault="00186FB6" w:rsidP="00186FB6">
            <w:pPr>
              <w:pStyle w:val="Tab"/>
            </w:pPr>
            <w:r>
              <w:t>20.1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1E38884C" w14:textId="3F61FDBB" w:rsidR="00186FB6" w:rsidRPr="00D41D7F" w:rsidRDefault="00186FB6" w:rsidP="00186FB6">
            <w:pPr>
              <w:pStyle w:val="Tab"/>
              <w:rPr>
                <w:highlight w:val="yellow"/>
              </w:rPr>
            </w:pPr>
            <w:r w:rsidRPr="005F4EBC">
              <w:rPr>
                <w:i/>
              </w:rPr>
              <w:t>Metodika pro kvantifikaci finančních nároků při zpoždění a</w:t>
            </w:r>
            <w:r>
              <w:rPr>
                <w:i/>
              </w:rPr>
              <w:t> </w:t>
            </w:r>
            <w:r w:rsidRPr="005F4EBC">
              <w:rPr>
                <w:i/>
              </w:rPr>
              <w:t>prodloužení</w:t>
            </w:r>
            <w:r w:rsidRPr="00502C09">
              <w:rPr>
                <w:i/>
              </w:rPr>
              <w:t xml:space="preserve"> </w:t>
            </w:r>
            <w:r w:rsidRPr="00502C09">
              <w:t>v aktuálním znění</w:t>
            </w:r>
            <w:r>
              <w:t xml:space="preserve"> a </w:t>
            </w:r>
            <w:r w:rsidRPr="003555FA">
              <w:rPr>
                <w:i/>
                <w:iCs/>
              </w:rPr>
              <w:t>Metodika</w:t>
            </w:r>
            <w:r>
              <w:rPr>
                <w:i/>
                <w:iCs/>
              </w:rPr>
              <w:t> </w:t>
            </w:r>
            <w:r w:rsidRPr="003555FA">
              <w:rPr>
                <w:i/>
                <w:iCs/>
              </w:rPr>
              <w:t>pro</w:t>
            </w:r>
            <w:r>
              <w:rPr>
                <w:i/>
                <w:iCs/>
              </w:rPr>
              <w:t> </w:t>
            </w:r>
            <w:r w:rsidRPr="003555FA">
              <w:rPr>
                <w:i/>
                <w:iCs/>
              </w:rPr>
              <w:t>časové řízení u</w:t>
            </w:r>
            <w:r>
              <w:rPr>
                <w:i/>
                <w:iCs/>
              </w:rPr>
              <w:t> </w:t>
            </w:r>
            <w:r w:rsidRPr="003555FA">
              <w:rPr>
                <w:i/>
                <w:iCs/>
              </w:rPr>
              <w:t>stavebních zakázek podle smluvních podmínek FIDIC</w:t>
            </w:r>
            <w:r w:rsidRPr="00502C09">
              <w:t>, kter</w:t>
            </w:r>
            <w:r>
              <w:t>é</w:t>
            </w:r>
            <w:r w:rsidRPr="00502C09">
              <w:t xml:space="preserve"> j</w:t>
            </w:r>
            <w:r>
              <w:t>sou</w:t>
            </w:r>
            <w:r w:rsidRPr="00502C09">
              <w:t xml:space="preserve"> dostupn</w:t>
            </w:r>
            <w:r>
              <w:t>é</w:t>
            </w:r>
            <w:r w:rsidRPr="00502C09">
              <w:t xml:space="preserve"> </w:t>
            </w:r>
            <w:r w:rsidRPr="0038700A">
              <w:t>na</w:t>
            </w:r>
            <w:r>
              <w:t> </w:t>
            </w:r>
            <w:hyperlink r:id="rId23" w:history="1">
              <w:r w:rsidRPr="00D34F07">
                <w:rPr>
                  <w:rStyle w:val="Hyperlink"/>
                </w:rPr>
                <w:t>https://sfdi.gov.cz</w:t>
              </w:r>
            </w:hyperlink>
            <w:r>
              <w:t>.</w:t>
            </w:r>
          </w:p>
        </w:tc>
      </w:tr>
      <w:tr w:rsidR="00186FB6" w:rsidRPr="00502C09" w14:paraId="0935D6F5" w14:textId="77777777" w:rsidTr="33213683">
        <w:trPr>
          <w:trHeight w:val="20"/>
          <w:jc w:val="center"/>
        </w:trPr>
        <w:tc>
          <w:tcPr>
            <w:tcW w:w="2268" w:type="dxa"/>
            <w:tcMar>
              <w:left w:w="0" w:type="dxa"/>
            </w:tcMar>
            <w:vAlign w:val="center"/>
          </w:tcPr>
          <w:p w14:paraId="56FDB79D" w14:textId="77777777" w:rsidR="00186FB6" w:rsidRPr="005253D2" w:rsidRDefault="00186FB6" w:rsidP="00186FB6">
            <w:pPr>
              <w:pStyle w:val="Tab"/>
              <w:keepNext/>
            </w:pPr>
            <w:r w:rsidRPr="005253D2">
              <w:t>Claimy, spory a rozhodčí řízení</w:t>
            </w:r>
          </w:p>
          <w:p w14:paraId="27B58E63" w14:textId="78709678" w:rsidR="00186FB6" w:rsidRPr="005253D2" w:rsidRDefault="00186FB6" w:rsidP="00186FB6">
            <w:pPr>
              <w:pStyle w:val="Tab"/>
            </w:pPr>
            <w:r w:rsidRPr="005253D2">
              <w:t>(rozhodování sporů)</w:t>
            </w:r>
          </w:p>
        </w:tc>
        <w:tc>
          <w:tcPr>
            <w:tcW w:w="992" w:type="dxa"/>
            <w:vAlign w:val="center"/>
          </w:tcPr>
          <w:p w14:paraId="7B243E15" w14:textId="70101779" w:rsidR="00186FB6" w:rsidRPr="005253D2" w:rsidRDefault="00186FB6" w:rsidP="00186FB6">
            <w:pPr>
              <w:pStyle w:val="Tab"/>
            </w:pPr>
            <w:r w:rsidRPr="005253D2">
              <w:t>20</w:t>
            </w:r>
          </w:p>
        </w:tc>
        <w:tc>
          <w:tcPr>
            <w:tcW w:w="5812" w:type="dxa"/>
            <w:gridSpan w:val="2"/>
            <w:tcMar>
              <w:right w:w="0" w:type="dxa"/>
            </w:tcMar>
            <w:vAlign w:val="center"/>
          </w:tcPr>
          <w:p w14:paraId="386EAED4" w14:textId="3D0AD930" w:rsidR="00186FB6" w:rsidRPr="005253D2" w:rsidRDefault="00186FB6" w:rsidP="00186FB6">
            <w:pPr>
              <w:pStyle w:val="Tab"/>
              <w:rPr>
                <w:iCs/>
              </w:rPr>
            </w:pPr>
            <w:r>
              <w:rPr>
                <w:iCs/>
              </w:rPr>
              <w:t>v</w:t>
            </w:r>
            <w:r w:rsidRPr="005253D2">
              <w:rPr>
                <w:iCs/>
              </w:rPr>
              <w:t>arianta B</w:t>
            </w:r>
          </w:p>
        </w:tc>
      </w:tr>
    </w:tbl>
    <w:p w14:paraId="7849F5EB" w14:textId="5D4454A3" w:rsidR="00856DB4" w:rsidRDefault="00856DB4" w:rsidP="004C16C4"/>
    <w:p w14:paraId="216FCE34" w14:textId="77777777" w:rsidR="00856DB4" w:rsidRDefault="00856DB4" w:rsidP="00626511">
      <w:r>
        <w:br w:type="page"/>
      </w:r>
    </w:p>
    <w:p w14:paraId="070D2DC1" w14:textId="77777777" w:rsidR="00856DB4" w:rsidRDefault="00856DB4" w:rsidP="00856DB4">
      <w:pPr>
        <w:pStyle w:val="lnesl"/>
      </w:pPr>
      <w:r>
        <w:t>Postup při Variaci</w:t>
      </w:r>
    </w:p>
    <w:p w14:paraId="1FA0F7C4" w14:textId="58E1C891" w:rsidR="00856DB4" w:rsidRDefault="00856DB4" w:rsidP="00856DB4">
      <w:pPr>
        <w:pStyle w:val="OdstvPpV"/>
      </w:pPr>
      <w:r>
        <w:t>Tento dokument, jako součást Přílohy k nabídce, závazně doplňuje obecný postup Stran při</w:t>
      </w:r>
      <w:r w:rsidR="00D47DD3">
        <w:t> </w:t>
      </w:r>
      <w:r>
        <w:t>Variacích, tj. změnách Díla nařízených nebo schválených jako Variace podle Článku 13 Smluvních podmínek</w:t>
      </w:r>
      <w:r w:rsidR="00D47DD3">
        <w:t>, a to</w:t>
      </w:r>
      <w:r>
        <w:t xml:space="preserve"> v návaznosti na obecnou právní úpravu definovanou zákonem č.</w:t>
      </w:r>
      <w:r w:rsidR="00D47DD3">
        <w:t> </w:t>
      </w:r>
      <w:r>
        <w:t>134/2016 Sb., o</w:t>
      </w:r>
      <w:r w:rsidR="00D47DD3">
        <w:t> </w:t>
      </w:r>
      <w:r>
        <w:t>zadávání veřejných zakázek, ve znění pozdějších předpisů a v návaznosti na</w:t>
      </w:r>
      <w:r w:rsidR="00F359FE">
        <w:t> </w:t>
      </w:r>
      <w:r>
        <w:t xml:space="preserve">vnitro-organizační předpisy Objednatele. </w:t>
      </w:r>
    </w:p>
    <w:p w14:paraId="7D4DEBF2" w14:textId="295DB561" w:rsidR="00856DB4" w:rsidRDefault="00856DB4" w:rsidP="00856DB4">
      <w:pPr>
        <w:pStyle w:val="OdstvPpV"/>
      </w:pPr>
      <w:r>
        <w:t xml:space="preserve">Pro účely administrace se Variací rozumí </w:t>
      </w:r>
      <w:r w:rsidR="00D47DD3">
        <w:t>z</w:t>
      </w:r>
      <w:r>
        <w:t>měna, tj. jakákoli nutná změna Díla sjednaného na</w:t>
      </w:r>
      <w:r w:rsidR="00D47DD3">
        <w:t> </w:t>
      </w:r>
      <w:r>
        <w:t xml:space="preserve">základě původního zadávacího řízení veřejné zakázky. Variací není měření skutečně provedeného množství plnění nebo </w:t>
      </w:r>
      <w:r w:rsidR="00D47DD3">
        <w:t>claim</w:t>
      </w:r>
      <w:r>
        <w:t xml:space="preserve">. </w:t>
      </w:r>
    </w:p>
    <w:p w14:paraId="3161A9A3" w14:textId="55C51AFA" w:rsidR="00856DB4" w:rsidRDefault="00856DB4">
      <w:pPr>
        <w:pStyle w:val="OdstvPpV"/>
      </w:pPr>
      <w:r>
        <w:t>V případě, že Variace zahrnuje změnu množství nebo kvality plnění, budou parametry změny závazku definovány ve Změnovém listu, potvrzeném (podepsaném) Stranami.</w:t>
      </w:r>
      <w:r w:rsidR="000F0D43">
        <w:t xml:space="preserve"> </w:t>
      </w:r>
    </w:p>
    <w:p w14:paraId="0AB59C79" w14:textId="33BBDB38" w:rsidR="00856DB4" w:rsidRDefault="00856DB4" w:rsidP="00856DB4">
      <w:pPr>
        <w:pStyle w:val="OdstvPpV"/>
      </w:pPr>
      <w:r>
        <w:t xml:space="preserve">Pokud vznese Správce stavby na Zhotovitele požadavek na předložení návrhu </w:t>
      </w:r>
      <w:r w:rsidR="00E32513">
        <w:t>V</w:t>
      </w:r>
      <w:r>
        <w:t xml:space="preserve">ariace s uvedením přiměřené lhůty, ve které má být návrh předložen, předloží Zhotovitel návrh </w:t>
      </w:r>
      <w:r w:rsidR="00E32513">
        <w:t>V</w:t>
      </w:r>
      <w:r>
        <w:t>ariace Správci stavby ve formě</w:t>
      </w:r>
      <w:r w:rsidR="00E32513">
        <w:t xml:space="preserve"> návrhu</w:t>
      </w:r>
      <w:r>
        <w:t xml:space="preserve"> Změnového listu včetně příloh a dalších dokladů nezbytných pro řádné zdůvodnění, popis, dokladování a ocenění Variace</w:t>
      </w:r>
      <w:r w:rsidR="005B0A42">
        <w:t xml:space="preserve"> (ocenění Variace musí být v </w:t>
      </w:r>
      <w:r w:rsidR="007102A0">
        <w:t>digitální</w:t>
      </w:r>
      <w:r w:rsidR="005B0A42">
        <w:t xml:space="preserve"> podobě ve formátu XLS nebo XLSX</w:t>
      </w:r>
      <w:r>
        <w:t>.</w:t>
      </w:r>
      <w:r w:rsidR="00C859D5">
        <w:t xml:space="preserve"> </w:t>
      </w:r>
    </w:p>
    <w:p w14:paraId="744081A8" w14:textId="0CAB862B" w:rsidR="00856DB4" w:rsidRDefault="00856DB4" w:rsidP="00856DB4">
      <w:pPr>
        <w:pStyle w:val="OdstvPpV"/>
      </w:pPr>
      <w:r>
        <w:t>Předložený návrh Správce stavby se Zhotovitelem projedná a výsledky jednání zaznamená do</w:t>
      </w:r>
      <w:r w:rsidR="00E32513">
        <w:t> </w:t>
      </w:r>
      <w:r>
        <w:t>Změnového listu, kterého se Variace týká.</w:t>
      </w:r>
    </w:p>
    <w:p w14:paraId="69BAF09B" w14:textId="7B9DE456" w:rsidR="00856DB4" w:rsidRDefault="00856DB4" w:rsidP="00856DB4">
      <w:pPr>
        <w:pStyle w:val="OdstvPpV"/>
      </w:pPr>
      <w:r>
        <w:t>Správce stavby vydá Zhotoviteli pokyn k provedení Variace. Takový pokyn může být v</w:t>
      </w:r>
      <w:r w:rsidR="00E32513">
        <w:t> </w:t>
      </w:r>
      <w:r>
        <w:t>odůvodněných případech vydán i bez předchozího projednání Změnového listu.</w:t>
      </w:r>
    </w:p>
    <w:p w14:paraId="43AD5DC6" w14:textId="53F70FCF" w:rsidR="00856DB4" w:rsidRDefault="00856DB4" w:rsidP="00856DB4">
      <w:pPr>
        <w:pStyle w:val="OdstvPpV"/>
      </w:pPr>
      <w:r>
        <w:t xml:space="preserve">Ke každé Variaci musí být vyhotoven Změnový list, a to včetně Variace podle poslední věty předchozího bodu. </w:t>
      </w:r>
    </w:p>
    <w:p w14:paraId="1323BE33" w14:textId="0823CFD7" w:rsidR="00073BEA" w:rsidRDefault="00856DB4" w:rsidP="00856DB4">
      <w:pPr>
        <w:pStyle w:val="OdstvPpV"/>
      </w:pPr>
      <w:r>
        <w:t xml:space="preserve">Do doby potvrzení (podpisu) Změnového listu (v případě změny dle Pod-článku 13.2 až po nabytí účinnosti Změnového listu) nemohou být práce obsažené v tomto Změnovém listu zahrnuty do Vyúčtování </w:t>
      </w:r>
      <w:r w:rsidR="00F359FE">
        <w:t>nebo Faktury</w:t>
      </w:r>
      <w:r>
        <w:t xml:space="preserve">. Pokud Vyúčtování </w:t>
      </w:r>
      <w:r w:rsidR="00F359FE">
        <w:t xml:space="preserve">nebo Faktura </w:t>
      </w:r>
      <w:r>
        <w:t xml:space="preserve">bude takové práce obsahovat, nebude Správce stavby k Vyúčtování </w:t>
      </w:r>
      <w:r w:rsidR="00F359FE">
        <w:t>nebo Faktuře</w:t>
      </w:r>
      <w:r>
        <w:t xml:space="preserve"> přihlížet a Vyúčtování </w:t>
      </w:r>
      <w:r w:rsidR="00F359FE">
        <w:t xml:space="preserve">nebo </w:t>
      </w:r>
      <w:r w:rsidR="00E32513">
        <w:t>F</w:t>
      </w:r>
      <w:r>
        <w:t>akturu vrátí Zhotoviteli k</w:t>
      </w:r>
      <w:r w:rsidR="00E32513">
        <w:t> </w:t>
      </w:r>
      <w:r>
        <w:t>přepracování.</w:t>
      </w:r>
    </w:p>
    <w:p w14:paraId="2253E18B" w14:textId="448BB71D" w:rsidR="00501237" w:rsidRPr="00D727E3" w:rsidRDefault="00974865" w:rsidP="00856DB4">
      <w:pPr>
        <w:pStyle w:val="OdstvPpV"/>
      </w:pPr>
      <w:r w:rsidRPr="00561F4E">
        <w:t>Postup při Variac</w:t>
      </w:r>
      <w:r w:rsidR="00253E2E">
        <w:t>i</w:t>
      </w:r>
      <w:r w:rsidRPr="00561F4E">
        <w:t xml:space="preserve"> může být konkretizován Správcem stavby </w:t>
      </w:r>
      <w:r w:rsidR="009F054C">
        <w:t xml:space="preserve">přiměřeně </w:t>
      </w:r>
      <w:r w:rsidRPr="00561F4E">
        <w:t xml:space="preserve">v souladu s </w:t>
      </w:r>
      <w:r w:rsidRPr="00561F4E">
        <w:rPr>
          <w:i/>
          <w:iCs/>
        </w:rPr>
        <w:t>Metodikou pro správu změn díla (variací) u stavebních zakázek financovaných z rozpočtu SFDI podle smluvních podmínek FIDIC (Červené knihy) ve vztahu k úpravě zadávání veřejných zakázek</w:t>
      </w:r>
      <w:r w:rsidRPr="00561F4E">
        <w:t xml:space="preserve"> v aktuálním znění a </w:t>
      </w:r>
      <w:r w:rsidRPr="00561F4E">
        <w:rPr>
          <w:i/>
          <w:iCs/>
        </w:rPr>
        <w:t>Metodikou pro zlepšení díla (Value Engineering)</w:t>
      </w:r>
      <w:r w:rsidRPr="00561F4E">
        <w:t xml:space="preserve"> v aktuálním znění, které jsou dostupné na: </w:t>
      </w:r>
      <w:hyperlink r:id="rId24" w:history="1">
        <w:r w:rsidRPr="00D34F07">
          <w:rPr>
            <w:rStyle w:val="Hyperlink"/>
          </w:rPr>
          <w:t>https://sfdi.gov.cz</w:t>
        </w:r>
      </w:hyperlink>
      <w:r>
        <w:t>.</w:t>
      </w:r>
    </w:p>
    <w:p w14:paraId="6C4E66FE" w14:textId="65FA42D2" w:rsidR="00C55847" w:rsidRDefault="00C55847">
      <w:pPr>
        <w:spacing w:after="160" w:line="259" w:lineRule="auto"/>
        <w:rPr>
          <w:highlight w:val="yellow"/>
        </w:rPr>
      </w:pPr>
      <w:r>
        <w:rPr>
          <w:highlight w:val="yellow"/>
        </w:rPr>
        <w:br w:type="page"/>
      </w:r>
    </w:p>
    <w:p w14:paraId="406CEC77" w14:textId="2DBA783D" w:rsidR="00511EA4" w:rsidRDefault="00511EA4" w:rsidP="00511EA4">
      <w:pPr>
        <w:pStyle w:val="lnesl"/>
      </w:pPr>
      <w:r>
        <w:t>Postupné závazné mílniky</w:t>
      </w:r>
      <w:r w:rsidR="00BF10D7">
        <w:t xml:space="preserve"> a doby pro</w:t>
      </w:r>
      <w:r w:rsidR="004E0D34">
        <w:t xml:space="preserve"> </w:t>
      </w:r>
      <w:r w:rsidR="004E0D34" w:rsidRPr="004E0D34">
        <w:t>dokončení</w:t>
      </w:r>
    </w:p>
    <w:p w14:paraId="08FC5146" w14:textId="77777777" w:rsidR="00686F9F" w:rsidRPr="002361B7" w:rsidRDefault="00686F9F" w:rsidP="00686F9F">
      <w:pPr>
        <w:pStyle w:val="PodOdst"/>
      </w:pPr>
      <w:r w:rsidRPr="002361B7">
        <w:t>Sekce vlt – milníky projektové přípravy</w:t>
      </w:r>
      <w:r>
        <w:t xml:space="preserve"> a doby pro dokončení</w:t>
      </w:r>
    </w:p>
    <w:p w14:paraId="708E017D" w14:textId="71F2C5C6" w:rsidR="00511EA4" w:rsidRPr="00F34EE6" w:rsidRDefault="00511EA4" w:rsidP="00776B29">
      <w:pPr>
        <w:pStyle w:val="Text"/>
      </w:pPr>
      <w:r w:rsidRPr="00F34EE6">
        <w:t xml:space="preserve">Každý z milníku </w:t>
      </w:r>
      <w:r w:rsidR="009641E3" w:rsidRPr="00F34EE6">
        <w:t>je</w:t>
      </w:r>
      <w:r w:rsidRPr="00F34EE6">
        <w:t xml:space="preserve"> splněn, pokud Zhotovitel v souladu s Požadavky objednatele v rámci dané fáze </w:t>
      </w:r>
      <w:r w:rsidR="00776B29" w:rsidRPr="00F34EE6">
        <w:t>splnil</w:t>
      </w:r>
      <w:r w:rsidRPr="00F34EE6">
        <w:t xml:space="preserve"> všechny stanovené povinnosti a předložil Správci stavby čistopisy všech stanovených výstupů, pokud není dále stanoveno jinak.</w:t>
      </w:r>
    </w:p>
    <w:p w14:paraId="7E77BAA6" w14:textId="165D3F56" w:rsidR="00727745" w:rsidRPr="00F34EE6" w:rsidRDefault="00727745" w:rsidP="00776B29">
      <w:pPr>
        <w:pStyle w:val="Text"/>
      </w:pPr>
      <w:r w:rsidRPr="00F34EE6">
        <w:t xml:space="preserve">Milník </w:t>
      </w:r>
      <w:r w:rsidR="00F54124" w:rsidRPr="00F34EE6">
        <w:rPr>
          <w:i/>
          <w:iCs/>
        </w:rPr>
        <w:t xml:space="preserve">Fáze 2 [Studie] a </w:t>
      </w:r>
      <w:r w:rsidR="00F54124" w:rsidRPr="00F34EE6">
        <w:rPr>
          <w:i/>
        </w:rPr>
        <w:t>3 [Povolení]</w:t>
      </w:r>
      <w:r w:rsidRPr="00F34EE6">
        <w:t xml:space="preserve"> j</w:t>
      </w:r>
      <w:r w:rsidR="00F54124" w:rsidRPr="00F34EE6">
        <w:t>e</w:t>
      </w:r>
      <w:r w:rsidRPr="00F34EE6">
        <w:t xml:space="preserve"> splněn</w:t>
      </w:r>
      <w:r w:rsidR="002B14C4" w:rsidRPr="00F34EE6">
        <w:t>:</w:t>
      </w:r>
    </w:p>
    <w:p w14:paraId="0361A3E5" w14:textId="5EC17265" w:rsidR="00087D23" w:rsidRPr="00F34EE6" w:rsidRDefault="00CB26DA" w:rsidP="007931E8">
      <w:pPr>
        <w:pStyle w:val="TabPsm"/>
        <w:numPr>
          <w:ilvl w:val="0"/>
          <w:numId w:val="26"/>
        </w:numPr>
        <w:jc w:val="both"/>
      </w:pPr>
      <w:r w:rsidRPr="00F34EE6">
        <w:t>v souladu s předchozím odstavcem bez dalšího</w:t>
      </w:r>
      <w:r w:rsidR="00A202BE" w:rsidRPr="00F34EE6">
        <w:t xml:space="preserve">, pokud </w:t>
      </w:r>
      <w:r w:rsidR="00660A19" w:rsidRPr="00F34EE6">
        <w:t>nemusí b</w:t>
      </w:r>
      <w:r w:rsidR="00660A19">
        <w:t xml:space="preserve">ýt </w:t>
      </w:r>
      <w:r w:rsidR="00A202BE" w:rsidRPr="00F34EE6">
        <w:t>ve vztahu k dotčené Sekci obstaráno</w:t>
      </w:r>
      <w:r w:rsidR="00660A19">
        <w:t xml:space="preserve"> žádné</w:t>
      </w:r>
      <w:r w:rsidR="00A202BE" w:rsidRPr="00F34EE6">
        <w:t xml:space="preserve"> Povolení ve smyslu Požadavků objednatele</w:t>
      </w:r>
      <w:r w:rsidR="000934DA" w:rsidRPr="00F34EE6">
        <w:t>;</w:t>
      </w:r>
      <w:r w:rsidR="00F2416C" w:rsidRPr="00F34EE6">
        <w:t xml:space="preserve"> nebo</w:t>
      </w:r>
    </w:p>
    <w:p w14:paraId="3332F5EC" w14:textId="03B0235F" w:rsidR="00087D23" w:rsidRPr="00F34EE6" w:rsidRDefault="00CB26DA" w:rsidP="007931E8">
      <w:pPr>
        <w:pStyle w:val="TabPsm"/>
        <w:numPr>
          <w:ilvl w:val="0"/>
          <w:numId w:val="26"/>
        </w:numPr>
        <w:jc w:val="both"/>
      </w:pPr>
      <w:r w:rsidRPr="00F34EE6">
        <w:t>v souladu s předchozím odstavcem</w:t>
      </w:r>
      <w:r w:rsidR="008928FE">
        <w:t xml:space="preserve"> s tím</w:t>
      </w:r>
      <w:r w:rsidR="0093024E">
        <w:t xml:space="preserve">, </w:t>
      </w:r>
      <w:r w:rsidR="008928FE">
        <w:t xml:space="preserve">že </w:t>
      </w:r>
      <w:r w:rsidR="00922152" w:rsidRPr="00F34EE6">
        <w:t xml:space="preserve">Zhotovitel </w:t>
      </w:r>
      <w:r w:rsidR="00A00130" w:rsidRPr="00F34EE6">
        <w:t>pod</w:t>
      </w:r>
      <w:r w:rsidR="00922152" w:rsidRPr="00F34EE6">
        <w:t xml:space="preserve">al </w:t>
      </w:r>
      <w:r w:rsidR="00A00130" w:rsidRPr="00F34EE6">
        <w:t>žádos</w:t>
      </w:r>
      <w:r w:rsidR="00922152" w:rsidRPr="00F34EE6">
        <w:t>t</w:t>
      </w:r>
      <w:r w:rsidR="00A00130" w:rsidRPr="00F34EE6">
        <w:t xml:space="preserve"> o vydání </w:t>
      </w:r>
      <w:r w:rsidR="00922152" w:rsidRPr="00F34EE6">
        <w:t>Povolení</w:t>
      </w:r>
      <w:r w:rsidR="00A00130" w:rsidRPr="00F34EE6">
        <w:t xml:space="preserve"> </w:t>
      </w:r>
      <w:r w:rsidR="00776B29" w:rsidRPr="00F34EE6">
        <w:t>ve smyslu Požadavků objednatele</w:t>
      </w:r>
      <w:r w:rsidR="00660A19">
        <w:t>, které musí být obstaráno ve vztahu k dotčené Sekci</w:t>
      </w:r>
      <w:r w:rsidR="0068101E">
        <w:t xml:space="preserve"> </w:t>
      </w:r>
      <w:r w:rsidR="00776B29" w:rsidRPr="00F34EE6">
        <w:t>(</w:t>
      </w:r>
      <w:r w:rsidR="00F97BC0">
        <w:t xml:space="preserve">v takovém případě </w:t>
      </w:r>
      <w:r w:rsidR="0016171F" w:rsidRPr="00F34EE6">
        <w:t xml:space="preserve">splnění </w:t>
      </w:r>
      <w:r w:rsidR="00F34EE6" w:rsidRPr="00F34EE6">
        <w:t xml:space="preserve">případných </w:t>
      </w:r>
      <w:r w:rsidR="0016171F" w:rsidRPr="00F34EE6">
        <w:t>povinností</w:t>
      </w:r>
      <w:r w:rsidR="001253F9">
        <w:t xml:space="preserve"> ve fázi 3 [Povolení]</w:t>
      </w:r>
      <w:r w:rsidR="0016171F" w:rsidRPr="00F34EE6">
        <w:t xml:space="preserve">, které </w:t>
      </w:r>
      <w:r w:rsidR="00CB4BE5" w:rsidRPr="00F34EE6">
        <w:t>lze objektivně splnit až</w:t>
      </w:r>
      <w:r w:rsidR="00F34EE6" w:rsidRPr="00F34EE6">
        <w:t> </w:t>
      </w:r>
      <w:r w:rsidR="00CB4BE5" w:rsidRPr="00F34EE6">
        <w:t>po takovém podání</w:t>
      </w:r>
      <w:r w:rsidR="00776B29" w:rsidRPr="00F34EE6">
        <w:t>,</w:t>
      </w:r>
      <w:r w:rsidR="00CB4BE5" w:rsidRPr="00F34EE6">
        <w:t xml:space="preserve"> </w:t>
      </w:r>
      <w:r w:rsidR="00776B29" w:rsidRPr="00F34EE6">
        <w:t>není</w:t>
      </w:r>
      <w:r w:rsidR="00CB4BE5" w:rsidRPr="00F34EE6">
        <w:t xml:space="preserve"> podmínkou pro splnění milníku)</w:t>
      </w:r>
      <w:r w:rsidR="00242523" w:rsidRPr="00F34EE6">
        <w:t>.</w:t>
      </w:r>
    </w:p>
    <w:p w14:paraId="5F95BA6D" w14:textId="28F28830" w:rsidR="00C12ADA" w:rsidRDefault="00701811" w:rsidP="00776B29">
      <w:pPr>
        <w:pStyle w:val="Text"/>
      </w:pPr>
      <w:r>
        <w:t>Ve sloupci „</w:t>
      </w:r>
      <w:r w:rsidR="00041536" w:rsidRPr="00F97BC0">
        <w:rPr>
          <w:i/>
          <w:iCs/>
        </w:rPr>
        <w:t>Doba</w:t>
      </w:r>
      <w:r>
        <w:t>“ je</w:t>
      </w:r>
      <w:r w:rsidR="00041536">
        <w:t xml:space="preserve"> stanoven počet měsíců</w:t>
      </w:r>
      <w:r w:rsidR="00C12ADA">
        <w:t>:</w:t>
      </w:r>
    </w:p>
    <w:p w14:paraId="76DB8E61" w14:textId="7B5F63B0" w:rsidR="00C12ADA" w:rsidRDefault="00701811" w:rsidP="007931E8">
      <w:pPr>
        <w:pStyle w:val="TabPsm"/>
        <w:numPr>
          <w:ilvl w:val="0"/>
          <w:numId w:val="24"/>
        </w:numPr>
        <w:jc w:val="both"/>
      </w:pPr>
      <w:r>
        <w:t>d</w:t>
      </w:r>
      <w:r w:rsidR="00511EA4">
        <w:t>ob</w:t>
      </w:r>
      <w:r w:rsidR="00041536">
        <w:t>y</w:t>
      </w:r>
      <w:r w:rsidR="00511EA4">
        <w:t xml:space="preserve"> pro splnění milníku</w:t>
      </w:r>
      <w:r>
        <w:t>, která</w:t>
      </w:r>
      <w:r w:rsidR="00511EA4">
        <w:t xml:space="preserve"> se počítá ode dne</w:t>
      </w:r>
      <w:r w:rsidR="00B70E00">
        <w:t xml:space="preserve"> zahájení</w:t>
      </w:r>
      <w:r w:rsidR="00C12ADA">
        <w:t>:</w:t>
      </w:r>
    </w:p>
    <w:p w14:paraId="0AA33174" w14:textId="2C57CA8C" w:rsidR="00C12ADA" w:rsidRDefault="004B3F3E" w:rsidP="007931E8">
      <w:pPr>
        <w:pStyle w:val="Tabm"/>
        <w:numPr>
          <w:ilvl w:val="0"/>
          <w:numId w:val="25"/>
        </w:numPr>
        <w:jc w:val="both"/>
      </w:pPr>
      <w:r>
        <w:t>fáze [Příprava] v případě milník</w:t>
      </w:r>
      <w:r w:rsidR="00604560">
        <w:t>u</w:t>
      </w:r>
      <w:r>
        <w:t xml:space="preserve"> </w:t>
      </w:r>
      <w:r w:rsidR="00F54124" w:rsidRPr="00626511">
        <w:rPr>
          <w:i/>
          <w:iCs/>
        </w:rPr>
        <w:t>F</w:t>
      </w:r>
      <w:r w:rsidR="00604560" w:rsidRPr="00626511">
        <w:rPr>
          <w:i/>
          <w:iCs/>
        </w:rPr>
        <w:t>áze 1 [Příprava]</w:t>
      </w:r>
      <w:r w:rsidR="00041536">
        <w:t>;</w:t>
      </w:r>
    </w:p>
    <w:p w14:paraId="6192625F" w14:textId="1F28AFBA" w:rsidR="00041536" w:rsidRDefault="00041536" w:rsidP="007931E8">
      <w:pPr>
        <w:pStyle w:val="Tabm"/>
        <w:numPr>
          <w:ilvl w:val="0"/>
          <w:numId w:val="25"/>
        </w:numPr>
        <w:jc w:val="both"/>
      </w:pPr>
      <w:r>
        <w:t>fáze [Studie] v případě milník</w:t>
      </w:r>
      <w:r w:rsidR="00604560">
        <w:t>u</w:t>
      </w:r>
      <w:r>
        <w:t xml:space="preserve"> </w:t>
      </w:r>
      <w:r w:rsidR="00F54124" w:rsidRPr="00626511">
        <w:rPr>
          <w:i/>
          <w:iCs/>
        </w:rPr>
        <w:t>F</w:t>
      </w:r>
      <w:r w:rsidR="00604560" w:rsidRPr="00626511">
        <w:rPr>
          <w:i/>
          <w:iCs/>
        </w:rPr>
        <w:t xml:space="preserve">áze </w:t>
      </w:r>
      <w:r w:rsidR="00715A13">
        <w:rPr>
          <w:i/>
          <w:iCs/>
        </w:rPr>
        <w:t>2 [Studie] a</w:t>
      </w:r>
      <w:r w:rsidR="00715A13" w:rsidRPr="0037638C">
        <w:rPr>
          <w:i/>
        </w:rPr>
        <w:t xml:space="preserve"> </w:t>
      </w:r>
      <w:r w:rsidR="00604560" w:rsidRPr="0037638C">
        <w:rPr>
          <w:i/>
        </w:rPr>
        <w:t>3 [Povolení</w:t>
      </w:r>
      <w:r w:rsidR="00604560" w:rsidRPr="00626511">
        <w:rPr>
          <w:i/>
          <w:iCs/>
        </w:rPr>
        <w:t>]</w:t>
      </w:r>
      <w:r>
        <w:t>;</w:t>
      </w:r>
    </w:p>
    <w:p w14:paraId="2802CF42" w14:textId="422BD56B" w:rsidR="00041536" w:rsidRDefault="00041536" w:rsidP="007931E8">
      <w:pPr>
        <w:pStyle w:val="Tabm"/>
        <w:numPr>
          <w:ilvl w:val="0"/>
          <w:numId w:val="25"/>
        </w:numPr>
        <w:jc w:val="both"/>
      </w:pPr>
      <w:r>
        <w:t>fáze [RDS] v případě milník</w:t>
      </w:r>
      <w:r w:rsidR="00604560">
        <w:t>u</w:t>
      </w:r>
      <w:r>
        <w:t xml:space="preserve"> </w:t>
      </w:r>
      <w:r w:rsidR="00F54124" w:rsidRPr="00626511">
        <w:rPr>
          <w:i/>
          <w:iCs/>
        </w:rPr>
        <w:t>F</w:t>
      </w:r>
      <w:r w:rsidR="00604560" w:rsidRPr="00626511">
        <w:rPr>
          <w:i/>
          <w:iCs/>
        </w:rPr>
        <w:t>áze 4 [RDS]</w:t>
      </w:r>
      <w:r>
        <w:t>;</w:t>
      </w:r>
    </w:p>
    <w:p w14:paraId="507288E8" w14:textId="78C97B33" w:rsidR="00041536" w:rsidRDefault="00A55C04" w:rsidP="00776B29">
      <w:pPr>
        <w:pStyle w:val="TabPsm"/>
        <w:jc w:val="both"/>
      </w:pPr>
      <w:r>
        <w:t>Doby pro dokončení Sekce</w:t>
      </w:r>
      <w:r w:rsidR="00F26F05">
        <w:t>, která se počítá ode dne předání Staveniště.</w:t>
      </w:r>
    </w:p>
    <w:p w14:paraId="36D5BF99" w14:textId="7E798DE1" w:rsidR="00511EA4" w:rsidRDefault="00511EA4" w:rsidP="00511EA4">
      <w:pPr>
        <w:pStyle w:val="Text"/>
      </w:pPr>
    </w:p>
    <w:tbl>
      <w:tblPr>
        <w:tblW w:w="9071" w:type="dxa"/>
        <w:jc w:val="center"/>
        <w:tblBorders>
          <w:insideH w:val="single" w:sz="4" w:space="0" w:color="02519E"/>
          <w:insideV w:val="single" w:sz="4" w:space="0" w:color="02519E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34"/>
        <w:gridCol w:w="1984"/>
        <w:gridCol w:w="1134"/>
        <w:gridCol w:w="3685"/>
        <w:gridCol w:w="1134"/>
      </w:tblGrid>
      <w:tr w:rsidR="0037638C" w:rsidRPr="00995AD5" w14:paraId="2FBB6A0F" w14:textId="77777777" w:rsidTr="33213683">
        <w:trPr>
          <w:trHeight w:val="567"/>
          <w:tblHeader/>
          <w:jc w:val="center"/>
        </w:trPr>
        <w:tc>
          <w:tcPr>
            <w:tcW w:w="1134" w:type="dxa"/>
            <w:tcBorders>
              <w:top w:val="nil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vAlign w:val="center"/>
          </w:tcPr>
          <w:p w14:paraId="52EE87BD" w14:textId="77777777" w:rsidR="00511EA4" w:rsidRPr="00995AD5" w:rsidRDefault="00511EA4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Sekce</w:t>
            </w:r>
          </w:p>
        </w:tc>
        <w:tc>
          <w:tcPr>
            <w:tcW w:w="1984" w:type="dxa"/>
            <w:tcBorders>
              <w:top w:val="nil"/>
              <w:left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vAlign w:val="center"/>
          </w:tcPr>
          <w:p w14:paraId="23DA412B" w14:textId="46718E56" w:rsidR="00511EA4" w:rsidRPr="00995AD5" w:rsidRDefault="00E063A2">
            <w:pPr>
              <w:pStyle w:val="Tab"/>
              <w:rPr>
                <w:b/>
                <w:szCs w:val="20"/>
              </w:rPr>
            </w:pPr>
            <w:r>
              <w:rPr>
                <w:b/>
                <w:szCs w:val="20"/>
              </w:rPr>
              <w:t>Název Sekce</w:t>
            </w:r>
          </w:p>
        </w:tc>
        <w:tc>
          <w:tcPr>
            <w:tcW w:w="1134" w:type="dxa"/>
            <w:tcBorders>
              <w:top w:val="nil"/>
              <w:left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vAlign w:val="center"/>
          </w:tcPr>
          <w:p w14:paraId="0702CA7E" w14:textId="77777777" w:rsidR="00511EA4" w:rsidRPr="00995AD5" w:rsidRDefault="00511EA4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Milník</w:t>
            </w:r>
          </w:p>
        </w:tc>
        <w:tc>
          <w:tcPr>
            <w:tcW w:w="3685" w:type="dxa"/>
            <w:tcBorders>
              <w:top w:val="nil"/>
              <w:left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tcMar>
              <w:right w:w="0" w:type="dxa"/>
            </w:tcMar>
            <w:vAlign w:val="center"/>
          </w:tcPr>
          <w:p w14:paraId="111EFC46" w14:textId="10B1B051" w:rsidR="00511EA4" w:rsidRPr="00995AD5" w:rsidRDefault="00511EA4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Název</w:t>
            </w:r>
            <w:r w:rsidR="00E063A2">
              <w:rPr>
                <w:b/>
                <w:szCs w:val="20"/>
              </w:rPr>
              <w:t xml:space="preserve"> milníku / Doba pro dokončení</w:t>
            </w:r>
          </w:p>
        </w:tc>
        <w:tc>
          <w:tcPr>
            <w:tcW w:w="1134" w:type="dxa"/>
            <w:tcBorders>
              <w:top w:val="nil"/>
              <w:left w:val="single" w:sz="4" w:space="0" w:color="02519E"/>
              <w:bottom w:val="single" w:sz="4" w:space="0" w:color="02519E"/>
            </w:tcBorders>
            <w:shd w:val="clear" w:color="auto" w:fill="E7E6E6" w:themeFill="background2"/>
            <w:vAlign w:val="center"/>
          </w:tcPr>
          <w:p w14:paraId="3F5FEA80" w14:textId="64885F44" w:rsidR="00511EA4" w:rsidRPr="00BE7AD1" w:rsidRDefault="3A196674">
            <w:pPr>
              <w:pStyle w:val="Tab"/>
              <w:rPr>
                <w:b/>
                <w:bCs/>
              </w:rPr>
            </w:pPr>
            <w:r w:rsidRPr="33213683">
              <w:rPr>
                <w:b/>
                <w:bCs/>
              </w:rPr>
              <w:t>Doba</w:t>
            </w:r>
          </w:p>
          <w:p w14:paraId="6CC0BB41" w14:textId="0E06CCE8" w:rsidR="00BE7AD1" w:rsidRPr="00BE7AD1" w:rsidRDefault="00BE7AD1">
            <w:pPr>
              <w:pStyle w:val="Tab"/>
              <w:rPr>
                <w:b/>
                <w:bCs/>
              </w:rPr>
            </w:pPr>
            <w:r w:rsidRPr="00BE7AD1">
              <w:rPr>
                <w:b/>
                <w:bCs/>
              </w:rPr>
              <w:t>(měsíce)</w:t>
            </w:r>
          </w:p>
        </w:tc>
      </w:tr>
      <w:tr w:rsidR="0037638C" w:rsidRPr="00502C09" w14:paraId="508EC007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4" w:space="0" w:color="02519E"/>
              <w:bottom w:val="nil"/>
            </w:tcBorders>
          </w:tcPr>
          <w:p w14:paraId="03AB0D71" w14:textId="77777777" w:rsidR="00511EA4" w:rsidRDefault="00511EA4" w:rsidP="00906931">
            <w:pPr>
              <w:pStyle w:val="Tab"/>
              <w:keepNext/>
            </w:pPr>
            <w:r>
              <w:t>VLT01</w:t>
            </w:r>
          </w:p>
        </w:tc>
        <w:tc>
          <w:tcPr>
            <w:tcW w:w="1984" w:type="dxa"/>
            <w:tcBorders>
              <w:top w:val="single" w:sz="4" w:space="0" w:color="02519E"/>
              <w:bottom w:val="nil"/>
            </w:tcBorders>
          </w:tcPr>
          <w:p w14:paraId="542F47AB" w14:textId="77777777" w:rsidR="00511EA4" w:rsidRDefault="00511EA4" w:rsidP="00906931">
            <w:pPr>
              <w:pStyle w:val="Tab"/>
              <w:keepNext/>
            </w:pPr>
            <w:r>
              <w:t>VD Hořín</w:t>
            </w:r>
          </w:p>
        </w:tc>
        <w:tc>
          <w:tcPr>
            <w:tcW w:w="1134" w:type="dxa"/>
            <w:tcBorders>
              <w:top w:val="single" w:sz="4" w:space="0" w:color="02519E"/>
            </w:tcBorders>
          </w:tcPr>
          <w:p w14:paraId="34DD5DFD" w14:textId="77777777" w:rsidR="00511EA4" w:rsidRDefault="00511EA4" w:rsidP="00906931">
            <w:pPr>
              <w:pStyle w:val="Tab"/>
              <w:keepNext/>
            </w:pPr>
            <w:r w:rsidRPr="00586C0D">
              <w:t>VLT01.1</w:t>
            </w:r>
          </w:p>
        </w:tc>
        <w:tc>
          <w:tcPr>
            <w:tcW w:w="3685" w:type="dxa"/>
            <w:tcBorders>
              <w:top w:val="single" w:sz="4" w:space="0" w:color="02519E"/>
            </w:tcBorders>
            <w:tcMar>
              <w:right w:w="0" w:type="dxa"/>
            </w:tcMar>
          </w:tcPr>
          <w:p w14:paraId="2B6B77D9" w14:textId="5EBBAAC3" w:rsidR="00511EA4" w:rsidRPr="00EE6753" w:rsidRDefault="00F54124" w:rsidP="00906931">
            <w:pPr>
              <w:pStyle w:val="Tab"/>
              <w:keepNext/>
            </w:pPr>
            <w:r>
              <w:t>F</w:t>
            </w:r>
            <w:r w:rsidR="00511EA4">
              <w:t>áze 1 [Příprava]</w:t>
            </w:r>
          </w:p>
        </w:tc>
        <w:tc>
          <w:tcPr>
            <w:tcW w:w="1134" w:type="dxa"/>
            <w:tcBorders>
              <w:top w:val="single" w:sz="4" w:space="0" w:color="02519E"/>
            </w:tcBorders>
          </w:tcPr>
          <w:p w14:paraId="54E17781" w14:textId="6092ECBB" w:rsidR="00511EA4" w:rsidRPr="0037638C" w:rsidRDefault="00BE7AD1" w:rsidP="00906931">
            <w:pPr>
              <w:pStyle w:val="Tab"/>
              <w:keepNext/>
            </w:pPr>
            <w:r w:rsidRPr="00626511">
              <w:t>1</w:t>
            </w:r>
          </w:p>
        </w:tc>
      </w:tr>
      <w:tr w:rsidR="0037638C" w:rsidRPr="00502C09" w14:paraId="0FD20A5F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1F5192C8" w14:textId="77777777" w:rsidR="00511EA4" w:rsidRDefault="00511EA4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778BF80" w14:textId="77777777" w:rsidR="00511EA4" w:rsidRDefault="00511EA4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0E5757DC" w14:textId="77777777" w:rsidR="00511EA4" w:rsidRDefault="00511EA4" w:rsidP="00906931">
            <w:pPr>
              <w:pStyle w:val="Tab"/>
              <w:keepNext/>
            </w:pPr>
            <w:r w:rsidRPr="00586C0D">
              <w:t>VLT01.2</w:t>
            </w:r>
          </w:p>
        </w:tc>
        <w:tc>
          <w:tcPr>
            <w:tcW w:w="3685" w:type="dxa"/>
            <w:tcMar>
              <w:right w:w="0" w:type="dxa"/>
            </w:tcMar>
          </w:tcPr>
          <w:p w14:paraId="47D25BE7" w14:textId="7F909F5E" w:rsidR="00511EA4" w:rsidRDefault="00F54124" w:rsidP="00906931">
            <w:pPr>
              <w:pStyle w:val="Tab"/>
              <w:keepNext/>
            </w:pPr>
            <w:r>
              <w:t>F</w:t>
            </w:r>
            <w:r w:rsidR="00511EA4">
              <w:t xml:space="preserve">áze </w:t>
            </w:r>
            <w:r w:rsidR="00631F58">
              <w:t xml:space="preserve">2 [Studie] a </w:t>
            </w:r>
            <w:r w:rsidR="00F022B3">
              <w:t>3</w:t>
            </w:r>
            <w:r w:rsidR="00511EA4">
              <w:t xml:space="preserve"> [</w:t>
            </w:r>
            <w:r w:rsidR="00F022B3">
              <w:t>Povolení</w:t>
            </w:r>
            <w:r w:rsidR="00511EA4">
              <w:t>]</w:t>
            </w:r>
          </w:p>
        </w:tc>
        <w:tc>
          <w:tcPr>
            <w:tcW w:w="1134" w:type="dxa"/>
          </w:tcPr>
          <w:p w14:paraId="6C1C839C" w14:textId="6A3EC664" w:rsidR="00511EA4" w:rsidRPr="0037638C" w:rsidRDefault="00BE7AD1" w:rsidP="00906931">
            <w:pPr>
              <w:pStyle w:val="Tab"/>
              <w:keepNext/>
            </w:pPr>
            <w:r w:rsidRPr="00626511">
              <w:t>4</w:t>
            </w:r>
          </w:p>
        </w:tc>
      </w:tr>
      <w:tr w:rsidR="0037638C" w:rsidRPr="00502C09" w14:paraId="3AFD9672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33174760" w14:textId="77777777" w:rsidR="00C77C9A" w:rsidRDefault="00C77C9A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1A046B" w14:textId="77777777" w:rsidR="00C77C9A" w:rsidRDefault="00C77C9A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44284ED8" w14:textId="054DE43E" w:rsidR="00C77C9A" w:rsidRPr="00586C0D" w:rsidRDefault="00C77C9A" w:rsidP="00906931">
            <w:pPr>
              <w:pStyle w:val="Tab"/>
              <w:keepNext/>
            </w:pPr>
            <w:r w:rsidRPr="00586C0D">
              <w:t>VLT01.</w:t>
            </w:r>
            <w:r w:rsidR="006F7BCF">
              <w:t>3</w:t>
            </w:r>
          </w:p>
        </w:tc>
        <w:tc>
          <w:tcPr>
            <w:tcW w:w="3685" w:type="dxa"/>
            <w:tcMar>
              <w:right w:w="0" w:type="dxa"/>
            </w:tcMar>
          </w:tcPr>
          <w:p w14:paraId="5965835E" w14:textId="1839BFF2" w:rsidR="00C77C9A" w:rsidRDefault="00F54124" w:rsidP="00906931">
            <w:pPr>
              <w:pStyle w:val="Tab"/>
              <w:keepNext/>
            </w:pPr>
            <w:r>
              <w:t>F</w:t>
            </w:r>
            <w:r w:rsidR="00C77C9A">
              <w:t>áze 4 [RDS]</w:t>
            </w:r>
          </w:p>
        </w:tc>
        <w:tc>
          <w:tcPr>
            <w:tcW w:w="1134" w:type="dxa"/>
          </w:tcPr>
          <w:p w14:paraId="266D9141" w14:textId="7A855AD6" w:rsidR="00C77C9A" w:rsidRPr="0037638C" w:rsidRDefault="00BE7AD1" w:rsidP="00906931">
            <w:pPr>
              <w:pStyle w:val="Tab"/>
              <w:keepNext/>
            </w:pPr>
            <w:r w:rsidRPr="00626511">
              <w:t>2</w:t>
            </w:r>
          </w:p>
        </w:tc>
      </w:tr>
      <w:tr w:rsidR="006A3B6C" w:rsidRPr="00502C09" w14:paraId="33BE638B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single" w:sz="12" w:space="0" w:color="02519E"/>
            </w:tcBorders>
          </w:tcPr>
          <w:p w14:paraId="28DD8B3A" w14:textId="77777777" w:rsidR="00C0214E" w:rsidRDefault="00C0214E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single" w:sz="12" w:space="0" w:color="02519E"/>
            </w:tcBorders>
          </w:tcPr>
          <w:p w14:paraId="5632EE7C" w14:textId="77777777" w:rsidR="00C0214E" w:rsidRDefault="00C0214E" w:rsidP="00906931">
            <w:pPr>
              <w:pStyle w:val="Tab"/>
            </w:pP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7AF3F0A5" w14:textId="68FABF39" w:rsidR="00C0214E" w:rsidRPr="00586C0D" w:rsidRDefault="00C0214E" w:rsidP="00906931">
            <w:pPr>
              <w:pStyle w:val="Tab"/>
            </w:pPr>
          </w:p>
        </w:tc>
        <w:tc>
          <w:tcPr>
            <w:tcW w:w="3685" w:type="dxa"/>
            <w:tcBorders>
              <w:bottom w:val="single" w:sz="12" w:space="0" w:color="02519E"/>
            </w:tcBorders>
            <w:tcMar>
              <w:right w:w="0" w:type="dxa"/>
            </w:tcMar>
          </w:tcPr>
          <w:p w14:paraId="7B63F5D4" w14:textId="7686D4BB" w:rsidR="00C0214E" w:rsidRDefault="00C0214E" w:rsidP="00906931">
            <w:pPr>
              <w:pStyle w:val="Tab"/>
            </w:pPr>
            <w:r>
              <w:t>Doba pro dokončení Sekce</w:t>
            </w: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44DACB03" w14:textId="2D9C00C5" w:rsidR="00C0214E" w:rsidRPr="0037638C" w:rsidRDefault="00C0214E" w:rsidP="00906931">
            <w:pPr>
              <w:pStyle w:val="Tab"/>
            </w:pPr>
            <w:r w:rsidRPr="00B66C84">
              <w:t>6</w:t>
            </w:r>
          </w:p>
        </w:tc>
      </w:tr>
      <w:tr w:rsidR="0037638C" w:rsidRPr="00502C09" w14:paraId="4E10993F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17D735CA" w14:textId="14373D68" w:rsidR="008D4108" w:rsidRDefault="008D4108" w:rsidP="00906931">
            <w:pPr>
              <w:pStyle w:val="Tab"/>
              <w:keepNext/>
            </w:pPr>
            <w:r>
              <w:t>VLT02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3637422D" w14:textId="77777777" w:rsidR="008D4108" w:rsidRDefault="008D4108" w:rsidP="00906931">
            <w:pPr>
              <w:pStyle w:val="Tab"/>
              <w:keepNext/>
            </w:pPr>
            <w:r>
              <w:t>VD Vraňany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00F2903E" w14:textId="263B794D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2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74945078" w14:textId="54D662B4" w:rsidR="008D4108" w:rsidRDefault="008D4108" w:rsidP="00906931">
            <w:pPr>
              <w:pStyle w:val="Tab"/>
              <w:keepNext/>
            </w:pPr>
            <w:r w:rsidRPr="00BB12BE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78E00367" w14:textId="3F9564C3" w:rsidR="008D4108" w:rsidRPr="00B66C84" w:rsidRDefault="008D4108" w:rsidP="00906931">
            <w:pPr>
              <w:pStyle w:val="Tab"/>
              <w:keepNext/>
            </w:pPr>
            <w:r w:rsidRPr="00B66C84">
              <w:t>1</w:t>
            </w:r>
          </w:p>
        </w:tc>
      </w:tr>
      <w:tr w:rsidR="0037638C" w:rsidRPr="00502C09" w14:paraId="586D41C5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3296A452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2ABCCC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7A99C43C" w14:textId="010579F4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2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780A21BD" w14:textId="614770B8" w:rsidR="008D4108" w:rsidRDefault="008D4108" w:rsidP="00906931">
            <w:pPr>
              <w:pStyle w:val="Tab"/>
              <w:keepNext/>
            </w:pPr>
            <w:r w:rsidRPr="00BB12BE">
              <w:t>Fáze 2 [Studie] a 3 [Povolení]</w:t>
            </w:r>
          </w:p>
        </w:tc>
        <w:tc>
          <w:tcPr>
            <w:tcW w:w="1134" w:type="dxa"/>
          </w:tcPr>
          <w:p w14:paraId="37BD37E3" w14:textId="0CBC218E" w:rsidR="008D4108" w:rsidRPr="00B66C84" w:rsidRDefault="008D4108" w:rsidP="00906931">
            <w:pPr>
              <w:pStyle w:val="Tab"/>
              <w:keepNext/>
            </w:pPr>
            <w:r w:rsidRPr="00626511">
              <w:t>4</w:t>
            </w:r>
          </w:p>
        </w:tc>
      </w:tr>
      <w:tr w:rsidR="0037638C" w:rsidRPr="00502C09" w14:paraId="13ADD850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16C7FCAF" w14:textId="0097FA84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3587BD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4DA5200C" w14:textId="28600ED7" w:rsidR="008D4108" w:rsidRPr="00586C0D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2</w:t>
            </w:r>
            <w:r w:rsidRPr="00586C0D">
              <w:t>.3</w:t>
            </w:r>
          </w:p>
        </w:tc>
        <w:tc>
          <w:tcPr>
            <w:tcW w:w="3685" w:type="dxa"/>
            <w:tcMar>
              <w:right w:w="0" w:type="dxa"/>
            </w:tcMar>
          </w:tcPr>
          <w:p w14:paraId="52CB43A6" w14:textId="0826282C" w:rsidR="008D4108" w:rsidRDefault="008D4108" w:rsidP="00906931">
            <w:pPr>
              <w:pStyle w:val="Tab"/>
              <w:keepNext/>
            </w:pPr>
            <w:r w:rsidRPr="00BB12BE">
              <w:t>Fáze 4 [RDS]</w:t>
            </w:r>
          </w:p>
        </w:tc>
        <w:tc>
          <w:tcPr>
            <w:tcW w:w="1134" w:type="dxa"/>
          </w:tcPr>
          <w:p w14:paraId="5AEF2898" w14:textId="3ADFE033" w:rsidR="008D4108" w:rsidRPr="00626511" w:rsidRDefault="008D4108" w:rsidP="00906931">
            <w:pPr>
              <w:pStyle w:val="Tab"/>
              <w:keepNext/>
            </w:pPr>
            <w:r w:rsidRPr="00626511">
              <w:t>2</w:t>
            </w:r>
          </w:p>
        </w:tc>
      </w:tr>
      <w:tr w:rsidR="0037638C" w:rsidRPr="00502C09" w14:paraId="3598EF60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single" w:sz="12" w:space="0" w:color="02519E"/>
            </w:tcBorders>
          </w:tcPr>
          <w:p w14:paraId="003C65B6" w14:textId="77777777" w:rsidR="008D4108" w:rsidRPr="00586C0D" w:rsidDel="00701811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single" w:sz="12" w:space="0" w:color="02519E"/>
            </w:tcBorders>
          </w:tcPr>
          <w:p w14:paraId="2816AFB1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095ED21A" w14:textId="39A8D18E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Borders>
              <w:bottom w:val="single" w:sz="12" w:space="0" w:color="02519E"/>
            </w:tcBorders>
            <w:tcMar>
              <w:right w:w="0" w:type="dxa"/>
            </w:tcMar>
          </w:tcPr>
          <w:p w14:paraId="15AEE52C" w14:textId="1C7C03F0" w:rsidR="008D4108" w:rsidRDefault="008D4108" w:rsidP="00906931">
            <w:pPr>
              <w:pStyle w:val="Tab"/>
            </w:pPr>
            <w:r w:rsidRPr="00BB12BE">
              <w:t>Doba pro dokončení Sekce</w:t>
            </w: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719A8586" w14:textId="5CAFCF60" w:rsidR="008D4108" w:rsidRPr="00B66C84" w:rsidDel="00BE7AD1" w:rsidRDefault="008D4108" w:rsidP="00906931">
            <w:pPr>
              <w:pStyle w:val="Tab"/>
            </w:pPr>
            <w:r w:rsidRPr="00B66C84">
              <w:t>6</w:t>
            </w:r>
          </w:p>
        </w:tc>
      </w:tr>
      <w:tr w:rsidR="0037638C" w:rsidRPr="00502C09" w14:paraId="0DEE2C64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0D37A2D4" w14:textId="754B69C8" w:rsidR="008D4108" w:rsidRDefault="008D4108" w:rsidP="00906931">
            <w:pPr>
              <w:pStyle w:val="Tab"/>
              <w:keepNext/>
            </w:pPr>
            <w:r>
              <w:t>VLT03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2A6E5E8E" w14:textId="77777777" w:rsidR="008D4108" w:rsidRDefault="008D4108" w:rsidP="00906931">
            <w:pPr>
              <w:pStyle w:val="Tab"/>
              <w:keepNext/>
            </w:pPr>
            <w:r>
              <w:t>VD Miřejovice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672E489F" w14:textId="69260B6D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3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75A4F033" w14:textId="5FB370C3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539FB8B5" w14:textId="01F9CF59" w:rsidR="008D4108" w:rsidRPr="00B66C84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4DEB1F0F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4209CF76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68B950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0599E491" w14:textId="3CB38EBD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3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7BE2527C" w14:textId="67942906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348347A6" w14:textId="39F6C504" w:rsidR="008D4108" w:rsidRPr="00B66C84" w:rsidRDefault="008D4108" w:rsidP="00906931">
            <w:pPr>
              <w:pStyle w:val="Tab"/>
              <w:keepNext/>
            </w:pPr>
            <w:r w:rsidRPr="00B66C84">
              <w:t>5</w:t>
            </w:r>
          </w:p>
        </w:tc>
      </w:tr>
      <w:tr w:rsidR="0037638C" w:rsidRPr="00502C09" w14:paraId="24380C46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09D57BAC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F61ADF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4571CF5A" w14:textId="4AF10245" w:rsidR="008D4108" w:rsidRPr="00586C0D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3</w:t>
            </w:r>
            <w:r w:rsidRPr="00586C0D">
              <w:t>.3</w:t>
            </w:r>
          </w:p>
        </w:tc>
        <w:tc>
          <w:tcPr>
            <w:tcW w:w="3685" w:type="dxa"/>
            <w:tcMar>
              <w:right w:w="0" w:type="dxa"/>
            </w:tcMar>
          </w:tcPr>
          <w:p w14:paraId="3A2C9094" w14:textId="1AF0E66A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5AB35249" w14:textId="26C41FB7" w:rsidR="008D4108" w:rsidRPr="00626511" w:rsidRDefault="008D4108" w:rsidP="00906931">
            <w:pPr>
              <w:pStyle w:val="Tab"/>
              <w:keepNext/>
            </w:pPr>
            <w:r w:rsidRPr="00626511">
              <w:t xml:space="preserve">3 </w:t>
            </w:r>
          </w:p>
        </w:tc>
      </w:tr>
      <w:tr w:rsidR="0037638C" w:rsidRPr="00502C09" w14:paraId="33817907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single" w:sz="12" w:space="0" w:color="02519E"/>
            </w:tcBorders>
          </w:tcPr>
          <w:p w14:paraId="2E684A91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single" w:sz="12" w:space="0" w:color="02519E"/>
            </w:tcBorders>
          </w:tcPr>
          <w:p w14:paraId="720167FA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3AFED0B7" w14:textId="4D017397" w:rsidR="008D4108" w:rsidRDefault="008D4108" w:rsidP="00906931">
            <w:pPr>
              <w:pStyle w:val="Tab"/>
            </w:pPr>
          </w:p>
        </w:tc>
        <w:tc>
          <w:tcPr>
            <w:tcW w:w="3685" w:type="dxa"/>
            <w:tcBorders>
              <w:bottom w:val="single" w:sz="12" w:space="0" w:color="02519E"/>
            </w:tcBorders>
            <w:tcMar>
              <w:right w:w="0" w:type="dxa"/>
            </w:tcMar>
          </w:tcPr>
          <w:p w14:paraId="5C99CFB9" w14:textId="4BBC45F7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13C2E4D8" w14:textId="10D4F3F8" w:rsidR="008D4108" w:rsidRPr="00B66C84" w:rsidRDefault="624C9344" w:rsidP="00906931">
            <w:pPr>
              <w:pStyle w:val="Tab"/>
            </w:pPr>
            <w:r>
              <w:t>8</w:t>
            </w:r>
          </w:p>
        </w:tc>
      </w:tr>
      <w:tr w:rsidR="0037638C" w:rsidRPr="00502C09" w14:paraId="7EE37B54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248D0149" w14:textId="6D154356" w:rsidR="008D4108" w:rsidRDefault="008D4108" w:rsidP="00906931">
            <w:pPr>
              <w:pStyle w:val="Tab"/>
              <w:keepNext/>
            </w:pPr>
            <w:r>
              <w:t>VLT04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50771EAB" w14:textId="77777777" w:rsidR="008D4108" w:rsidRDefault="008D4108" w:rsidP="00906931">
            <w:pPr>
              <w:pStyle w:val="Tab"/>
              <w:keepNext/>
            </w:pPr>
            <w:r>
              <w:t>VD Dolany Dolánky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04E05519" w14:textId="63C53832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4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2D2D64CB" w14:textId="54A01F66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418088E0" w14:textId="1DE16FA3" w:rsidR="008D4108" w:rsidRPr="00B66C84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5C0F1754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2AC4A408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D58E76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1FC7309E" w14:textId="628FF6E6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4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37A0D885" w14:textId="6C84830C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309F25DB" w14:textId="32A46476" w:rsidR="008D4108" w:rsidRPr="00B66C84" w:rsidRDefault="008D4108" w:rsidP="00906931">
            <w:pPr>
              <w:pStyle w:val="Tab"/>
              <w:keepNext/>
            </w:pPr>
            <w:r w:rsidRPr="00B66C84">
              <w:t>4</w:t>
            </w:r>
          </w:p>
        </w:tc>
      </w:tr>
      <w:tr w:rsidR="0037638C" w:rsidRPr="00502C09" w14:paraId="4357D085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47F3B47E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601379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5FD7F0A8" w14:textId="67AEDB81" w:rsidR="008D4108" w:rsidRPr="00586C0D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4</w:t>
            </w:r>
            <w:r w:rsidRPr="00586C0D">
              <w:t>.3</w:t>
            </w:r>
          </w:p>
        </w:tc>
        <w:tc>
          <w:tcPr>
            <w:tcW w:w="3685" w:type="dxa"/>
            <w:tcMar>
              <w:right w:w="0" w:type="dxa"/>
            </w:tcMar>
          </w:tcPr>
          <w:p w14:paraId="7A3845DA" w14:textId="3A27DF7F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5BDCC0D1" w14:textId="26B5D9BD" w:rsidR="008D4108" w:rsidRPr="00626511" w:rsidRDefault="008D4108" w:rsidP="00906931">
            <w:pPr>
              <w:pStyle w:val="Tab"/>
              <w:keepNext/>
            </w:pPr>
            <w:r w:rsidRPr="00626511">
              <w:t xml:space="preserve">2 </w:t>
            </w:r>
          </w:p>
        </w:tc>
      </w:tr>
      <w:tr w:rsidR="0037638C" w:rsidRPr="00502C09" w14:paraId="4EC03D6E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single" w:sz="12" w:space="0" w:color="02519E"/>
            </w:tcBorders>
          </w:tcPr>
          <w:p w14:paraId="088844A9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single" w:sz="12" w:space="0" w:color="02519E"/>
            </w:tcBorders>
          </w:tcPr>
          <w:p w14:paraId="6EBEC535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27A07CD7" w14:textId="296EEFE5" w:rsidR="008D4108" w:rsidRDefault="008D4108" w:rsidP="00906931">
            <w:pPr>
              <w:pStyle w:val="Tab"/>
            </w:pPr>
          </w:p>
        </w:tc>
        <w:tc>
          <w:tcPr>
            <w:tcW w:w="3685" w:type="dxa"/>
            <w:tcBorders>
              <w:bottom w:val="single" w:sz="12" w:space="0" w:color="02519E"/>
            </w:tcBorders>
            <w:tcMar>
              <w:right w:w="0" w:type="dxa"/>
            </w:tcMar>
          </w:tcPr>
          <w:p w14:paraId="52E1FDE0" w14:textId="1FF5DB91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42D555F0" w14:textId="35F50612" w:rsidR="008D4108" w:rsidRPr="00B66C84" w:rsidRDefault="008D4108" w:rsidP="00906931">
            <w:pPr>
              <w:pStyle w:val="Tab"/>
            </w:pPr>
            <w:r w:rsidRPr="00B66C84">
              <w:t>22</w:t>
            </w:r>
          </w:p>
        </w:tc>
      </w:tr>
      <w:tr w:rsidR="0037638C" w:rsidRPr="00502C09" w14:paraId="44751B5F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15BAC85E" w14:textId="1BC0C60A" w:rsidR="008D4108" w:rsidRDefault="008D4108" w:rsidP="00906931">
            <w:pPr>
              <w:pStyle w:val="Tab"/>
              <w:keepNext/>
            </w:pPr>
            <w:r>
              <w:t>VLT05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39A57A77" w14:textId="77777777" w:rsidR="008D4108" w:rsidRDefault="008D4108" w:rsidP="00906931">
            <w:pPr>
              <w:pStyle w:val="Tab"/>
              <w:keepNext/>
            </w:pPr>
            <w:r>
              <w:t>VD Klecany Roztoky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1C58098A" w14:textId="4D7A3AF5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5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7872B298" w14:textId="13F6A374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633A6BA6" w14:textId="77E9547B" w:rsidR="008D4108" w:rsidRPr="00B66C84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6E7A9CC5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74E03CD4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8A86E0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326534F0" w14:textId="449DD8DC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5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6FACB4CD" w14:textId="4D5AED7E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4FA0FF9A" w14:textId="3455C986" w:rsidR="008D4108" w:rsidRPr="00B66C84" w:rsidRDefault="008D4108" w:rsidP="00906931">
            <w:pPr>
              <w:pStyle w:val="Tab"/>
              <w:keepNext/>
            </w:pPr>
            <w:r w:rsidRPr="00B66C84">
              <w:t>4</w:t>
            </w:r>
          </w:p>
        </w:tc>
      </w:tr>
      <w:tr w:rsidR="0037638C" w:rsidRPr="00502C09" w14:paraId="5BA7FD91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70DD2BFF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EDCE58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1111F7CA" w14:textId="5A20EFD9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5</w:t>
            </w:r>
            <w:r w:rsidRPr="00586C0D">
              <w:t>.3</w:t>
            </w:r>
          </w:p>
        </w:tc>
        <w:tc>
          <w:tcPr>
            <w:tcW w:w="3685" w:type="dxa"/>
            <w:tcMar>
              <w:right w:w="0" w:type="dxa"/>
            </w:tcMar>
          </w:tcPr>
          <w:p w14:paraId="795BB08F" w14:textId="3C9E2D53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4D915649" w14:textId="1B3DACA9" w:rsidR="008D4108" w:rsidRPr="00B66C84" w:rsidRDefault="008D4108" w:rsidP="00906931">
            <w:pPr>
              <w:pStyle w:val="Tab"/>
              <w:keepNext/>
            </w:pPr>
            <w:r w:rsidRPr="00626511">
              <w:t xml:space="preserve">2 </w:t>
            </w:r>
          </w:p>
        </w:tc>
      </w:tr>
      <w:tr w:rsidR="0037638C" w:rsidRPr="00502C09" w14:paraId="7859D79C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single" w:sz="12" w:space="0" w:color="02519E"/>
            </w:tcBorders>
          </w:tcPr>
          <w:p w14:paraId="661DB246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single" w:sz="12" w:space="0" w:color="02519E"/>
            </w:tcBorders>
          </w:tcPr>
          <w:p w14:paraId="1C4D1E32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558C13D1" w14:textId="28158B44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Borders>
              <w:bottom w:val="single" w:sz="12" w:space="0" w:color="02519E"/>
            </w:tcBorders>
            <w:tcMar>
              <w:right w:w="0" w:type="dxa"/>
            </w:tcMar>
          </w:tcPr>
          <w:p w14:paraId="79E126D8" w14:textId="5D8C6833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  <w:tcBorders>
              <w:bottom w:val="single" w:sz="12" w:space="0" w:color="02519E"/>
            </w:tcBorders>
          </w:tcPr>
          <w:p w14:paraId="4D9C1837" w14:textId="6E8644B7" w:rsidR="008D4108" w:rsidRPr="00626511" w:rsidRDefault="008D4108" w:rsidP="00906931">
            <w:pPr>
              <w:pStyle w:val="Tab"/>
            </w:pPr>
            <w:r w:rsidRPr="00626511">
              <w:t>2</w:t>
            </w:r>
            <w:r>
              <w:t>2</w:t>
            </w:r>
          </w:p>
        </w:tc>
      </w:tr>
      <w:tr w:rsidR="0037638C" w:rsidRPr="00502C09" w14:paraId="00351FD1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6A7BFC19" w14:textId="1C47FEDD" w:rsidR="008D4108" w:rsidRDefault="008D4108" w:rsidP="00906931">
            <w:pPr>
              <w:pStyle w:val="Tab"/>
              <w:keepNext/>
            </w:pPr>
            <w:r>
              <w:t>VLT06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31834345" w14:textId="77777777" w:rsidR="008D4108" w:rsidRDefault="008D4108" w:rsidP="00906931">
            <w:pPr>
              <w:pStyle w:val="Tab"/>
              <w:keepNext/>
            </w:pPr>
            <w:r>
              <w:t>VD Troja Podbaba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13B86F08" w14:textId="11091883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6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25884BE4" w14:textId="300718AB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78D43654" w14:textId="1B4A1916" w:rsidR="008D4108" w:rsidRPr="00BE7AD1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243F0DF9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11124C9A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1161DA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63E3A8FD" w14:textId="15789397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6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2FD6D82B" w14:textId="04B126FB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602FC901" w14:textId="1B311153" w:rsidR="008D4108" w:rsidRPr="00BE7AD1" w:rsidRDefault="008D4108" w:rsidP="00906931">
            <w:pPr>
              <w:pStyle w:val="Tab"/>
              <w:keepNext/>
            </w:pPr>
            <w:r>
              <w:t>5</w:t>
            </w:r>
          </w:p>
        </w:tc>
      </w:tr>
      <w:tr w:rsidR="0037638C" w:rsidRPr="00502C09" w14:paraId="4EB4B366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2207BE6F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216BE9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03359D58" w14:textId="44726216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6</w:t>
            </w:r>
            <w:r w:rsidRPr="00586C0D">
              <w:t>.3</w:t>
            </w:r>
          </w:p>
        </w:tc>
        <w:tc>
          <w:tcPr>
            <w:tcW w:w="3685" w:type="dxa"/>
            <w:tcMar>
              <w:right w:w="0" w:type="dxa"/>
            </w:tcMar>
          </w:tcPr>
          <w:p w14:paraId="3AE1E853" w14:textId="7329C406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079A8A34" w14:textId="245218CF" w:rsidR="008D4108" w:rsidRPr="00BE7AD1" w:rsidRDefault="008D4108" w:rsidP="00906931">
            <w:pPr>
              <w:pStyle w:val="Tab"/>
              <w:keepNext/>
            </w:pPr>
            <w:r w:rsidRPr="00626511">
              <w:t xml:space="preserve">3 </w:t>
            </w:r>
          </w:p>
        </w:tc>
      </w:tr>
      <w:tr w:rsidR="0037638C" w:rsidRPr="00502C09" w14:paraId="32C4D5D1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30AAC51C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588F4D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</w:tcPr>
          <w:p w14:paraId="3A7E50EE" w14:textId="7C8E9623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Mar>
              <w:right w:w="0" w:type="dxa"/>
            </w:tcMar>
          </w:tcPr>
          <w:p w14:paraId="1AF39564" w14:textId="0522ADDC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</w:tcPr>
          <w:p w14:paraId="0DB6CDBC" w14:textId="500C7108" w:rsidR="008D4108" w:rsidRPr="00626511" w:rsidRDefault="008C28D1" w:rsidP="00906931">
            <w:pPr>
              <w:pStyle w:val="Tab"/>
            </w:pPr>
            <w:r>
              <w:t>10</w:t>
            </w:r>
          </w:p>
        </w:tc>
      </w:tr>
      <w:tr w:rsidR="0037638C" w:rsidRPr="00502C09" w14:paraId="04B81BD1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42CBE996" w14:textId="72B5861A" w:rsidR="008D4108" w:rsidRDefault="008D4108" w:rsidP="00906931">
            <w:pPr>
              <w:pStyle w:val="Tab"/>
              <w:keepNext/>
            </w:pPr>
            <w:r>
              <w:t>VLT07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23CCF058" w14:textId="77777777" w:rsidR="008D4108" w:rsidRDefault="008D4108" w:rsidP="00906931">
            <w:pPr>
              <w:pStyle w:val="Tab"/>
              <w:keepNext/>
            </w:pPr>
            <w:r>
              <w:t>VD Štvanice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082D1313" w14:textId="38E68437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7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44416EBC" w14:textId="78A5FC1A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1D41E9EE" w14:textId="12C55F38" w:rsidR="008D4108" w:rsidRPr="00BE7AD1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760284C1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260FD7ED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DB5F03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22D8CD9C" w14:textId="5F99A569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7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72549324" w14:textId="38E29EDE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319DB222" w14:textId="68F574FA" w:rsidR="008D4108" w:rsidRPr="00BE7AD1" w:rsidRDefault="008D4108" w:rsidP="00906931">
            <w:pPr>
              <w:pStyle w:val="Tab"/>
              <w:keepNext/>
            </w:pPr>
            <w:r>
              <w:t>5</w:t>
            </w:r>
            <w:r w:rsidRPr="00626511">
              <w:t xml:space="preserve"> </w:t>
            </w:r>
          </w:p>
        </w:tc>
      </w:tr>
      <w:tr w:rsidR="0037638C" w:rsidRPr="00502C09" w14:paraId="39038FEB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464A7D4E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B5F606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09AC121C" w14:textId="2B957BDB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7.3</w:t>
            </w:r>
          </w:p>
        </w:tc>
        <w:tc>
          <w:tcPr>
            <w:tcW w:w="3685" w:type="dxa"/>
            <w:tcMar>
              <w:right w:w="0" w:type="dxa"/>
            </w:tcMar>
          </w:tcPr>
          <w:p w14:paraId="293F6C0E" w14:textId="20BD3CA7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01210B30" w14:textId="16CCA012" w:rsidR="008D4108" w:rsidRPr="00BE7AD1" w:rsidRDefault="008D4108" w:rsidP="00906931">
            <w:pPr>
              <w:pStyle w:val="Tab"/>
              <w:keepNext/>
            </w:pPr>
            <w:r w:rsidRPr="00626511">
              <w:t xml:space="preserve">3 </w:t>
            </w:r>
          </w:p>
        </w:tc>
      </w:tr>
      <w:tr w:rsidR="0037638C" w:rsidRPr="00502C09" w14:paraId="1DC5AA44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4F97B776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66111F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</w:tcPr>
          <w:p w14:paraId="08AB9148" w14:textId="43259E5E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Mar>
              <w:right w:w="0" w:type="dxa"/>
            </w:tcMar>
          </w:tcPr>
          <w:p w14:paraId="38F1216B" w14:textId="15394F19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</w:tcPr>
          <w:p w14:paraId="159BCA6F" w14:textId="1D8CD635" w:rsidR="008D4108" w:rsidRPr="00626511" w:rsidRDefault="003C7472" w:rsidP="00906931">
            <w:pPr>
              <w:pStyle w:val="Tab"/>
            </w:pPr>
            <w:r>
              <w:t>10</w:t>
            </w:r>
          </w:p>
        </w:tc>
      </w:tr>
      <w:tr w:rsidR="0037638C" w:rsidRPr="00502C09" w14:paraId="7A8BE022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4F525181" w14:textId="2222906E" w:rsidR="008D4108" w:rsidRDefault="008D4108" w:rsidP="00906931">
            <w:pPr>
              <w:pStyle w:val="Tab"/>
              <w:keepNext/>
            </w:pPr>
            <w:r>
              <w:t>VLT08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240D8F6B" w14:textId="77777777" w:rsidR="008D4108" w:rsidRDefault="008D4108" w:rsidP="00906931">
            <w:pPr>
              <w:pStyle w:val="Tab"/>
              <w:keepNext/>
            </w:pPr>
            <w:r>
              <w:t>VD Smíchov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3743AF46" w14:textId="230B9A90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8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3AA7DB22" w14:textId="4BC9CB94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548E84DC" w14:textId="1793BEE4" w:rsidR="008D4108" w:rsidRPr="00BE7AD1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6E95B08D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63226DFD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E263A5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1A157787" w14:textId="626DF4B6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8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44972D91" w14:textId="1A0EE74E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76BBDE00" w14:textId="48CC50D6" w:rsidR="008D4108" w:rsidRPr="00BE7AD1" w:rsidRDefault="008D4108" w:rsidP="00906931">
            <w:pPr>
              <w:pStyle w:val="Tab"/>
              <w:keepNext/>
            </w:pPr>
            <w:r>
              <w:t>4</w:t>
            </w:r>
          </w:p>
        </w:tc>
      </w:tr>
      <w:tr w:rsidR="0037638C" w:rsidRPr="00502C09" w14:paraId="7F1F849D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6C48DE38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820514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11099820" w14:textId="6145EFBE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8.3</w:t>
            </w:r>
          </w:p>
        </w:tc>
        <w:tc>
          <w:tcPr>
            <w:tcW w:w="3685" w:type="dxa"/>
            <w:tcMar>
              <w:right w:w="0" w:type="dxa"/>
            </w:tcMar>
          </w:tcPr>
          <w:p w14:paraId="381DBE85" w14:textId="530B293C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6822C550" w14:textId="6E39BB23" w:rsidR="008D4108" w:rsidRPr="00BE7AD1" w:rsidRDefault="008D4108" w:rsidP="00906931">
            <w:pPr>
              <w:pStyle w:val="Tab"/>
              <w:keepNext/>
            </w:pPr>
            <w:r w:rsidRPr="00626511">
              <w:t xml:space="preserve">2 </w:t>
            </w:r>
          </w:p>
        </w:tc>
      </w:tr>
      <w:tr w:rsidR="0037638C" w:rsidRPr="00502C09" w14:paraId="7BEFBA93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5892772B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F291B4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</w:tcPr>
          <w:p w14:paraId="45CC5B24" w14:textId="37CD0D79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Mar>
              <w:right w:w="0" w:type="dxa"/>
            </w:tcMar>
          </w:tcPr>
          <w:p w14:paraId="4BD1491F" w14:textId="508ABA31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</w:tcPr>
          <w:p w14:paraId="36EF0A52" w14:textId="7515BE78" w:rsidR="008D4108" w:rsidRPr="00626511" w:rsidRDefault="624C9344" w:rsidP="00906931">
            <w:pPr>
              <w:pStyle w:val="Tab"/>
            </w:pPr>
            <w:r>
              <w:t>6</w:t>
            </w:r>
          </w:p>
        </w:tc>
      </w:tr>
      <w:tr w:rsidR="0037638C" w:rsidRPr="00502C09" w14:paraId="12535976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12F63F71" w14:textId="7F9278C6" w:rsidR="008D4108" w:rsidRPr="007E1B86" w:rsidRDefault="008D4108" w:rsidP="00906931">
            <w:pPr>
              <w:pStyle w:val="Tab"/>
              <w:keepNext/>
            </w:pPr>
            <w:r>
              <w:t>VLT09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0BEC7E1D" w14:textId="77777777" w:rsidR="008D4108" w:rsidRDefault="008D4108" w:rsidP="00906931">
            <w:pPr>
              <w:pStyle w:val="Tab"/>
              <w:keepNext/>
            </w:pPr>
            <w:r w:rsidRPr="007E1B86">
              <w:t>VD Modřany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0AAECA86" w14:textId="31303C0A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9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6E9C1BB1" w14:textId="5E38E52C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75DF4B29" w14:textId="47BCB242" w:rsidR="008D4108" w:rsidRPr="00BE7AD1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1CDA976D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229BB732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CFBCE6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1E8EA530" w14:textId="30D710CF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9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6163EFE9" w14:textId="2D0F6FAF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51F7B6CE" w14:textId="443C6105" w:rsidR="008D4108" w:rsidRPr="00BE7AD1" w:rsidRDefault="008D4108" w:rsidP="00906931">
            <w:pPr>
              <w:pStyle w:val="Tab"/>
              <w:keepNext/>
            </w:pPr>
            <w:r>
              <w:t>4</w:t>
            </w:r>
          </w:p>
        </w:tc>
      </w:tr>
      <w:tr w:rsidR="0037638C" w:rsidRPr="00502C09" w14:paraId="08581B7C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7C8DEF87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2B05C7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49898752" w14:textId="5B62CB7D" w:rsidR="008D4108" w:rsidRDefault="008D4108" w:rsidP="00906931">
            <w:pPr>
              <w:pStyle w:val="Tab"/>
              <w:keepNext/>
            </w:pPr>
            <w:r w:rsidRPr="00586C0D">
              <w:t>VLT0</w:t>
            </w:r>
            <w:r>
              <w:t>9.3</w:t>
            </w:r>
          </w:p>
        </w:tc>
        <w:tc>
          <w:tcPr>
            <w:tcW w:w="3685" w:type="dxa"/>
            <w:tcMar>
              <w:right w:w="0" w:type="dxa"/>
            </w:tcMar>
          </w:tcPr>
          <w:p w14:paraId="3C194183" w14:textId="78256FF8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2FF30792" w14:textId="4F457D12" w:rsidR="008D4108" w:rsidRPr="00BE7AD1" w:rsidRDefault="008D4108" w:rsidP="00906931">
            <w:pPr>
              <w:pStyle w:val="Tab"/>
              <w:keepNext/>
            </w:pPr>
            <w:r w:rsidRPr="00626511">
              <w:t xml:space="preserve">2 </w:t>
            </w:r>
          </w:p>
        </w:tc>
      </w:tr>
      <w:tr w:rsidR="0037638C" w:rsidRPr="00502C09" w14:paraId="39EA1273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3BAB2C9D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DB6471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</w:tcPr>
          <w:p w14:paraId="6BA921FC" w14:textId="37DBFEAC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Mar>
              <w:right w:w="0" w:type="dxa"/>
            </w:tcMar>
          </w:tcPr>
          <w:p w14:paraId="52899FB4" w14:textId="0DC5CBE1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</w:tcPr>
          <w:p w14:paraId="04C0B09C" w14:textId="782B1D79" w:rsidR="008D4108" w:rsidRPr="00626511" w:rsidRDefault="008D4108" w:rsidP="00906931">
            <w:pPr>
              <w:pStyle w:val="Tab"/>
            </w:pPr>
            <w:r>
              <w:t>6</w:t>
            </w:r>
          </w:p>
        </w:tc>
      </w:tr>
      <w:tr w:rsidR="0037638C" w:rsidRPr="00502C09" w14:paraId="1BDD3646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1921F918" w14:textId="2FF0C8CD" w:rsidR="008D4108" w:rsidRDefault="008D4108" w:rsidP="00906931">
            <w:pPr>
              <w:pStyle w:val="Tab"/>
              <w:keepNext/>
            </w:pPr>
            <w:r>
              <w:t>VLT10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475DDB6B" w14:textId="77777777" w:rsidR="008D4108" w:rsidRDefault="008D4108" w:rsidP="00906931">
            <w:pPr>
              <w:pStyle w:val="Tab"/>
              <w:keepNext/>
            </w:pPr>
            <w:r>
              <w:t>VD Vrané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76B77F92" w14:textId="43541BAB" w:rsidR="008D4108" w:rsidRDefault="008D4108" w:rsidP="00906931">
            <w:pPr>
              <w:pStyle w:val="Tab"/>
              <w:keepNext/>
            </w:pPr>
            <w:r w:rsidRPr="00586C0D">
              <w:t>VLT</w:t>
            </w:r>
            <w:r>
              <w:t>10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78A5ECDC" w14:textId="2916A7A4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107CB8A0" w14:textId="6529FBA5" w:rsidR="008D4108" w:rsidRPr="00BE7AD1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157CE123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351D4B4F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DEF648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679B072A" w14:textId="56960417" w:rsidR="008D4108" w:rsidRDefault="008D4108" w:rsidP="00906931">
            <w:pPr>
              <w:pStyle w:val="Tab"/>
              <w:keepNext/>
            </w:pPr>
            <w:r w:rsidRPr="00586C0D">
              <w:t>VLT</w:t>
            </w:r>
            <w:r>
              <w:t>10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416EBC63" w14:textId="16A7C435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503DEB8B" w14:textId="3D1EE1DF" w:rsidR="008D4108" w:rsidRPr="00BE7AD1" w:rsidRDefault="008D4108" w:rsidP="00906931">
            <w:pPr>
              <w:pStyle w:val="Tab"/>
              <w:keepNext/>
            </w:pPr>
            <w:r>
              <w:t>5</w:t>
            </w:r>
          </w:p>
        </w:tc>
      </w:tr>
      <w:tr w:rsidR="0037638C" w:rsidRPr="00502C09" w14:paraId="0DA467F0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04689559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361AA0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25A834CF" w14:textId="64CBFFD3" w:rsidR="008D4108" w:rsidRDefault="008D4108" w:rsidP="00906931">
            <w:pPr>
              <w:pStyle w:val="Tab"/>
              <w:keepNext/>
            </w:pPr>
            <w:r w:rsidRPr="00586C0D">
              <w:t>VLT</w:t>
            </w:r>
            <w:r>
              <w:t>10.3</w:t>
            </w:r>
          </w:p>
        </w:tc>
        <w:tc>
          <w:tcPr>
            <w:tcW w:w="3685" w:type="dxa"/>
            <w:tcMar>
              <w:right w:w="0" w:type="dxa"/>
            </w:tcMar>
          </w:tcPr>
          <w:p w14:paraId="40FEA405" w14:textId="01223D5D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03E71DD9" w14:textId="1998C7FE" w:rsidR="008D4108" w:rsidRPr="00BE7AD1" w:rsidRDefault="008D4108" w:rsidP="00906931">
            <w:pPr>
              <w:pStyle w:val="Tab"/>
              <w:keepNext/>
            </w:pPr>
            <w:r>
              <w:t>3</w:t>
            </w:r>
          </w:p>
        </w:tc>
      </w:tr>
      <w:tr w:rsidR="0037638C" w:rsidRPr="00502C09" w14:paraId="52005A0E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392CD9B1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A835D1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</w:tcPr>
          <w:p w14:paraId="38255696" w14:textId="153D1F63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Mar>
              <w:right w:w="0" w:type="dxa"/>
            </w:tcMar>
          </w:tcPr>
          <w:p w14:paraId="0B779329" w14:textId="64E9DC36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</w:tcPr>
          <w:p w14:paraId="05553722" w14:textId="7AB1F17F" w:rsidR="008D4108" w:rsidRPr="00626511" w:rsidRDefault="008D4108" w:rsidP="00906931">
            <w:pPr>
              <w:pStyle w:val="Tab"/>
            </w:pPr>
            <w:r>
              <w:t>8</w:t>
            </w:r>
          </w:p>
        </w:tc>
      </w:tr>
      <w:tr w:rsidR="0037638C" w:rsidRPr="00502C09" w14:paraId="16FFE7A5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single" w:sz="12" w:space="0" w:color="02519E"/>
              <w:bottom w:val="nil"/>
            </w:tcBorders>
          </w:tcPr>
          <w:p w14:paraId="13CAD3BE" w14:textId="716F6A01" w:rsidR="008D4108" w:rsidRDefault="008D4108" w:rsidP="00906931">
            <w:pPr>
              <w:pStyle w:val="Tab"/>
              <w:keepNext/>
            </w:pPr>
            <w:r>
              <w:t>VLT11</w:t>
            </w:r>
          </w:p>
        </w:tc>
        <w:tc>
          <w:tcPr>
            <w:tcW w:w="1984" w:type="dxa"/>
            <w:tcBorders>
              <w:top w:val="single" w:sz="12" w:space="0" w:color="02519E"/>
              <w:bottom w:val="nil"/>
            </w:tcBorders>
          </w:tcPr>
          <w:p w14:paraId="6729D765" w14:textId="77777777" w:rsidR="008D4108" w:rsidRDefault="008D4108" w:rsidP="00906931">
            <w:pPr>
              <w:pStyle w:val="Tab"/>
              <w:keepNext/>
            </w:pPr>
            <w:r>
              <w:t>VD Štěchovice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4B392072" w14:textId="5A4294DC" w:rsidR="008D4108" w:rsidRDefault="008D4108" w:rsidP="00906931">
            <w:pPr>
              <w:pStyle w:val="Tab"/>
              <w:keepNext/>
            </w:pPr>
            <w:r w:rsidRPr="00586C0D">
              <w:t>VLT</w:t>
            </w:r>
            <w:r>
              <w:t>11</w:t>
            </w:r>
            <w:r w:rsidRPr="00586C0D">
              <w:t>.1</w:t>
            </w:r>
          </w:p>
        </w:tc>
        <w:tc>
          <w:tcPr>
            <w:tcW w:w="3685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699E9EB0" w14:textId="178A909F" w:rsidR="008D4108" w:rsidRDefault="008D4108" w:rsidP="00906931">
            <w:pPr>
              <w:pStyle w:val="Tab"/>
              <w:keepNext/>
            </w:pPr>
            <w:r w:rsidRPr="00DB19A3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053AA7A6" w14:textId="39DAE46D" w:rsidR="008D4108" w:rsidRPr="00BE7AD1" w:rsidRDefault="008D4108" w:rsidP="00906931">
            <w:pPr>
              <w:pStyle w:val="Tab"/>
              <w:keepNext/>
            </w:pPr>
            <w:r w:rsidRPr="00626511">
              <w:t xml:space="preserve">1 </w:t>
            </w:r>
          </w:p>
        </w:tc>
      </w:tr>
      <w:tr w:rsidR="0037638C" w:rsidRPr="00502C09" w14:paraId="23E7CDAB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0C2C59A5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C77B7C8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37D226E8" w14:textId="45F50208" w:rsidR="008D4108" w:rsidRDefault="008D4108" w:rsidP="00906931">
            <w:pPr>
              <w:pStyle w:val="Tab"/>
              <w:keepNext/>
            </w:pPr>
            <w:r w:rsidRPr="00586C0D">
              <w:t>VLT</w:t>
            </w:r>
            <w:r>
              <w:t>11</w:t>
            </w:r>
            <w:r w:rsidRPr="00586C0D">
              <w:t>.2</w:t>
            </w:r>
          </w:p>
        </w:tc>
        <w:tc>
          <w:tcPr>
            <w:tcW w:w="3685" w:type="dxa"/>
            <w:tcMar>
              <w:right w:w="0" w:type="dxa"/>
            </w:tcMar>
          </w:tcPr>
          <w:p w14:paraId="142B756A" w14:textId="1D79FA13" w:rsidR="008D4108" w:rsidRDefault="008D4108" w:rsidP="00906931">
            <w:pPr>
              <w:pStyle w:val="Tab"/>
              <w:keepNext/>
            </w:pPr>
            <w:r w:rsidRPr="00DB19A3">
              <w:t>Fáze 2 [Studie] a 3 [Povolení]</w:t>
            </w:r>
          </w:p>
        </w:tc>
        <w:tc>
          <w:tcPr>
            <w:tcW w:w="1134" w:type="dxa"/>
          </w:tcPr>
          <w:p w14:paraId="624422E5" w14:textId="6B7B6186" w:rsidR="008D4108" w:rsidRPr="00BE7AD1" w:rsidRDefault="008D4108" w:rsidP="00906931">
            <w:pPr>
              <w:pStyle w:val="Tab"/>
              <w:keepNext/>
            </w:pPr>
            <w:r>
              <w:t>4</w:t>
            </w:r>
            <w:r w:rsidRPr="00626511">
              <w:t xml:space="preserve"> </w:t>
            </w:r>
          </w:p>
        </w:tc>
      </w:tr>
      <w:tr w:rsidR="0037638C" w:rsidRPr="00502C09" w14:paraId="6D2C66A5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52026959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905EC3" w14:textId="77777777" w:rsidR="008D4108" w:rsidRDefault="008D4108" w:rsidP="00906931">
            <w:pPr>
              <w:pStyle w:val="Tab"/>
              <w:keepNext/>
            </w:pPr>
          </w:p>
        </w:tc>
        <w:tc>
          <w:tcPr>
            <w:tcW w:w="1134" w:type="dxa"/>
          </w:tcPr>
          <w:p w14:paraId="5A903A1A" w14:textId="77593B7A" w:rsidR="008D4108" w:rsidRDefault="008D4108" w:rsidP="00906931">
            <w:pPr>
              <w:pStyle w:val="Tab"/>
              <w:keepNext/>
            </w:pPr>
            <w:r w:rsidRPr="00586C0D">
              <w:t>VLT</w:t>
            </w:r>
            <w:r>
              <w:t>11.3</w:t>
            </w:r>
          </w:p>
        </w:tc>
        <w:tc>
          <w:tcPr>
            <w:tcW w:w="3685" w:type="dxa"/>
            <w:tcMar>
              <w:right w:w="0" w:type="dxa"/>
            </w:tcMar>
          </w:tcPr>
          <w:p w14:paraId="6A11DA6C" w14:textId="354BA371" w:rsidR="008D4108" w:rsidRDefault="008D4108" w:rsidP="00906931">
            <w:pPr>
              <w:pStyle w:val="Tab"/>
              <w:keepNext/>
            </w:pPr>
            <w:r w:rsidRPr="00DB19A3">
              <w:t>Fáze 4 [RDS]</w:t>
            </w:r>
          </w:p>
        </w:tc>
        <w:tc>
          <w:tcPr>
            <w:tcW w:w="1134" w:type="dxa"/>
          </w:tcPr>
          <w:p w14:paraId="49F55F6A" w14:textId="31CA0416" w:rsidR="008D4108" w:rsidRPr="00BE7AD1" w:rsidRDefault="008D4108" w:rsidP="00906931">
            <w:pPr>
              <w:pStyle w:val="Tab"/>
              <w:keepNext/>
            </w:pPr>
            <w:r w:rsidRPr="00626511">
              <w:t xml:space="preserve">2 </w:t>
            </w:r>
          </w:p>
        </w:tc>
      </w:tr>
      <w:tr w:rsidR="0037638C" w:rsidRPr="00502C09" w14:paraId="14877474" w14:textId="77777777" w:rsidTr="33213683">
        <w:trPr>
          <w:trHeight w:val="20"/>
          <w:jc w:val="center"/>
        </w:trPr>
        <w:tc>
          <w:tcPr>
            <w:tcW w:w="1134" w:type="dxa"/>
            <w:tcBorders>
              <w:top w:val="nil"/>
              <w:bottom w:val="nil"/>
            </w:tcBorders>
          </w:tcPr>
          <w:p w14:paraId="138F3AB1" w14:textId="77777777" w:rsidR="008D4108" w:rsidRDefault="008D4108" w:rsidP="00906931">
            <w:pPr>
              <w:pStyle w:val="Tab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CB4CE6" w14:textId="77777777" w:rsidR="008D4108" w:rsidRDefault="008D4108" w:rsidP="00906931">
            <w:pPr>
              <w:pStyle w:val="Tab"/>
            </w:pPr>
          </w:p>
        </w:tc>
        <w:tc>
          <w:tcPr>
            <w:tcW w:w="1134" w:type="dxa"/>
          </w:tcPr>
          <w:p w14:paraId="2A520107" w14:textId="2E0B9842" w:rsidR="008D4108" w:rsidRPr="00586C0D" w:rsidRDefault="008D4108" w:rsidP="00906931">
            <w:pPr>
              <w:pStyle w:val="Tab"/>
            </w:pPr>
          </w:p>
        </w:tc>
        <w:tc>
          <w:tcPr>
            <w:tcW w:w="3685" w:type="dxa"/>
            <w:tcMar>
              <w:right w:w="0" w:type="dxa"/>
            </w:tcMar>
          </w:tcPr>
          <w:p w14:paraId="26FE2B8F" w14:textId="0DDCF4C5" w:rsidR="008D4108" w:rsidRDefault="008D4108" w:rsidP="00906931">
            <w:pPr>
              <w:pStyle w:val="Tab"/>
            </w:pPr>
            <w:r w:rsidRPr="00DB19A3">
              <w:t>Doba pro dokončení Sekce</w:t>
            </w:r>
          </w:p>
        </w:tc>
        <w:tc>
          <w:tcPr>
            <w:tcW w:w="1134" w:type="dxa"/>
          </w:tcPr>
          <w:p w14:paraId="7FD9C165" w14:textId="70A6E668" w:rsidR="008D4108" w:rsidRPr="00626511" w:rsidRDefault="008D4108" w:rsidP="00906931">
            <w:pPr>
              <w:pStyle w:val="Tab"/>
            </w:pPr>
            <w:r>
              <w:t>6</w:t>
            </w:r>
          </w:p>
        </w:tc>
      </w:tr>
    </w:tbl>
    <w:p w14:paraId="26ECCB57" w14:textId="1941FD2E" w:rsidR="00641ABC" w:rsidRDefault="00641ABC"/>
    <w:p w14:paraId="1ECCCE67" w14:textId="77777777" w:rsidR="00686F9F" w:rsidRPr="002361B7" w:rsidRDefault="00641ABC" w:rsidP="00686F9F">
      <w:pPr>
        <w:pStyle w:val="PodOdst"/>
        <w:keepNext/>
      </w:pPr>
      <w:r>
        <w:br w:type="page"/>
      </w:r>
      <w:r w:rsidR="00686F9F" w:rsidRPr="002361B7">
        <w:t>Sekce gen – milníky projektové přípra</w:t>
      </w:r>
      <w:r w:rsidR="00686F9F">
        <w:t>vy</w:t>
      </w:r>
    </w:p>
    <w:p w14:paraId="3216F932" w14:textId="77777777" w:rsidR="00686F9F" w:rsidRDefault="00686F9F" w:rsidP="00686F9F">
      <w:pPr>
        <w:pStyle w:val="Text"/>
      </w:pPr>
      <w:r>
        <w:t xml:space="preserve">Tyto milníky se týkají pouze komponent logických celků Datové centrum, Servisní zařízení a Diagnostický systém OT ve smyslu </w:t>
      </w:r>
      <w:r w:rsidRPr="00D856E7">
        <w:t>technick</w:t>
      </w:r>
      <w:r>
        <w:t>é</w:t>
      </w:r>
      <w:r w:rsidRPr="00D856E7">
        <w:t xml:space="preserve"> část Požadavků objednatele</w:t>
      </w:r>
      <w:r>
        <w:t>.</w:t>
      </w:r>
    </w:p>
    <w:p w14:paraId="3662BA59" w14:textId="77777777" w:rsidR="00686F9F" w:rsidRDefault="00686F9F" w:rsidP="00686F9F">
      <w:pPr>
        <w:pStyle w:val="Text"/>
      </w:pPr>
      <w:r w:rsidRPr="00F34EE6">
        <w:t>Každý z</w:t>
      </w:r>
      <w:r>
        <w:t> následujících milníků</w:t>
      </w:r>
      <w:r w:rsidRPr="00F34EE6">
        <w:t xml:space="preserve"> je splněn, pokud Zhotovitel v souladu s Požadavky objednatele v rámci dané fáze splnil všechny stanovené povinnosti a předložil Správci stavby čistopisy všech stanovených výstupů.</w:t>
      </w:r>
    </w:p>
    <w:p w14:paraId="0493B13E" w14:textId="77777777" w:rsidR="00686F9F" w:rsidRDefault="00686F9F" w:rsidP="00686F9F">
      <w:pPr>
        <w:pStyle w:val="Text"/>
      </w:pPr>
      <w:r>
        <w:t>Ve sloupci „</w:t>
      </w:r>
      <w:r w:rsidRPr="00F97BC0">
        <w:rPr>
          <w:i/>
          <w:iCs/>
        </w:rPr>
        <w:t>Doba</w:t>
      </w:r>
      <w:r>
        <w:t>“ je stanoven počet měsíců doby pro splnění milníku, která se počítá ode dne zahájení stanovené fáze.</w:t>
      </w:r>
    </w:p>
    <w:tbl>
      <w:tblPr>
        <w:tblW w:w="5669" w:type="dxa"/>
        <w:tblBorders>
          <w:insideH w:val="single" w:sz="4" w:space="0" w:color="02519E"/>
          <w:insideV w:val="single" w:sz="4" w:space="0" w:color="02519E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34"/>
        <w:gridCol w:w="3401"/>
        <w:gridCol w:w="1134"/>
      </w:tblGrid>
      <w:tr w:rsidR="00686F9F" w:rsidRPr="00995AD5" w14:paraId="585FF6E2" w14:textId="77777777">
        <w:trPr>
          <w:trHeight w:val="567"/>
          <w:tblHeader/>
        </w:trPr>
        <w:tc>
          <w:tcPr>
            <w:tcW w:w="1134" w:type="dxa"/>
            <w:tcBorders>
              <w:top w:val="nil"/>
              <w:left w:val="nil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vAlign w:val="center"/>
          </w:tcPr>
          <w:p w14:paraId="310340E3" w14:textId="77777777" w:rsidR="00686F9F" w:rsidRPr="00995AD5" w:rsidRDefault="00686F9F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Milník</w:t>
            </w:r>
          </w:p>
        </w:tc>
        <w:tc>
          <w:tcPr>
            <w:tcW w:w="3401" w:type="dxa"/>
            <w:tcBorders>
              <w:top w:val="nil"/>
              <w:left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tcMar>
              <w:right w:w="0" w:type="dxa"/>
            </w:tcMar>
            <w:vAlign w:val="center"/>
          </w:tcPr>
          <w:p w14:paraId="64DD0221" w14:textId="77777777" w:rsidR="00686F9F" w:rsidRPr="00995AD5" w:rsidRDefault="00686F9F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Název</w:t>
            </w:r>
            <w:r>
              <w:rPr>
                <w:b/>
                <w:szCs w:val="20"/>
              </w:rPr>
              <w:t xml:space="preserve"> milníku</w:t>
            </w:r>
          </w:p>
        </w:tc>
        <w:tc>
          <w:tcPr>
            <w:tcW w:w="1134" w:type="dxa"/>
            <w:tcBorders>
              <w:top w:val="nil"/>
              <w:left w:val="single" w:sz="4" w:space="0" w:color="02519E"/>
              <w:bottom w:val="single" w:sz="4" w:space="0" w:color="02519E"/>
            </w:tcBorders>
            <w:shd w:val="clear" w:color="auto" w:fill="E7E6E6" w:themeFill="background2"/>
            <w:vAlign w:val="center"/>
          </w:tcPr>
          <w:p w14:paraId="0DA798A3" w14:textId="77777777" w:rsidR="00686F9F" w:rsidRPr="00BE7AD1" w:rsidRDefault="00686F9F">
            <w:pPr>
              <w:pStyle w:val="Tab"/>
              <w:rPr>
                <w:b/>
                <w:bCs/>
              </w:rPr>
            </w:pPr>
            <w:r w:rsidRPr="00BE7AD1">
              <w:rPr>
                <w:b/>
                <w:bCs/>
              </w:rPr>
              <w:t>Doba</w:t>
            </w:r>
          </w:p>
          <w:p w14:paraId="71976739" w14:textId="77777777" w:rsidR="00686F9F" w:rsidRPr="00BE7AD1" w:rsidRDefault="00686F9F">
            <w:pPr>
              <w:pStyle w:val="Tab"/>
              <w:rPr>
                <w:b/>
                <w:bCs/>
              </w:rPr>
            </w:pPr>
            <w:r w:rsidRPr="00BE7AD1">
              <w:rPr>
                <w:b/>
                <w:bCs/>
              </w:rPr>
              <w:t>(měsíce)</w:t>
            </w:r>
          </w:p>
        </w:tc>
      </w:tr>
      <w:tr w:rsidR="00686F9F" w:rsidRPr="00502C09" w14:paraId="426D8075" w14:textId="77777777">
        <w:trPr>
          <w:trHeight w:val="20"/>
        </w:trPr>
        <w:tc>
          <w:tcPr>
            <w:tcW w:w="1134" w:type="dxa"/>
            <w:tcBorders>
              <w:top w:val="single" w:sz="12" w:space="0" w:color="02519E"/>
              <w:left w:val="nil"/>
            </w:tcBorders>
          </w:tcPr>
          <w:p w14:paraId="748F1BA2" w14:textId="77777777" w:rsidR="00686F9F" w:rsidRPr="00CD3994" w:rsidRDefault="00686F9F">
            <w:pPr>
              <w:pStyle w:val="Tab"/>
              <w:keepNext/>
            </w:pPr>
            <w:r w:rsidRPr="00CD3994">
              <w:t>GEN.0.1</w:t>
            </w:r>
          </w:p>
        </w:tc>
        <w:tc>
          <w:tcPr>
            <w:tcW w:w="3401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31240665" w14:textId="77777777" w:rsidR="00686F9F" w:rsidRPr="00CD3994" w:rsidRDefault="00686F9F">
            <w:pPr>
              <w:pStyle w:val="Tab"/>
              <w:keepNext/>
            </w:pPr>
            <w:r w:rsidRPr="00CD3994">
              <w:t>Fáze 1 [Příprava]</w:t>
            </w:r>
          </w:p>
        </w:tc>
        <w:tc>
          <w:tcPr>
            <w:tcW w:w="1134" w:type="dxa"/>
            <w:tcBorders>
              <w:top w:val="single" w:sz="12" w:space="0" w:color="02519E"/>
            </w:tcBorders>
          </w:tcPr>
          <w:p w14:paraId="4E1623F0" w14:textId="77777777" w:rsidR="00686F9F" w:rsidRPr="0037638C" w:rsidRDefault="00686F9F">
            <w:pPr>
              <w:pStyle w:val="Tab"/>
              <w:keepNext/>
              <w:rPr>
                <w:highlight w:val="yellow"/>
              </w:rPr>
            </w:pPr>
            <w:r>
              <w:t>3</w:t>
            </w:r>
          </w:p>
        </w:tc>
      </w:tr>
      <w:tr w:rsidR="00686F9F" w:rsidRPr="00502C09" w14:paraId="7C663537" w14:textId="77777777">
        <w:trPr>
          <w:trHeight w:val="20"/>
        </w:trPr>
        <w:tc>
          <w:tcPr>
            <w:tcW w:w="1134" w:type="dxa"/>
            <w:tcBorders>
              <w:left w:val="nil"/>
            </w:tcBorders>
          </w:tcPr>
          <w:p w14:paraId="7DE5F346" w14:textId="77777777" w:rsidR="00686F9F" w:rsidRPr="00CD3994" w:rsidRDefault="00686F9F">
            <w:pPr>
              <w:pStyle w:val="Tab"/>
              <w:keepNext/>
            </w:pPr>
            <w:r w:rsidRPr="00CD3994">
              <w:t>GEN.0.2</w:t>
            </w:r>
          </w:p>
        </w:tc>
        <w:tc>
          <w:tcPr>
            <w:tcW w:w="3401" w:type="dxa"/>
            <w:tcMar>
              <w:right w:w="0" w:type="dxa"/>
            </w:tcMar>
          </w:tcPr>
          <w:p w14:paraId="79B2BE69" w14:textId="77777777" w:rsidR="00686F9F" w:rsidRPr="00CD3994" w:rsidRDefault="00686F9F">
            <w:pPr>
              <w:pStyle w:val="Tab"/>
              <w:keepNext/>
            </w:pPr>
            <w:r w:rsidRPr="00CD3994">
              <w:t>Fáze 2 [Studie]</w:t>
            </w:r>
          </w:p>
        </w:tc>
        <w:tc>
          <w:tcPr>
            <w:tcW w:w="1134" w:type="dxa"/>
          </w:tcPr>
          <w:p w14:paraId="593FB742" w14:textId="77777777" w:rsidR="00686F9F" w:rsidRPr="00CD3994" w:rsidRDefault="00686F9F">
            <w:pPr>
              <w:pStyle w:val="Tab"/>
              <w:keepNext/>
            </w:pPr>
            <w:r w:rsidRPr="00CD3994">
              <w:t>3</w:t>
            </w:r>
          </w:p>
        </w:tc>
      </w:tr>
      <w:tr w:rsidR="00686F9F" w:rsidRPr="00502C09" w14:paraId="09AC1A45" w14:textId="77777777">
        <w:trPr>
          <w:trHeight w:val="13"/>
        </w:trPr>
        <w:tc>
          <w:tcPr>
            <w:tcW w:w="1134" w:type="dxa"/>
            <w:tcBorders>
              <w:left w:val="nil"/>
            </w:tcBorders>
          </w:tcPr>
          <w:p w14:paraId="781481CD" w14:textId="77777777" w:rsidR="00686F9F" w:rsidRPr="00CD3994" w:rsidRDefault="00686F9F">
            <w:pPr>
              <w:pStyle w:val="Tab"/>
              <w:keepNext/>
            </w:pPr>
            <w:r w:rsidRPr="00CD3994">
              <w:t>GEN.0.3</w:t>
            </w:r>
          </w:p>
        </w:tc>
        <w:tc>
          <w:tcPr>
            <w:tcW w:w="3401" w:type="dxa"/>
            <w:tcMar>
              <w:right w:w="0" w:type="dxa"/>
            </w:tcMar>
          </w:tcPr>
          <w:p w14:paraId="45C49B5F" w14:textId="77777777" w:rsidR="00686F9F" w:rsidRPr="00CD3994" w:rsidRDefault="00686F9F">
            <w:pPr>
              <w:pStyle w:val="Tab"/>
              <w:keepNext/>
            </w:pPr>
            <w:r w:rsidRPr="00CD3994">
              <w:t xml:space="preserve">Fáze </w:t>
            </w:r>
            <w:r>
              <w:t xml:space="preserve">4 </w:t>
            </w:r>
            <w:r w:rsidRPr="00CD3994">
              <w:t>[RDS]</w:t>
            </w:r>
          </w:p>
        </w:tc>
        <w:tc>
          <w:tcPr>
            <w:tcW w:w="1134" w:type="dxa"/>
          </w:tcPr>
          <w:p w14:paraId="228955C5" w14:textId="77777777" w:rsidR="00686F9F" w:rsidRPr="00CD3994" w:rsidRDefault="00686F9F">
            <w:pPr>
              <w:pStyle w:val="Tab"/>
              <w:keepNext/>
            </w:pPr>
            <w:r w:rsidRPr="00CD3994">
              <w:t>5</w:t>
            </w:r>
          </w:p>
        </w:tc>
      </w:tr>
    </w:tbl>
    <w:p w14:paraId="2A788948" w14:textId="77777777" w:rsidR="00686F9F" w:rsidRDefault="00686F9F" w:rsidP="00686F9F">
      <w:pPr>
        <w:pStyle w:val="PodOdst"/>
        <w:keepNext/>
      </w:pPr>
      <w:r w:rsidRPr="002361B7">
        <w:t xml:space="preserve">Sekce gen – </w:t>
      </w:r>
      <w:r>
        <w:t>ostatní milníky</w:t>
      </w:r>
    </w:p>
    <w:p w14:paraId="6D375C2E" w14:textId="5EB6FCC4" w:rsidR="00686F9F" w:rsidRDefault="00686F9F" w:rsidP="00686F9F">
      <w:pPr>
        <w:pStyle w:val="Text"/>
      </w:pPr>
      <w:r>
        <w:t>Každý z následujících milníků je splněn, pokud Zhotovitel v souladu s Požadavky objednatele splnil všechny stanovené související povinnosti včetně případné související dodávky a případné vazby na příslušnou Sekci VLT.</w:t>
      </w:r>
      <w:r w:rsidR="00F10A29">
        <w:t xml:space="preserve"> Pojmy jsou použity ve smyslu </w:t>
      </w:r>
      <w:r w:rsidR="003C6433">
        <w:t>technické části Požadavků objednatele.</w:t>
      </w:r>
    </w:p>
    <w:tbl>
      <w:tblPr>
        <w:tblW w:w="9071" w:type="dxa"/>
        <w:tblBorders>
          <w:insideH w:val="single" w:sz="4" w:space="0" w:color="02519E"/>
          <w:insideV w:val="single" w:sz="4" w:space="0" w:color="02519E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814"/>
        <w:gridCol w:w="4422"/>
        <w:gridCol w:w="2835"/>
      </w:tblGrid>
      <w:tr w:rsidR="00686F9F" w:rsidRPr="00995AD5" w14:paraId="1E090D8C" w14:textId="77777777">
        <w:trPr>
          <w:trHeight w:val="567"/>
          <w:tblHeader/>
        </w:trPr>
        <w:tc>
          <w:tcPr>
            <w:tcW w:w="1814" w:type="dxa"/>
            <w:tcBorders>
              <w:top w:val="nil"/>
              <w:left w:val="nil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vAlign w:val="center"/>
          </w:tcPr>
          <w:p w14:paraId="7FD8466B" w14:textId="77777777" w:rsidR="00686F9F" w:rsidRPr="00995AD5" w:rsidRDefault="00686F9F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Milník</w:t>
            </w:r>
            <w:r w:rsidRPr="00310417">
              <w:rPr>
                <w:rStyle w:val="FootnoteReference"/>
                <w:bCs/>
                <w:szCs w:val="20"/>
              </w:rPr>
              <w:footnoteReference w:id="5"/>
            </w:r>
          </w:p>
        </w:tc>
        <w:tc>
          <w:tcPr>
            <w:tcW w:w="4422" w:type="dxa"/>
            <w:tcBorders>
              <w:top w:val="nil"/>
              <w:left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E7E6E6" w:themeFill="background2"/>
            <w:tcMar>
              <w:right w:w="0" w:type="dxa"/>
            </w:tcMar>
            <w:vAlign w:val="center"/>
          </w:tcPr>
          <w:p w14:paraId="271284DD" w14:textId="77777777" w:rsidR="00686F9F" w:rsidRPr="00995AD5" w:rsidRDefault="00686F9F">
            <w:pPr>
              <w:pStyle w:val="Tab"/>
              <w:rPr>
                <w:b/>
                <w:szCs w:val="20"/>
              </w:rPr>
            </w:pPr>
            <w:r w:rsidRPr="00995AD5">
              <w:rPr>
                <w:b/>
                <w:szCs w:val="20"/>
              </w:rPr>
              <w:t>Název</w:t>
            </w:r>
            <w:r>
              <w:rPr>
                <w:b/>
                <w:szCs w:val="20"/>
              </w:rPr>
              <w:t>/popis milníku</w:t>
            </w:r>
          </w:p>
        </w:tc>
        <w:tc>
          <w:tcPr>
            <w:tcW w:w="2835" w:type="dxa"/>
            <w:tcBorders>
              <w:top w:val="nil"/>
              <w:left w:val="single" w:sz="4" w:space="0" w:color="02519E"/>
              <w:bottom w:val="single" w:sz="4" w:space="0" w:color="02519E"/>
            </w:tcBorders>
            <w:shd w:val="clear" w:color="auto" w:fill="E7E6E6" w:themeFill="background2"/>
            <w:vAlign w:val="center"/>
          </w:tcPr>
          <w:p w14:paraId="0C7FCDDB" w14:textId="77777777" w:rsidR="00686F9F" w:rsidRPr="00BE7AD1" w:rsidRDefault="00686F9F">
            <w:pPr>
              <w:pStyle w:val="Tab"/>
              <w:rPr>
                <w:b/>
                <w:bCs/>
              </w:rPr>
            </w:pPr>
            <w:r w:rsidRPr="00BE7AD1">
              <w:rPr>
                <w:b/>
                <w:bCs/>
              </w:rPr>
              <w:t>Doba</w:t>
            </w:r>
            <w:r>
              <w:rPr>
                <w:b/>
                <w:bCs/>
              </w:rPr>
              <w:t xml:space="preserve"> pro splnění</w:t>
            </w:r>
          </w:p>
        </w:tc>
      </w:tr>
      <w:tr w:rsidR="00686F9F" w:rsidRPr="00502C09" w14:paraId="3D8F7881" w14:textId="77777777">
        <w:trPr>
          <w:trHeight w:val="20"/>
        </w:trPr>
        <w:tc>
          <w:tcPr>
            <w:tcW w:w="1814" w:type="dxa"/>
            <w:tcBorders>
              <w:top w:val="single" w:sz="12" w:space="0" w:color="02519E"/>
              <w:left w:val="nil"/>
            </w:tcBorders>
          </w:tcPr>
          <w:p w14:paraId="5C59762B" w14:textId="77777777" w:rsidR="00686F9F" w:rsidRPr="00006F47" w:rsidRDefault="00686F9F">
            <w:pPr>
              <w:pStyle w:val="Tab"/>
            </w:pPr>
            <w:r w:rsidRPr="00006F47">
              <w:t>GEN.01</w:t>
            </w:r>
          </w:p>
        </w:tc>
        <w:tc>
          <w:tcPr>
            <w:tcW w:w="4422" w:type="dxa"/>
            <w:tcBorders>
              <w:top w:val="single" w:sz="12" w:space="0" w:color="02519E"/>
            </w:tcBorders>
            <w:tcMar>
              <w:right w:w="0" w:type="dxa"/>
            </w:tcMar>
          </w:tcPr>
          <w:p w14:paraId="6F17464E" w14:textId="77777777" w:rsidR="00686F9F" w:rsidRPr="00006F47" w:rsidRDefault="00686F9F">
            <w:pPr>
              <w:pStyle w:val="Tab"/>
            </w:pPr>
            <w:r w:rsidRPr="00006F47">
              <w:t>Dodávka Datového centra</w:t>
            </w:r>
          </w:p>
        </w:tc>
        <w:tc>
          <w:tcPr>
            <w:tcW w:w="2835" w:type="dxa"/>
            <w:tcBorders>
              <w:top w:val="single" w:sz="12" w:space="0" w:color="02519E"/>
            </w:tcBorders>
            <w:vAlign w:val="center"/>
          </w:tcPr>
          <w:p w14:paraId="6AF113BF" w14:textId="77777777" w:rsidR="00686F9F" w:rsidRPr="00AD07A3" w:rsidRDefault="00686F9F">
            <w:pPr>
              <w:pStyle w:val="Tab"/>
            </w:pPr>
            <w:r w:rsidRPr="00006F47">
              <w:t>Doba pro dokončení první předané Sekce VLT</w:t>
            </w:r>
          </w:p>
        </w:tc>
      </w:tr>
      <w:tr w:rsidR="00686F9F" w:rsidRPr="00502C09" w14:paraId="0D3617CF" w14:textId="77777777" w:rsidTr="00EE0BFC">
        <w:trPr>
          <w:trHeight w:val="20"/>
        </w:trPr>
        <w:tc>
          <w:tcPr>
            <w:tcW w:w="1814" w:type="dxa"/>
            <w:tcBorders>
              <w:left w:val="nil"/>
            </w:tcBorders>
          </w:tcPr>
          <w:p w14:paraId="440EB8EA" w14:textId="77777777" w:rsidR="00686F9F" w:rsidRPr="00BD136F" w:rsidRDefault="00686F9F">
            <w:pPr>
              <w:pStyle w:val="Tab"/>
            </w:pPr>
            <w:r w:rsidRPr="00EF2B64">
              <w:t>GEN.0</w:t>
            </w:r>
            <w:r>
              <w:t>2</w:t>
            </w:r>
            <w:r w:rsidRPr="00EF2B64">
              <w:t>.VLT.XX</w:t>
            </w:r>
          </w:p>
        </w:tc>
        <w:tc>
          <w:tcPr>
            <w:tcW w:w="4422" w:type="dxa"/>
            <w:tcMar>
              <w:right w:w="0" w:type="dxa"/>
            </w:tcMar>
          </w:tcPr>
          <w:p w14:paraId="03D8D0DD" w14:textId="028B6E3B" w:rsidR="00686F9F" w:rsidRPr="00B77911" w:rsidRDefault="00686F9F">
            <w:pPr>
              <w:pStyle w:val="Tab"/>
            </w:pPr>
            <w:r w:rsidRPr="00EF2B64">
              <w:t xml:space="preserve">Realizace </w:t>
            </w:r>
            <w:r w:rsidR="003C6433">
              <w:t>D</w:t>
            </w:r>
            <w:r w:rsidRPr="00EF2B64">
              <w:t>atové komunikační vazby příslušné Sekce VLT</w:t>
            </w:r>
          </w:p>
        </w:tc>
        <w:tc>
          <w:tcPr>
            <w:tcW w:w="2835" w:type="dxa"/>
          </w:tcPr>
          <w:p w14:paraId="2FD15852" w14:textId="77777777" w:rsidR="00686F9F" w:rsidRPr="00AD07A3" w:rsidRDefault="00686F9F">
            <w:pPr>
              <w:pStyle w:val="Tab"/>
            </w:pPr>
            <w:r w:rsidRPr="00EF2B64">
              <w:t>Doba pro dokončení příslušné Sekce VLT</w:t>
            </w:r>
          </w:p>
        </w:tc>
      </w:tr>
      <w:tr w:rsidR="00686F9F" w:rsidRPr="00502C09" w14:paraId="39397C23" w14:textId="77777777" w:rsidTr="00EE0BFC">
        <w:trPr>
          <w:trHeight w:val="20"/>
        </w:trPr>
        <w:tc>
          <w:tcPr>
            <w:tcW w:w="1814" w:type="dxa"/>
            <w:tcBorders>
              <w:left w:val="nil"/>
            </w:tcBorders>
          </w:tcPr>
          <w:p w14:paraId="6F3C27C1" w14:textId="77777777" w:rsidR="00686F9F" w:rsidRPr="00BD136F" w:rsidRDefault="00686F9F">
            <w:pPr>
              <w:pStyle w:val="Tab"/>
            </w:pPr>
            <w:r>
              <w:t>GEN.03.1</w:t>
            </w:r>
          </w:p>
        </w:tc>
        <w:tc>
          <w:tcPr>
            <w:tcW w:w="4422" w:type="dxa"/>
            <w:tcMar>
              <w:right w:w="0" w:type="dxa"/>
            </w:tcMar>
          </w:tcPr>
          <w:p w14:paraId="71CE02DC" w14:textId="5004E199" w:rsidR="00686F9F" w:rsidRPr="00B77911" w:rsidRDefault="00686F9F">
            <w:pPr>
              <w:pStyle w:val="Tab"/>
            </w:pPr>
            <w:r w:rsidRPr="00B77911">
              <w:t xml:space="preserve">Dodávka </w:t>
            </w:r>
            <w:r w:rsidR="003C6433">
              <w:t>S</w:t>
            </w:r>
            <w:r w:rsidRPr="00B77911">
              <w:t>ervisního zařízení – první 2 ks</w:t>
            </w:r>
          </w:p>
        </w:tc>
        <w:tc>
          <w:tcPr>
            <w:tcW w:w="2835" w:type="dxa"/>
            <w:vAlign w:val="center"/>
          </w:tcPr>
          <w:p w14:paraId="0750938F" w14:textId="77777777" w:rsidR="00686F9F" w:rsidRPr="00AD07A3" w:rsidRDefault="00686F9F">
            <w:pPr>
              <w:pStyle w:val="Tab"/>
            </w:pPr>
            <w:r>
              <w:t>Doba pro dokončení první předané Sekce VLT</w:t>
            </w:r>
          </w:p>
        </w:tc>
      </w:tr>
      <w:tr w:rsidR="00686F9F" w:rsidRPr="00502C09" w14:paraId="3B49720B" w14:textId="77777777" w:rsidTr="00EE0BFC">
        <w:trPr>
          <w:trHeight w:val="20"/>
        </w:trPr>
        <w:tc>
          <w:tcPr>
            <w:tcW w:w="1814" w:type="dxa"/>
            <w:tcBorders>
              <w:left w:val="nil"/>
            </w:tcBorders>
          </w:tcPr>
          <w:p w14:paraId="6D5C247A" w14:textId="77777777" w:rsidR="00686F9F" w:rsidRDefault="00686F9F">
            <w:pPr>
              <w:pStyle w:val="Tab"/>
            </w:pPr>
            <w:r>
              <w:t>GEN.03.2</w:t>
            </w:r>
          </w:p>
        </w:tc>
        <w:tc>
          <w:tcPr>
            <w:tcW w:w="4422" w:type="dxa"/>
            <w:tcMar>
              <w:right w:w="0" w:type="dxa"/>
            </w:tcMar>
          </w:tcPr>
          <w:p w14:paraId="02F04D64" w14:textId="54EF1409" w:rsidR="00686F9F" w:rsidRPr="00B77911" w:rsidRDefault="00686F9F">
            <w:pPr>
              <w:pStyle w:val="Tab"/>
            </w:pPr>
            <w:r w:rsidRPr="00B77911">
              <w:t xml:space="preserve">Dodávka </w:t>
            </w:r>
            <w:r w:rsidR="003C6433">
              <w:t>S</w:t>
            </w:r>
            <w:r w:rsidRPr="00B77911">
              <w:t>ervisního zařízení – zbývající 2 ks</w:t>
            </w:r>
          </w:p>
        </w:tc>
        <w:tc>
          <w:tcPr>
            <w:tcW w:w="2835" w:type="dxa"/>
            <w:vAlign w:val="center"/>
          </w:tcPr>
          <w:p w14:paraId="57D5AC8D" w14:textId="470DB5C8" w:rsidR="00686F9F" w:rsidRPr="00AD07A3" w:rsidRDefault="00686F9F">
            <w:pPr>
              <w:pStyle w:val="Tab"/>
            </w:pPr>
            <w:r>
              <w:t xml:space="preserve">Doba pro dokončení </w:t>
            </w:r>
            <w:r w:rsidR="00272186">
              <w:t xml:space="preserve">deváté </w:t>
            </w:r>
            <w:r>
              <w:t>předané Sekce VLT</w:t>
            </w:r>
          </w:p>
        </w:tc>
      </w:tr>
      <w:tr w:rsidR="00686F9F" w:rsidRPr="00502C09" w14:paraId="38A1C34A" w14:textId="77777777" w:rsidTr="00EE0BFC">
        <w:trPr>
          <w:trHeight w:val="20"/>
        </w:trPr>
        <w:tc>
          <w:tcPr>
            <w:tcW w:w="1814" w:type="dxa"/>
            <w:tcBorders>
              <w:left w:val="nil"/>
            </w:tcBorders>
          </w:tcPr>
          <w:p w14:paraId="0BA8F228" w14:textId="77777777" w:rsidR="00686F9F" w:rsidRPr="00586C0D" w:rsidRDefault="00686F9F">
            <w:pPr>
              <w:pStyle w:val="Tab"/>
            </w:pPr>
            <w:r w:rsidRPr="00BD136F">
              <w:t>GEN.</w:t>
            </w:r>
            <w:r>
              <w:t>04.VLT.XX</w:t>
            </w:r>
          </w:p>
        </w:tc>
        <w:tc>
          <w:tcPr>
            <w:tcW w:w="4422" w:type="dxa"/>
            <w:tcMar>
              <w:right w:w="0" w:type="dxa"/>
            </w:tcMar>
          </w:tcPr>
          <w:p w14:paraId="6B5E9A0E" w14:textId="354996F2" w:rsidR="00686F9F" w:rsidRPr="00B77911" w:rsidRDefault="00686F9F">
            <w:pPr>
              <w:pStyle w:val="Tab"/>
            </w:pPr>
            <w:r w:rsidRPr="00B77911">
              <w:t xml:space="preserve">Dodávka </w:t>
            </w:r>
            <w:r w:rsidR="003C6433">
              <w:t>D</w:t>
            </w:r>
            <w:r w:rsidRPr="00B77911">
              <w:t>iagnostického systému OT na úrovni příslušné Sekce VLT (instrumentace a aplikační SW na datovém serveru příslušné Sekce</w:t>
            </w:r>
            <w:r>
              <w:t xml:space="preserve"> VLT</w:t>
            </w:r>
            <w:r w:rsidRPr="00B77911">
              <w:t>)</w:t>
            </w:r>
          </w:p>
        </w:tc>
        <w:tc>
          <w:tcPr>
            <w:tcW w:w="2835" w:type="dxa"/>
            <w:vAlign w:val="center"/>
          </w:tcPr>
          <w:p w14:paraId="27490DC3" w14:textId="77777777" w:rsidR="00686F9F" w:rsidRPr="00AD07A3" w:rsidRDefault="00686F9F">
            <w:pPr>
              <w:pStyle w:val="Tab"/>
            </w:pPr>
            <w:r w:rsidRPr="00AD07A3">
              <w:t>Doba pro dokončení příslušné Sekce VLT</w:t>
            </w:r>
          </w:p>
        </w:tc>
      </w:tr>
    </w:tbl>
    <w:p w14:paraId="30CDB25E" w14:textId="77777777" w:rsidR="00686F9F" w:rsidRDefault="00686F9F" w:rsidP="00686F9F">
      <w:pPr>
        <w:pStyle w:val="PodOdst"/>
        <w:keepNext/>
      </w:pPr>
      <w:r w:rsidRPr="002361B7">
        <w:t>Sekce GEN – Doba pro dokončení</w:t>
      </w:r>
    </w:p>
    <w:p w14:paraId="139A8682" w14:textId="66047BED" w:rsidR="00641ABC" w:rsidRDefault="00686F9F" w:rsidP="00686F9F">
      <w:pPr>
        <w:pStyle w:val="Text"/>
      </w:pPr>
      <w:r w:rsidRPr="00367429">
        <w:t>Doba pro dokončení Sekce GEN je 7 dnů od vydání Potvrzení o převzetí k poslední Sekci VLT.</w:t>
      </w:r>
    </w:p>
    <w:sectPr w:rsidR="00641ABC" w:rsidSect="0037638C">
      <w:footerReference w:type="default" r:id="rId25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Filip Svoboda" w:date="2025-09-09T13:50:00Z" w:initials="FS">
    <w:p w14:paraId="69F5B18E" w14:textId="77777777" w:rsidR="00E20AA5" w:rsidRDefault="00E20AA5" w:rsidP="00E20AA5">
      <w:pPr>
        <w:pStyle w:val="CommentText"/>
      </w:pPr>
      <w:r>
        <w:rPr>
          <w:rStyle w:val="CommentReference"/>
        </w:rPr>
        <w:annotationRef/>
      </w:r>
      <w:r>
        <w:rPr>
          <w:highlight w:val="cyan"/>
        </w:rPr>
        <w:t>Pozn. pro ÚČA:</w:t>
      </w:r>
      <w:r>
        <w:rPr>
          <w:highlight w:val="cyan"/>
        </w:rPr>
        <w:br/>
      </w:r>
    </w:p>
    <w:p w14:paraId="35B4C124" w14:textId="77777777" w:rsidR="00E20AA5" w:rsidRDefault="00E20AA5" w:rsidP="00E20AA5">
      <w:pPr>
        <w:pStyle w:val="CommentText"/>
      </w:pPr>
      <w:r>
        <w:rPr>
          <w:highlight w:val="cyan"/>
        </w:rPr>
        <w:t>Níže jsou v revizích zobrazeny změny oproti předchozí verzi.</w:t>
      </w:r>
    </w:p>
  </w:comment>
  <w:comment w:id="11" w:author="Filip Svoboda" w:date="2025-09-09T13:54:00Z" w:initials="FS">
    <w:p w14:paraId="0BA9B685" w14:textId="77777777" w:rsidR="00131BD9" w:rsidRDefault="00471F4D" w:rsidP="00131BD9">
      <w:pPr>
        <w:pStyle w:val="CommentText"/>
      </w:pPr>
      <w:r>
        <w:rPr>
          <w:rStyle w:val="CommentReference"/>
        </w:rPr>
        <w:annotationRef/>
      </w:r>
      <w:r w:rsidR="00131BD9">
        <w:rPr>
          <w:highlight w:val="cyan"/>
        </w:rPr>
        <w:t>Pozn. pro ÚČA:</w:t>
      </w:r>
    </w:p>
    <w:p w14:paraId="08CBD334" w14:textId="77777777" w:rsidR="00131BD9" w:rsidRDefault="00131BD9" w:rsidP="00131BD9">
      <w:pPr>
        <w:pStyle w:val="CommentText"/>
      </w:pPr>
    </w:p>
    <w:p w14:paraId="0CA59441" w14:textId="77777777" w:rsidR="00131BD9" w:rsidRDefault="00131BD9" w:rsidP="00131BD9">
      <w:pPr>
        <w:pStyle w:val="CommentText"/>
      </w:pPr>
      <w:r>
        <w:rPr>
          <w:highlight w:val="cyan"/>
        </w:rPr>
        <w:t>PVL po zvážení upustilo od požadavku, aby byl jakýkoli Harmonogram plateb součástí (předběžné) nabídky. Dopis nabídky a předloha Harmonogramu plateb byly odpovídajícím způsobem upraveny.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5B4C124" w15:done="0"/>
  <w15:commentEx w15:paraId="0CA5944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D18F17B" w16cex:dateUtc="2025-09-09T11:50:00Z"/>
  <w16cex:commentExtensible w16cex:durableId="741AED97" w16cex:dateUtc="2025-09-09T1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5B4C124" w16cid:durableId="2D18F17B"/>
  <w16cid:commentId w16cid:paraId="0CA59441" w16cid:durableId="741AED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8698A" w14:textId="77777777" w:rsidR="00083EA7" w:rsidRDefault="00083EA7" w:rsidP="00677FBA">
      <w:pPr>
        <w:spacing w:after="0" w:line="240" w:lineRule="auto"/>
      </w:pPr>
      <w:r>
        <w:separator/>
      </w:r>
    </w:p>
  </w:endnote>
  <w:endnote w:type="continuationSeparator" w:id="0">
    <w:p w14:paraId="15965CD7" w14:textId="77777777" w:rsidR="00083EA7" w:rsidRDefault="00083EA7" w:rsidP="00677FBA">
      <w:pPr>
        <w:spacing w:after="0" w:line="240" w:lineRule="auto"/>
      </w:pPr>
      <w:r>
        <w:continuationSeparator/>
      </w:r>
    </w:p>
  </w:endnote>
  <w:endnote w:type="continuationNotice" w:id="1">
    <w:p w14:paraId="3DD2467E" w14:textId="77777777" w:rsidR="00083EA7" w:rsidRDefault="00083E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16355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43D984" w14:textId="599CAA9E" w:rsidR="00E020B6" w:rsidRPr="002E335D" w:rsidRDefault="00CA23E6" w:rsidP="002E335D">
            <w:pPr>
              <w:pStyle w:val="Footer"/>
            </w:pPr>
            <w:r>
              <w:t>Technická specifikace</w:t>
            </w:r>
            <w:r w:rsidR="009021C9">
              <w:t xml:space="preserve"> |</w:t>
            </w:r>
            <w:r>
              <w:t xml:space="preserve"> P</w:t>
            </w:r>
            <w:r w:rsidR="00E57B9A">
              <w:t>růvodní list</w:t>
            </w:r>
            <w:r w:rsidR="00E020B6" w:rsidRPr="002E335D">
              <w:tab/>
              <w:t xml:space="preserve">Strana </w:t>
            </w:r>
            <w:r w:rsidR="00E020B6" w:rsidRPr="002E335D">
              <w:fldChar w:fldCharType="begin"/>
            </w:r>
            <w:r w:rsidR="00E020B6" w:rsidRPr="002E335D">
              <w:instrText>PAGE</w:instrText>
            </w:r>
            <w:r w:rsidR="00E020B6" w:rsidRPr="002E335D">
              <w:fldChar w:fldCharType="separate"/>
            </w:r>
            <w:r w:rsidR="00A24BBF">
              <w:rPr>
                <w:noProof/>
              </w:rPr>
              <w:t>18</w:t>
            </w:r>
            <w:r w:rsidR="00E020B6" w:rsidRPr="002E335D">
              <w:fldChar w:fldCharType="end"/>
            </w:r>
            <w:r w:rsidR="00E020B6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5A7D00">
              <w:rPr>
                <w:noProof/>
              </w:rPr>
              <w:t>2</w:t>
            </w:r>
            <w: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88BAB" w14:textId="56B9562F" w:rsidR="0B5D4A3A" w:rsidRPr="00B923AB" w:rsidRDefault="00B923AB" w:rsidP="00B923AB">
    <w:pPr>
      <w:pStyle w:val="Footer"/>
      <w:pBdr>
        <w:top w:val="none" w:sz="0" w:space="0" w:color="auto"/>
      </w:pBdr>
      <w:tabs>
        <w:tab w:val="clear" w:pos="9072"/>
        <w:tab w:val="left" w:pos="1817"/>
      </w:tabs>
      <w:jc w:val="left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5800773"/>
      <w:docPartObj>
        <w:docPartGallery w:val="Page Numbers (Bottom of Page)"/>
        <w:docPartUnique/>
      </w:docPartObj>
    </w:sdtPr>
    <w:sdtEndPr/>
    <w:sdtContent>
      <w:sdt>
        <w:sdtPr>
          <w:id w:val="-2062171052"/>
          <w:docPartObj>
            <w:docPartGallery w:val="Page Numbers (Top of Page)"/>
            <w:docPartUnique/>
          </w:docPartObj>
        </w:sdtPr>
        <w:sdtEndPr/>
        <w:sdtContent>
          <w:p w14:paraId="2219394D" w14:textId="56B5A988" w:rsidR="00E82BEB" w:rsidRPr="002E335D" w:rsidRDefault="003D468B" w:rsidP="002E335D">
            <w:pPr>
              <w:pStyle w:val="Footer"/>
            </w:pPr>
            <w:r>
              <w:t>Příloha k nabídce</w:t>
            </w:r>
            <w:r w:rsidR="00E82BEB" w:rsidRPr="002E335D">
              <w:tab/>
              <w:t xml:space="preserve">Strana </w:t>
            </w:r>
            <w:r w:rsidR="00E82BEB" w:rsidRPr="002E335D">
              <w:fldChar w:fldCharType="begin"/>
            </w:r>
            <w:r w:rsidR="00E82BEB" w:rsidRPr="002E335D">
              <w:instrText>PAGE</w:instrText>
            </w:r>
            <w:r w:rsidR="00E82BEB" w:rsidRPr="002E335D">
              <w:fldChar w:fldCharType="separate"/>
            </w:r>
            <w:r w:rsidR="00E82BEB">
              <w:rPr>
                <w:noProof/>
              </w:rPr>
              <w:t>18</w:t>
            </w:r>
            <w:r w:rsidR="00E82BEB" w:rsidRPr="002E335D">
              <w:fldChar w:fldCharType="end"/>
            </w:r>
            <w:r w:rsidR="00E82BEB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131BD9">
              <w:rPr>
                <w:noProof/>
              </w:rPr>
              <w:t>16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5012F" w14:textId="77777777" w:rsidR="00083EA7" w:rsidRDefault="00083EA7" w:rsidP="00677FBA">
      <w:pPr>
        <w:spacing w:after="0" w:line="240" w:lineRule="auto"/>
      </w:pPr>
      <w:r>
        <w:separator/>
      </w:r>
    </w:p>
  </w:footnote>
  <w:footnote w:type="continuationSeparator" w:id="0">
    <w:p w14:paraId="3ACEED93" w14:textId="77777777" w:rsidR="00083EA7" w:rsidRDefault="00083EA7" w:rsidP="00677FBA">
      <w:pPr>
        <w:spacing w:after="0" w:line="240" w:lineRule="auto"/>
      </w:pPr>
      <w:r>
        <w:continuationSeparator/>
      </w:r>
    </w:p>
  </w:footnote>
  <w:footnote w:type="continuationNotice" w:id="1">
    <w:p w14:paraId="684E318E" w14:textId="77777777" w:rsidR="00083EA7" w:rsidRDefault="00083EA7">
      <w:pPr>
        <w:spacing w:after="0" w:line="240" w:lineRule="auto"/>
      </w:pPr>
    </w:p>
  </w:footnote>
  <w:footnote w:id="2">
    <w:p w14:paraId="0E875546" w14:textId="75406B98" w:rsidR="0071363B" w:rsidRPr="007A117B" w:rsidRDefault="0071363B" w:rsidP="007A117B">
      <w:pPr>
        <w:pStyle w:val="FootnoteText"/>
        <w:rPr>
          <w:szCs w:val="18"/>
        </w:rPr>
      </w:pPr>
      <w:r w:rsidRPr="007A117B">
        <w:rPr>
          <w:rStyle w:val="FootnoteReference"/>
          <w:szCs w:val="18"/>
        </w:rPr>
        <w:footnoteRef/>
      </w:r>
      <w:r w:rsidR="007A117B" w:rsidRPr="007A117B">
        <w:rPr>
          <w:szCs w:val="18"/>
        </w:rPr>
        <w:tab/>
      </w:r>
      <w:r w:rsidR="00804B79">
        <w:rPr>
          <w:szCs w:val="18"/>
        </w:rPr>
        <w:t>n</w:t>
      </w:r>
      <w:r w:rsidRPr="007A117B">
        <w:rPr>
          <w:szCs w:val="18"/>
        </w:rPr>
        <w:t>ázev dotčeného Pod-článku Smluvních podmínek nebo název odpovídající položky</w:t>
      </w:r>
    </w:p>
  </w:footnote>
  <w:footnote w:id="3">
    <w:p w14:paraId="35924B34" w14:textId="423E301C" w:rsidR="0071363B" w:rsidRPr="007A117B" w:rsidRDefault="0071363B" w:rsidP="007A117B">
      <w:pPr>
        <w:pStyle w:val="FootnoteText"/>
        <w:rPr>
          <w:szCs w:val="18"/>
        </w:rPr>
      </w:pPr>
      <w:r w:rsidRPr="007A117B">
        <w:rPr>
          <w:rStyle w:val="FootnoteReference"/>
          <w:szCs w:val="18"/>
        </w:rPr>
        <w:footnoteRef/>
      </w:r>
      <w:r w:rsidR="007A117B" w:rsidRPr="007A117B">
        <w:rPr>
          <w:szCs w:val="18"/>
        </w:rPr>
        <w:tab/>
      </w:r>
      <w:r w:rsidR="00804B79">
        <w:rPr>
          <w:szCs w:val="18"/>
        </w:rPr>
        <w:t>č</w:t>
      </w:r>
      <w:r w:rsidRPr="007A117B">
        <w:rPr>
          <w:szCs w:val="18"/>
        </w:rPr>
        <w:t>íslo dotčeného Pod-článku Smluvních podmínek</w:t>
      </w:r>
    </w:p>
  </w:footnote>
  <w:footnote w:id="4">
    <w:p w14:paraId="23060512" w14:textId="12BF165F" w:rsidR="0071363B" w:rsidRPr="007A117B" w:rsidRDefault="0071363B" w:rsidP="007A117B">
      <w:pPr>
        <w:pStyle w:val="FootnoteText"/>
        <w:rPr>
          <w:szCs w:val="18"/>
        </w:rPr>
      </w:pPr>
      <w:r w:rsidRPr="007A117B">
        <w:rPr>
          <w:rStyle w:val="FootnoteReference"/>
          <w:szCs w:val="18"/>
        </w:rPr>
        <w:footnoteRef/>
      </w:r>
      <w:r w:rsidR="007A117B" w:rsidRPr="007A117B">
        <w:rPr>
          <w:szCs w:val="18"/>
        </w:rPr>
        <w:tab/>
      </w:r>
      <w:r w:rsidR="008E3BE0">
        <w:rPr>
          <w:szCs w:val="18"/>
        </w:rPr>
        <w:t>ú</w:t>
      </w:r>
      <w:r w:rsidR="00FC4E75" w:rsidRPr="007A117B">
        <w:rPr>
          <w:szCs w:val="18"/>
        </w:rPr>
        <w:t xml:space="preserve">daje konkretizující </w:t>
      </w:r>
      <w:r w:rsidR="00D660B0" w:rsidRPr="007A117B">
        <w:rPr>
          <w:szCs w:val="18"/>
        </w:rPr>
        <w:t>Smluvní podmínky</w:t>
      </w:r>
      <w:r w:rsidR="008E3BE0">
        <w:rPr>
          <w:szCs w:val="18"/>
        </w:rPr>
        <w:t>;</w:t>
      </w:r>
      <w:r w:rsidR="00D660B0" w:rsidRPr="007A117B">
        <w:rPr>
          <w:szCs w:val="18"/>
        </w:rPr>
        <w:t xml:space="preserve"> </w:t>
      </w:r>
      <w:r w:rsidR="008E3BE0">
        <w:rPr>
          <w:szCs w:val="18"/>
        </w:rPr>
        <w:t>p</w:t>
      </w:r>
      <w:r w:rsidR="00D660B0" w:rsidRPr="007A117B">
        <w:rPr>
          <w:szCs w:val="18"/>
        </w:rPr>
        <w:t>okud je uveden odkaz na Článek</w:t>
      </w:r>
      <w:r w:rsidR="007A117B" w:rsidRPr="007A117B">
        <w:rPr>
          <w:szCs w:val="18"/>
        </w:rPr>
        <w:t>/Pod-článek, rozumí se tím vždy Článek/Pod-článek Smluvních podmínek</w:t>
      </w:r>
    </w:p>
  </w:footnote>
  <w:footnote w:id="5">
    <w:p w14:paraId="0E4007A6" w14:textId="32FEC3FC" w:rsidR="00686F9F" w:rsidRDefault="00686F9F" w:rsidP="00686F9F">
      <w:pPr>
        <w:pStyle w:val="FootnoteText"/>
      </w:pPr>
      <w:r>
        <w:rPr>
          <w:rStyle w:val="FootnoteReference"/>
        </w:rPr>
        <w:footnoteRef/>
      </w:r>
      <w:r>
        <w:tab/>
        <w:t>Za „</w:t>
      </w:r>
      <w:r w:rsidRPr="0062478D">
        <w:rPr>
          <w:i/>
          <w:iCs/>
        </w:rPr>
        <w:t>XX</w:t>
      </w:r>
      <w:r>
        <w:t xml:space="preserve">“ se v harmonogramu provádění Díla </w:t>
      </w:r>
      <w:r w:rsidR="00401341">
        <w:t xml:space="preserve">vždy </w:t>
      </w:r>
      <w:r>
        <w:t>dosadí číslo příslušné Sekce</w:t>
      </w:r>
      <w:r w:rsidR="00401341">
        <w:t xml:space="preserve"> VLT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7288B" w14:textId="77777777" w:rsidR="00ED12CE" w:rsidRDefault="00ED12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F4DB1" w14:textId="77777777" w:rsidR="00DC1AFC" w:rsidRDefault="00DC1AFC" w:rsidP="00DC1AFC">
    <w:pPr>
      <w:pStyle w:val="Header"/>
    </w:pPr>
    <w:r>
      <w:rPr>
        <w:noProof/>
        <w:lang w:eastAsia="cs-CZ"/>
      </w:rPr>
      <w:drawing>
        <wp:inline distT="0" distB="0" distL="0" distR="0" wp14:anchorId="7F248365" wp14:editId="36D1C2E3">
          <wp:extent cx="1504950" cy="831215"/>
          <wp:effectExtent l="0" t="0" r="0" b="6985"/>
          <wp:docPr id="1361470015" name="Picture 1361470015" descr="C:\Users\svobodaf\Desktop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svobodaf\Desktop\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D3618">
      <w:rPr>
        <w:noProof/>
        <w:lang w:eastAsia="cs-CZ"/>
      </w:rPr>
      <w:drawing>
        <wp:inline distT="0" distB="0" distL="0" distR="0" wp14:anchorId="282E486C" wp14:editId="129D156E">
          <wp:extent cx="1757045" cy="812238"/>
          <wp:effectExtent l="0" t="0" r="0" b="6985"/>
          <wp:docPr id="219102533" name="Picture 219102533" descr="A logo with a bird in the midd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logo with a bird in the middle&#10;&#10;Description automatically generated"/>
                  <pic:cNvPicPr/>
                </pic:nvPicPr>
                <pic:blipFill rotWithShape="1">
                  <a:blip r:embed="rId2"/>
                  <a:srcRect l="2553" t="5541" r="5249" b="21869"/>
                  <a:stretch/>
                </pic:blipFill>
                <pic:spPr bwMode="auto">
                  <a:xfrm>
                    <a:off x="0" y="0"/>
                    <a:ext cx="1763057" cy="8150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037114"/>
    <w:multiLevelType w:val="hybridMultilevel"/>
    <w:tmpl w:val="35FA083C"/>
    <w:lvl w:ilvl="0" w:tplc="2A349604">
      <w:start w:val="1"/>
      <w:numFmt w:val="lowerLetter"/>
      <w:pStyle w:val="TabPsm"/>
      <w:lvlText w:val="(%1)"/>
      <w:lvlJc w:val="left"/>
      <w:pPr>
        <w:ind w:left="567" w:hanging="56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D43442"/>
    <w:multiLevelType w:val="hybridMultilevel"/>
    <w:tmpl w:val="312EFB24"/>
    <w:lvl w:ilvl="0" w:tplc="82AC6F84">
      <w:start w:val="1"/>
      <w:numFmt w:val="lowerRoman"/>
      <w:pStyle w:val="Tabm"/>
      <w:lvlText w:val="(%1)"/>
      <w:lvlJc w:val="left"/>
      <w:pPr>
        <w:ind w:left="113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C7067"/>
    <w:multiLevelType w:val="multilevel"/>
    <w:tmpl w:val="1D0A7762"/>
    <w:lvl w:ilvl="0">
      <w:start w:val="1"/>
      <w:numFmt w:val="decimal"/>
      <w:pStyle w:val="ListBullet2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ordinal"/>
      <w:lvlText w:val="%1.%2.%3"/>
      <w:lvlJc w:val="left"/>
      <w:pPr>
        <w:ind w:left="1134" w:hanging="567"/>
      </w:pPr>
    </w:lvl>
    <w:lvl w:ilvl="3">
      <w:start w:val="1"/>
      <w:numFmt w:val="lowerLetter"/>
      <w:lvlText w:val="%4)"/>
      <w:lvlJc w:val="left"/>
      <w:pPr>
        <w:ind w:left="1701" w:hanging="567"/>
      </w:pPr>
    </w:lvl>
    <w:lvl w:ilvl="4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D3A3A74"/>
    <w:multiLevelType w:val="multilevel"/>
    <w:tmpl w:val="B638F178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ascii="Tahoma" w:hAnsi="Tahoma" w:cs="Tahoma" w:hint="default"/>
        <w:b w:val="0"/>
        <w:bCs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EAC53DC"/>
    <w:multiLevelType w:val="hybridMultilevel"/>
    <w:tmpl w:val="EC46BF1C"/>
    <w:lvl w:ilvl="0" w:tplc="0EF082CA">
      <w:start w:val="1"/>
      <w:numFmt w:val="decimal"/>
      <w:pStyle w:val="OdstvPpV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44E5A"/>
    <w:multiLevelType w:val="hybridMultilevel"/>
    <w:tmpl w:val="1EF2AE8E"/>
    <w:lvl w:ilvl="0" w:tplc="FFFFFFFF">
      <w:start w:val="1"/>
      <w:numFmt w:val="bullet"/>
      <w:pStyle w:val="Odrkyod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562184">
    <w:abstractNumId w:val="4"/>
  </w:num>
  <w:num w:numId="2" w16cid:durableId="308676709">
    <w:abstractNumId w:val="2"/>
  </w:num>
  <w:num w:numId="3" w16cid:durableId="1765761179">
    <w:abstractNumId w:val="6"/>
  </w:num>
  <w:num w:numId="4" w16cid:durableId="1909026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5381140">
    <w:abstractNumId w:val="0"/>
  </w:num>
  <w:num w:numId="6" w16cid:durableId="1665741955">
    <w:abstractNumId w:val="0"/>
  </w:num>
  <w:num w:numId="7" w16cid:durableId="937448211">
    <w:abstractNumId w:val="0"/>
    <w:lvlOverride w:ilvl="0">
      <w:startOverride w:val="1"/>
    </w:lvlOverride>
  </w:num>
  <w:num w:numId="8" w16cid:durableId="2078555976">
    <w:abstractNumId w:val="0"/>
    <w:lvlOverride w:ilvl="0">
      <w:startOverride w:val="1"/>
    </w:lvlOverride>
  </w:num>
  <w:num w:numId="9" w16cid:durableId="1329595899">
    <w:abstractNumId w:val="0"/>
    <w:lvlOverride w:ilvl="0">
      <w:startOverride w:val="1"/>
    </w:lvlOverride>
  </w:num>
  <w:num w:numId="10" w16cid:durableId="1780639577">
    <w:abstractNumId w:val="0"/>
    <w:lvlOverride w:ilvl="0">
      <w:startOverride w:val="1"/>
    </w:lvlOverride>
  </w:num>
  <w:num w:numId="11" w16cid:durableId="98139073">
    <w:abstractNumId w:val="5"/>
  </w:num>
  <w:num w:numId="12" w16cid:durableId="1628200302">
    <w:abstractNumId w:val="0"/>
    <w:lvlOverride w:ilvl="0">
      <w:startOverride w:val="1"/>
    </w:lvlOverride>
  </w:num>
  <w:num w:numId="13" w16cid:durableId="1993755348">
    <w:abstractNumId w:val="1"/>
    <w:lvlOverride w:ilvl="0">
      <w:startOverride w:val="1"/>
    </w:lvlOverride>
  </w:num>
  <w:num w:numId="14" w16cid:durableId="433550499">
    <w:abstractNumId w:val="0"/>
    <w:lvlOverride w:ilvl="0">
      <w:startOverride w:val="1"/>
    </w:lvlOverride>
  </w:num>
  <w:num w:numId="15" w16cid:durableId="1306353563">
    <w:abstractNumId w:val="0"/>
    <w:lvlOverride w:ilvl="0">
      <w:startOverride w:val="1"/>
    </w:lvlOverride>
  </w:num>
  <w:num w:numId="16" w16cid:durableId="480538313">
    <w:abstractNumId w:val="0"/>
    <w:lvlOverride w:ilvl="0">
      <w:startOverride w:val="1"/>
    </w:lvlOverride>
  </w:num>
  <w:num w:numId="17" w16cid:durableId="2075426007">
    <w:abstractNumId w:val="1"/>
  </w:num>
  <w:num w:numId="18" w16cid:durableId="1962690607">
    <w:abstractNumId w:val="1"/>
    <w:lvlOverride w:ilvl="0">
      <w:startOverride w:val="1"/>
    </w:lvlOverride>
  </w:num>
  <w:num w:numId="19" w16cid:durableId="1160123783">
    <w:abstractNumId w:val="0"/>
  </w:num>
  <w:num w:numId="20" w16cid:durableId="1385330516">
    <w:abstractNumId w:val="0"/>
  </w:num>
  <w:num w:numId="21" w16cid:durableId="1821656093">
    <w:abstractNumId w:val="0"/>
    <w:lvlOverride w:ilvl="0">
      <w:startOverride w:val="1"/>
    </w:lvlOverride>
  </w:num>
  <w:num w:numId="22" w16cid:durableId="923224993">
    <w:abstractNumId w:val="0"/>
    <w:lvlOverride w:ilvl="0">
      <w:startOverride w:val="1"/>
    </w:lvlOverride>
  </w:num>
  <w:num w:numId="23" w16cid:durableId="1746800229">
    <w:abstractNumId w:val="0"/>
    <w:lvlOverride w:ilvl="0">
      <w:startOverride w:val="1"/>
    </w:lvlOverride>
  </w:num>
  <w:num w:numId="24" w16cid:durableId="1913731822">
    <w:abstractNumId w:val="0"/>
    <w:lvlOverride w:ilvl="0">
      <w:startOverride w:val="1"/>
    </w:lvlOverride>
  </w:num>
  <w:num w:numId="25" w16cid:durableId="19168725">
    <w:abstractNumId w:val="1"/>
    <w:lvlOverride w:ilvl="0">
      <w:startOverride w:val="1"/>
    </w:lvlOverride>
  </w:num>
  <w:num w:numId="26" w16cid:durableId="314376636">
    <w:abstractNumId w:val="0"/>
    <w:lvlOverride w:ilvl="0">
      <w:startOverride w:val="1"/>
    </w:lvlOverride>
  </w:num>
  <w:num w:numId="27" w16cid:durableId="236212692">
    <w:abstractNumId w:val="0"/>
    <w:lvlOverride w:ilvl="0">
      <w:startOverride w:val="1"/>
    </w:lvlOverride>
  </w:num>
  <w:num w:numId="28" w16cid:durableId="1131440508">
    <w:abstractNumId w:val="0"/>
    <w:lvlOverride w:ilvl="0">
      <w:startOverride w:val="1"/>
    </w:lvlOverride>
  </w:num>
  <w:num w:numId="29" w16cid:durableId="992217730">
    <w:abstractNumId w:val="0"/>
    <w:lvlOverride w:ilvl="0">
      <w:startOverride w:val="1"/>
    </w:lvlOverride>
  </w:num>
  <w:num w:numId="30" w16cid:durableId="58292108">
    <w:abstractNumId w:val="0"/>
    <w:lvlOverride w:ilvl="0">
      <w:startOverride w:val="1"/>
    </w:lvlOverride>
  </w:num>
  <w:num w:numId="31" w16cid:durableId="1082485741">
    <w:abstractNumId w:val="0"/>
    <w:lvlOverride w:ilvl="0">
      <w:startOverride w:val="1"/>
    </w:lvlOverride>
  </w:num>
  <w:num w:numId="32" w16cid:durableId="545335022">
    <w:abstractNumId w:val="1"/>
    <w:lvlOverride w:ilvl="0">
      <w:startOverride w:val="1"/>
    </w:lvlOverride>
  </w:num>
  <w:num w:numId="33" w16cid:durableId="330303068">
    <w:abstractNumId w:val="1"/>
  </w:num>
  <w:num w:numId="34" w16cid:durableId="886140122">
    <w:abstractNumId w:val="1"/>
    <w:lvlOverride w:ilvl="0">
      <w:startOverride w:val="1"/>
    </w:lvlOverride>
  </w:num>
  <w:numIdMacAtCleanup w:val="3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ilip Svoboda">
    <w15:presenceInfo w15:providerId="AD" w15:userId="S::filip@4econsult.cz::9f3ecf79-c0f2-43a1-af9b-662e656551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1B0"/>
    <w:rsid w:val="0000066B"/>
    <w:rsid w:val="0000080F"/>
    <w:rsid w:val="00001274"/>
    <w:rsid w:val="00001AFB"/>
    <w:rsid w:val="00002B23"/>
    <w:rsid w:val="0000305B"/>
    <w:rsid w:val="0000314D"/>
    <w:rsid w:val="00003B25"/>
    <w:rsid w:val="00004012"/>
    <w:rsid w:val="00004D20"/>
    <w:rsid w:val="00004D7D"/>
    <w:rsid w:val="000051BD"/>
    <w:rsid w:val="00005EA4"/>
    <w:rsid w:val="0000608D"/>
    <w:rsid w:val="00006171"/>
    <w:rsid w:val="00006379"/>
    <w:rsid w:val="00006937"/>
    <w:rsid w:val="000069B5"/>
    <w:rsid w:val="00006F47"/>
    <w:rsid w:val="00007190"/>
    <w:rsid w:val="000071E6"/>
    <w:rsid w:val="00007292"/>
    <w:rsid w:val="000073D1"/>
    <w:rsid w:val="00007841"/>
    <w:rsid w:val="00007F15"/>
    <w:rsid w:val="00010355"/>
    <w:rsid w:val="0001047F"/>
    <w:rsid w:val="000104FB"/>
    <w:rsid w:val="00010501"/>
    <w:rsid w:val="000105E4"/>
    <w:rsid w:val="0001080D"/>
    <w:rsid w:val="00010A8C"/>
    <w:rsid w:val="00011342"/>
    <w:rsid w:val="000113E2"/>
    <w:rsid w:val="00011B85"/>
    <w:rsid w:val="00012210"/>
    <w:rsid w:val="00012944"/>
    <w:rsid w:val="00012D2F"/>
    <w:rsid w:val="00012EEF"/>
    <w:rsid w:val="0001309D"/>
    <w:rsid w:val="000131F1"/>
    <w:rsid w:val="0001330C"/>
    <w:rsid w:val="000135C2"/>
    <w:rsid w:val="0001361C"/>
    <w:rsid w:val="000136A3"/>
    <w:rsid w:val="00013D52"/>
    <w:rsid w:val="000140CE"/>
    <w:rsid w:val="00014347"/>
    <w:rsid w:val="000145A2"/>
    <w:rsid w:val="00014EC5"/>
    <w:rsid w:val="000152C4"/>
    <w:rsid w:val="0001537F"/>
    <w:rsid w:val="00015531"/>
    <w:rsid w:val="0001596A"/>
    <w:rsid w:val="000159D1"/>
    <w:rsid w:val="00015C2B"/>
    <w:rsid w:val="00015E9C"/>
    <w:rsid w:val="000160C5"/>
    <w:rsid w:val="0001638F"/>
    <w:rsid w:val="000167FB"/>
    <w:rsid w:val="000171E9"/>
    <w:rsid w:val="000174D3"/>
    <w:rsid w:val="0001777F"/>
    <w:rsid w:val="000178D7"/>
    <w:rsid w:val="00017FBD"/>
    <w:rsid w:val="00020253"/>
    <w:rsid w:val="00020298"/>
    <w:rsid w:val="000202EC"/>
    <w:rsid w:val="00020A38"/>
    <w:rsid w:val="0002143D"/>
    <w:rsid w:val="000214FA"/>
    <w:rsid w:val="000216C3"/>
    <w:rsid w:val="00021D91"/>
    <w:rsid w:val="00022017"/>
    <w:rsid w:val="0002286A"/>
    <w:rsid w:val="00023839"/>
    <w:rsid w:val="000238DF"/>
    <w:rsid w:val="000239CB"/>
    <w:rsid w:val="00023A14"/>
    <w:rsid w:val="00023EE8"/>
    <w:rsid w:val="000240B8"/>
    <w:rsid w:val="00024300"/>
    <w:rsid w:val="000244A6"/>
    <w:rsid w:val="00024B0B"/>
    <w:rsid w:val="00024DCB"/>
    <w:rsid w:val="00024DE9"/>
    <w:rsid w:val="00024E34"/>
    <w:rsid w:val="00025EAF"/>
    <w:rsid w:val="00025F4A"/>
    <w:rsid w:val="0002611E"/>
    <w:rsid w:val="00026B14"/>
    <w:rsid w:val="00026D0C"/>
    <w:rsid w:val="00026F07"/>
    <w:rsid w:val="0002788F"/>
    <w:rsid w:val="000279E3"/>
    <w:rsid w:val="00027B83"/>
    <w:rsid w:val="00027CEC"/>
    <w:rsid w:val="00030130"/>
    <w:rsid w:val="000301C0"/>
    <w:rsid w:val="0003094E"/>
    <w:rsid w:val="00030A87"/>
    <w:rsid w:val="00030B22"/>
    <w:rsid w:val="00031102"/>
    <w:rsid w:val="00031297"/>
    <w:rsid w:val="00031330"/>
    <w:rsid w:val="000313FE"/>
    <w:rsid w:val="000316FE"/>
    <w:rsid w:val="000317D0"/>
    <w:rsid w:val="00031826"/>
    <w:rsid w:val="0003197D"/>
    <w:rsid w:val="00031FE5"/>
    <w:rsid w:val="00032312"/>
    <w:rsid w:val="0003258B"/>
    <w:rsid w:val="000326F5"/>
    <w:rsid w:val="00033196"/>
    <w:rsid w:val="00033306"/>
    <w:rsid w:val="000337B7"/>
    <w:rsid w:val="00033E09"/>
    <w:rsid w:val="00033FB3"/>
    <w:rsid w:val="00033FED"/>
    <w:rsid w:val="00034387"/>
    <w:rsid w:val="000349D5"/>
    <w:rsid w:val="00034E97"/>
    <w:rsid w:val="000354AA"/>
    <w:rsid w:val="00035956"/>
    <w:rsid w:val="00035B66"/>
    <w:rsid w:val="00035F93"/>
    <w:rsid w:val="00036352"/>
    <w:rsid w:val="00036620"/>
    <w:rsid w:val="0003668A"/>
    <w:rsid w:val="00036832"/>
    <w:rsid w:val="0003695F"/>
    <w:rsid w:val="000369A6"/>
    <w:rsid w:val="000369B9"/>
    <w:rsid w:val="00036E41"/>
    <w:rsid w:val="00037256"/>
    <w:rsid w:val="00037623"/>
    <w:rsid w:val="00037709"/>
    <w:rsid w:val="000378AA"/>
    <w:rsid w:val="00037FBC"/>
    <w:rsid w:val="000402E5"/>
    <w:rsid w:val="00040398"/>
    <w:rsid w:val="000404DD"/>
    <w:rsid w:val="00040816"/>
    <w:rsid w:val="00040C7B"/>
    <w:rsid w:val="000412FD"/>
    <w:rsid w:val="000414D6"/>
    <w:rsid w:val="00041536"/>
    <w:rsid w:val="00041600"/>
    <w:rsid w:val="000420B2"/>
    <w:rsid w:val="000422AE"/>
    <w:rsid w:val="000423F6"/>
    <w:rsid w:val="0004244D"/>
    <w:rsid w:val="00042711"/>
    <w:rsid w:val="00042A4A"/>
    <w:rsid w:val="00042BCD"/>
    <w:rsid w:val="00042E0F"/>
    <w:rsid w:val="00042F25"/>
    <w:rsid w:val="00042F67"/>
    <w:rsid w:val="000430A0"/>
    <w:rsid w:val="000432D2"/>
    <w:rsid w:val="00043609"/>
    <w:rsid w:val="000438BA"/>
    <w:rsid w:val="00043949"/>
    <w:rsid w:val="000439DD"/>
    <w:rsid w:val="00043A53"/>
    <w:rsid w:val="00043C15"/>
    <w:rsid w:val="00043D03"/>
    <w:rsid w:val="000442AF"/>
    <w:rsid w:val="00044522"/>
    <w:rsid w:val="000448FC"/>
    <w:rsid w:val="00044BE0"/>
    <w:rsid w:val="00044CF2"/>
    <w:rsid w:val="00044E48"/>
    <w:rsid w:val="00044E4E"/>
    <w:rsid w:val="00044EF0"/>
    <w:rsid w:val="00045021"/>
    <w:rsid w:val="0004581B"/>
    <w:rsid w:val="00046ADE"/>
    <w:rsid w:val="00047862"/>
    <w:rsid w:val="00050224"/>
    <w:rsid w:val="0005024E"/>
    <w:rsid w:val="00050660"/>
    <w:rsid w:val="00050849"/>
    <w:rsid w:val="00050AB9"/>
    <w:rsid w:val="00050E61"/>
    <w:rsid w:val="000511BF"/>
    <w:rsid w:val="000512F5"/>
    <w:rsid w:val="000515CA"/>
    <w:rsid w:val="00051632"/>
    <w:rsid w:val="00051F7A"/>
    <w:rsid w:val="00052128"/>
    <w:rsid w:val="00052571"/>
    <w:rsid w:val="00052A5A"/>
    <w:rsid w:val="00052CE0"/>
    <w:rsid w:val="00053020"/>
    <w:rsid w:val="00053303"/>
    <w:rsid w:val="000533FE"/>
    <w:rsid w:val="00053AA3"/>
    <w:rsid w:val="00053CE3"/>
    <w:rsid w:val="00054532"/>
    <w:rsid w:val="0005464C"/>
    <w:rsid w:val="00054972"/>
    <w:rsid w:val="000549BF"/>
    <w:rsid w:val="00055362"/>
    <w:rsid w:val="00055981"/>
    <w:rsid w:val="00055C01"/>
    <w:rsid w:val="00055C38"/>
    <w:rsid w:val="00055DF8"/>
    <w:rsid w:val="00055E15"/>
    <w:rsid w:val="000566FD"/>
    <w:rsid w:val="000569C9"/>
    <w:rsid w:val="00056DDA"/>
    <w:rsid w:val="0005748F"/>
    <w:rsid w:val="000575EC"/>
    <w:rsid w:val="00057CAD"/>
    <w:rsid w:val="00057CE9"/>
    <w:rsid w:val="000603D4"/>
    <w:rsid w:val="000604B7"/>
    <w:rsid w:val="00060624"/>
    <w:rsid w:val="00060C69"/>
    <w:rsid w:val="00060D93"/>
    <w:rsid w:val="00060F93"/>
    <w:rsid w:val="00060F9B"/>
    <w:rsid w:val="000610ED"/>
    <w:rsid w:val="000612B4"/>
    <w:rsid w:val="00061340"/>
    <w:rsid w:val="0006142B"/>
    <w:rsid w:val="00061895"/>
    <w:rsid w:val="00061900"/>
    <w:rsid w:val="00061A3B"/>
    <w:rsid w:val="00061D86"/>
    <w:rsid w:val="00061E08"/>
    <w:rsid w:val="000626AC"/>
    <w:rsid w:val="00062A79"/>
    <w:rsid w:val="00062E03"/>
    <w:rsid w:val="0006334C"/>
    <w:rsid w:val="000637D0"/>
    <w:rsid w:val="00063A7A"/>
    <w:rsid w:val="00063B2B"/>
    <w:rsid w:val="00063B48"/>
    <w:rsid w:val="00063CB1"/>
    <w:rsid w:val="00063E96"/>
    <w:rsid w:val="00063FFB"/>
    <w:rsid w:val="00064BD8"/>
    <w:rsid w:val="00065101"/>
    <w:rsid w:val="000651A6"/>
    <w:rsid w:val="000651FA"/>
    <w:rsid w:val="00065244"/>
    <w:rsid w:val="00065630"/>
    <w:rsid w:val="000656A3"/>
    <w:rsid w:val="0006570A"/>
    <w:rsid w:val="00065C67"/>
    <w:rsid w:val="00065ED6"/>
    <w:rsid w:val="00066230"/>
    <w:rsid w:val="000662CB"/>
    <w:rsid w:val="00066C06"/>
    <w:rsid w:val="00066EA6"/>
    <w:rsid w:val="00066FC8"/>
    <w:rsid w:val="000670EA"/>
    <w:rsid w:val="00067470"/>
    <w:rsid w:val="00067545"/>
    <w:rsid w:val="00067870"/>
    <w:rsid w:val="000707FC"/>
    <w:rsid w:val="00070B82"/>
    <w:rsid w:val="00070E72"/>
    <w:rsid w:val="00071184"/>
    <w:rsid w:val="000716D9"/>
    <w:rsid w:val="000718F4"/>
    <w:rsid w:val="00071E9E"/>
    <w:rsid w:val="0007201A"/>
    <w:rsid w:val="00072272"/>
    <w:rsid w:val="0007250D"/>
    <w:rsid w:val="00072607"/>
    <w:rsid w:val="000729AB"/>
    <w:rsid w:val="00072A15"/>
    <w:rsid w:val="00072CE9"/>
    <w:rsid w:val="000735E8"/>
    <w:rsid w:val="00073824"/>
    <w:rsid w:val="00073AD9"/>
    <w:rsid w:val="00073BEA"/>
    <w:rsid w:val="00073CFD"/>
    <w:rsid w:val="00073D8F"/>
    <w:rsid w:val="00073DFF"/>
    <w:rsid w:val="000741C4"/>
    <w:rsid w:val="0007471A"/>
    <w:rsid w:val="000751C7"/>
    <w:rsid w:val="00075260"/>
    <w:rsid w:val="00075478"/>
    <w:rsid w:val="00075637"/>
    <w:rsid w:val="00075981"/>
    <w:rsid w:val="00076029"/>
    <w:rsid w:val="00076217"/>
    <w:rsid w:val="00076477"/>
    <w:rsid w:val="00076EF1"/>
    <w:rsid w:val="0007731F"/>
    <w:rsid w:val="00077449"/>
    <w:rsid w:val="000774A2"/>
    <w:rsid w:val="0007753A"/>
    <w:rsid w:val="00077608"/>
    <w:rsid w:val="00077F55"/>
    <w:rsid w:val="000806F2"/>
    <w:rsid w:val="00080941"/>
    <w:rsid w:val="000813B6"/>
    <w:rsid w:val="0008186E"/>
    <w:rsid w:val="00081B5E"/>
    <w:rsid w:val="00081C89"/>
    <w:rsid w:val="00081CA5"/>
    <w:rsid w:val="00081CA8"/>
    <w:rsid w:val="00081CAD"/>
    <w:rsid w:val="000820E9"/>
    <w:rsid w:val="000826F9"/>
    <w:rsid w:val="00082DFD"/>
    <w:rsid w:val="000830F3"/>
    <w:rsid w:val="000833B4"/>
    <w:rsid w:val="000834FB"/>
    <w:rsid w:val="0008355C"/>
    <w:rsid w:val="00083796"/>
    <w:rsid w:val="000838D9"/>
    <w:rsid w:val="00083AD2"/>
    <w:rsid w:val="00083EA7"/>
    <w:rsid w:val="00084481"/>
    <w:rsid w:val="00084F64"/>
    <w:rsid w:val="000854D5"/>
    <w:rsid w:val="00085A58"/>
    <w:rsid w:val="00085C73"/>
    <w:rsid w:val="00085D93"/>
    <w:rsid w:val="0008645D"/>
    <w:rsid w:val="000869AB"/>
    <w:rsid w:val="00086EC0"/>
    <w:rsid w:val="00086F27"/>
    <w:rsid w:val="0008705A"/>
    <w:rsid w:val="0008716C"/>
    <w:rsid w:val="000873E8"/>
    <w:rsid w:val="0008768D"/>
    <w:rsid w:val="000878CD"/>
    <w:rsid w:val="00087D23"/>
    <w:rsid w:val="000902E8"/>
    <w:rsid w:val="0009060A"/>
    <w:rsid w:val="0009085B"/>
    <w:rsid w:val="00090927"/>
    <w:rsid w:val="00090FCA"/>
    <w:rsid w:val="000914F6"/>
    <w:rsid w:val="00091502"/>
    <w:rsid w:val="000925E4"/>
    <w:rsid w:val="00092A32"/>
    <w:rsid w:val="000934DA"/>
    <w:rsid w:val="00093609"/>
    <w:rsid w:val="00093A0F"/>
    <w:rsid w:val="00093B05"/>
    <w:rsid w:val="00093B4A"/>
    <w:rsid w:val="00093C37"/>
    <w:rsid w:val="0009446B"/>
    <w:rsid w:val="0009452A"/>
    <w:rsid w:val="00094750"/>
    <w:rsid w:val="00094823"/>
    <w:rsid w:val="0009485C"/>
    <w:rsid w:val="00094ACE"/>
    <w:rsid w:val="00094C84"/>
    <w:rsid w:val="000954AD"/>
    <w:rsid w:val="00095B52"/>
    <w:rsid w:val="00095BF5"/>
    <w:rsid w:val="000966EE"/>
    <w:rsid w:val="00096F6E"/>
    <w:rsid w:val="000974A7"/>
    <w:rsid w:val="00097529"/>
    <w:rsid w:val="00097580"/>
    <w:rsid w:val="00097723"/>
    <w:rsid w:val="000A0032"/>
    <w:rsid w:val="000A009A"/>
    <w:rsid w:val="000A08AE"/>
    <w:rsid w:val="000A0CC6"/>
    <w:rsid w:val="000A1B83"/>
    <w:rsid w:val="000A1FF7"/>
    <w:rsid w:val="000A2085"/>
    <w:rsid w:val="000A2396"/>
    <w:rsid w:val="000A23AE"/>
    <w:rsid w:val="000A24D6"/>
    <w:rsid w:val="000A291F"/>
    <w:rsid w:val="000A2964"/>
    <w:rsid w:val="000A2A27"/>
    <w:rsid w:val="000A2C73"/>
    <w:rsid w:val="000A2F49"/>
    <w:rsid w:val="000A3B2C"/>
    <w:rsid w:val="000A40E1"/>
    <w:rsid w:val="000A40EF"/>
    <w:rsid w:val="000A471B"/>
    <w:rsid w:val="000A4DCF"/>
    <w:rsid w:val="000A56A3"/>
    <w:rsid w:val="000A5851"/>
    <w:rsid w:val="000A5966"/>
    <w:rsid w:val="000A5BBE"/>
    <w:rsid w:val="000A651F"/>
    <w:rsid w:val="000A6A9E"/>
    <w:rsid w:val="000A6FC7"/>
    <w:rsid w:val="000A75EA"/>
    <w:rsid w:val="000A7627"/>
    <w:rsid w:val="000A76BA"/>
    <w:rsid w:val="000A7748"/>
    <w:rsid w:val="000A7EA8"/>
    <w:rsid w:val="000B0257"/>
    <w:rsid w:val="000B09A4"/>
    <w:rsid w:val="000B1460"/>
    <w:rsid w:val="000B168B"/>
    <w:rsid w:val="000B1775"/>
    <w:rsid w:val="000B1881"/>
    <w:rsid w:val="000B1E08"/>
    <w:rsid w:val="000B1F38"/>
    <w:rsid w:val="000B205D"/>
    <w:rsid w:val="000B2691"/>
    <w:rsid w:val="000B2A42"/>
    <w:rsid w:val="000B2CBD"/>
    <w:rsid w:val="000B2D79"/>
    <w:rsid w:val="000B2EBB"/>
    <w:rsid w:val="000B355C"/>
    <w:rsid w:val="000B3752"/>
    <w:rsid w:val="000B3E16"/>
    <w:rsid w:val="000B4594"/>
    <w:rsid w:val="000B46A5"/>
    <w:rsid w:val="000B4ADC"/>
    <w:rsid w:val="000B53D1"/>
    <w:rsid w:val="000B581C"/>
    <w:rsid w:val="000B582A"/>
    <w:rsid w:val="000B582D"/>
    <w:rsid w:val="000B58FE"/>
    <w:rsid w:val="000B593D"/>
    <w:rsid w:val="000B59F0"/>
    <w:rsid w:val="000B5A95"/>
    <w:rsid w:val="000B5E63"/>
    <w:rsid w:val="000B61A1"/>
    <w:rsid w:val="000B62F3"/>
    <w:rsid w:val="000B66EC"/>
    <w:rsid w:val="000B678B"/>
    <w:rsid w:val="000B6B8D"/>
    <w:rsid w:val="000B7195"/>
    <w:rsid w:val="000B7419"/>
    <w:rsid w:val="000B76C6"/>
    <w:rsid w:val="000B77DD"/>
    <w:rsid w:val="000C00FC"/>
    <w:rsid w:val="000C050A"/>
    <w:rsid w:val="000C0841"/>
    <w:rsid w:val="000C0979"/>
    <w:rsid w:val="000C0AB1"/>
    <w:rsid w:val="000C1336"/>
    <w:rsid w:val="000C150D"/>
    <w:rsid w:val="000C1567"/>
    <w:rsid w:val="000C17F6"/>
    <w:rsid w:val="000C1A8B"/>
    <w:rsid w:val="000C1B66"/>
    <w:rsid w:val="000C1CC3"/>
    <w:rsid w:val="000C1D63"/>
    <w:rsid w:val="000C1EA5"/>
    <w:rsid w:val="000C212F"/>
    <w:rsid w:val="000C25B7"/>
    <w:rsid w:val="000C274B"/>
    <w:rsid w:val="000C2789"/>
    <w:rsid w:val="000C2AC6"/>
    <w:rsid w:val="000C2CAC"/>
    <w:rsid w:val="000C2CD5"/>
    <w:rsid w:val="000C2D75"/>
    <w:rsid w:val="000C3313"/>
    <w:rsid w:val="000C35AF"/>
    <w:rsid w:val="000C35E8"/>
    <w:rsid w:val="000C3B13"/>
    <w:rsid w:val="000C3DBA"/>
    <w:rsid w:val="000C41B3"/>
    <w:rsid w:val="000C476F"/>
    <w:rsid w:val="000C4801"/>
    <w:rsid w:val="000C48A2"/>
    <w:rsid w:val="000C5176"/>
    <w:rsid w:val="000C51CC"/>
    <w:rsid w:val="000C5432"/>
    <w:rsid w:val="000C5451"/>
    <w:rsid w:val="000C57C3"/>
    <w:rsid w:val="000C5A43"/>
    <w:rsid w:val="000C5C82"/>
    <w:rsid w:val="000C5C9C"/>
    <w:rsid w:val="000C63A5"/>
    <w:rsid w:val="000C6BEB"/>
    <w:rsid w:val="000C72D3"/>
    <w:rsid w:val="000C7A85"/>
    <w:rsid w:val="000C7D84"/>
    <w:rsid w:val="000C7E2C"/>
    <w:rsid w:val="000C7F05"/>
    <w:rsid w:val="000D01DB"/>
    <w:rsid w:val="000D02EB"/>
    <w:rsid w:val="000D056D"/>
    <w:rsid w:val="000D0A18"/>
    <w:rsid w:val="000D0BD2"/>
    <w:rsid w:val="000D1048"/>
    <w:rsid w:val="000D17B6"/>
    <w:rsid w:val="000D24A8"/>
    <w:rsid w:val="000D26E0"/>
    <w:rsid w:val="000D2933"/>
    <w:rsid w:val="000D2B10"/>
    <w:rsid w:val="000D2C1E"/>
    <w:rsid w:val="000D2D3F"/>
    <w:rsid w:val="000D2F51"/>
    <w:rsid w:val="000D3786"/>
    <w:rsid w:val="000D399D"/>
    <w:rsid w:val="000D45D2"/>
    <w:rsid w:val="000D4996"/>
    <w:rsid w:val="000D4B18"/>
    <w:rsid w:val="000D4B48"/>
    <w:rsid w:val="000D4CC1"/>
    <w:rsid w:val="000D5345"/>
    <w:rsid w:val="000D54F8"/>
    <w:rsid w:val="000D57AF"/>
    <w:rsid w:val="000D5BB9"/>
    <w:rsid w:val="000D6011"/>
    <w:rsid w:val="000D6071"/>
    <w:rsid w:val="000D62C9"/>
    <w:rsid w:val="000D65C6"/>
    <w:rsid w:val="000D6600"/>
    <w:rsid w:val="000D6A5C"/>
    <w:rsid w:val="000D7607"/>
    <w:rsid w:val="000D7D52"/>
    <w:rsid w:val="000E0470"/>
    <w:rsid w:val="000E04B4"/>
    <w:rsid w:val="000E0761"/>
    <w:rsid w:val="000E0BAF"/>
    <w:rsid w:val="000E0CCC"/>
    <w:rsid w:val="000E0FC8"/>
    <w:rsid w:val="000E1042"/>
    <w:rsid w:val="000E1398"/>
    <w:rsid w:val="000E149F"/>
    <w:rsid w:val="000E14CB"/>
    <w:rsid w:val="000E14DC"/>
    <w:rsid w:val="000E14EE"/>
    <w:rsid w:val="000E1617"/>
    <w:rsid w:val="000E195B"/>
    <w:rsid w:val="000E1A70"/>
    <w:rsid w:val="000E1DC5"/>
    <w:rsid w:val="000E24B0"/>
    <w:rsid w:val="000E28FF"/>
    <w:rsid w:val="000E293B"/>
    <w:rsid w:val="000E2C4B"/>
    <w:rsid w:val="000E2C7E"/>
    <w:rsid w:val="000E2D30"/>
    <w:rsid w:val="000E2DBE"/>
    <w:rsid w:val="000E3301"/>
    <w:rsid w:val="000E3457"/>
    <w:rsid w:val="000E364C"/>
    <w:rsid w:val="000E3D3F"/>
    <w:rsid w:val="000E3E75"/>
    <w:rsid w:val="000E4FF7"/>
    <w:rsid w:val="000E51D3"/>
    <w:rsid w:val="000E54AC"/>
    <w:rsid w:val="000E5C46"/>
    <w:rsid w:val="000E5D11"/>
    <w:rsid w:val="000E5DB1"/>
    <w:rsid w:val="000E61B0"/>
    <w:rsid w:val="000E62A6"/>
    <w:rsid w:val="000E67AC"/>
    <w:rsid w:val="000E6A05"/>
    <w:rsid w:val="000E6BF8"/>
    <w:rsid w:val="000E722E"/>
    <w:rsid w:val="000E743C"/>
    <w:rsid w:val="000E76C4"/>
    <w:rsid w:val="000E77D2"/>
    <w:rsid w:val="000F06B9"/>
    <w:rsid w:val="000F07C4"/>
    <w:rsid w:val="000F0D43"/>
    <w:rsid w:val="000F0EB5"/>
    <w:rsid w:val="000F0FEF"/>
    <w:rsid w:val="000F11E2"/>
    <w:rsid w:val="000F1417"/>
    <w:rsid w:val="000F1B3C"/>
    <w:rsid w:val="000F1BBD"/>
    <w:rsid w:val="000F1BF5"/>
    <w:rsid w:val="000F1E5D"/>
    <w:rsid w:val="000F2087"/>
    <w:rsid w:val="000F2226"/>
    <w:rsid w:val="000F2444"/>
    <w:rsid w:val="000F254F"/>
    <w:rsid w:val="000F29DA"/>
    <w:rsid w:val="000F2DCE"/>
    <w:rsid w:val="000F35F3"/>
    <w:rsid w:val="000F39F5"/>
    <w:rsid w:val="000F4031"/>
    <w:rsid w:val="000F46CB"/>
    <w:rsid w:val="000F48FF"/>
    <w:rsid w:val="000F510F"/>
    <w:rsid w:val="000F5780"/>
    <w:rsid w:val="000F6421"/>
    <w:rsid w:val="000F6668"/>
    <w:rsid w:val="000F67D5"/>
    <w:rsid w:val="000F6F5D"/>
    <w:rsid w:val="000F6F8A"/>
    <w:rsid w:val="000F715B"/>
    <w:rsid w:val="000F718C"/>
    <w:rsid w:val="000F7EF2"/>
    <w:rsid w:val="000F7FD8"/>
    <w:rsid w:val="0010003F"/>
    <w:rsid w:val="00100391"/>
    <w:rsid w:val="00100A42"/>
    <w:rsid w:val="00100A9F"/>
    <w:rsid w:val="00100B32"/>
    <w:rsid w:val="00100D45"/>
    <w:rsid w:val="00100DF7"/>
    <w:rsid w:val="00101033"/>
    <w:rsid w:val="001014AB"/>
    <w:rsid w:val="00101E3D"/>
    <w:rsid w:val="00102005"/>
    <w:rsid w:val="0010259D"/>
    <w:rsid w:val="00102A4D"/>
    <w:rsid w:val="001035FA"/>
    <w:rsid w:val="0010378F"/>
    <w:rsid w:val="0010412C"/>
    <w:rsid w:val="00104212"/>
    <w:rsid w:val="001046A5"/>
    <w:rsid w:val="00104A3A"/>
    <w:rsid w:val="0010535A"/>
    <w:rsid w:val="0010612F"/>
    <w:rsid w:val="001064D5"/>
    <w:rsid w:val="001071E1"/>
    <w:rsid w:val="0010728B"/>
    <w:rsid w:val="00107EA4"/>
    <w:rsid w:val="00110087"/>
    <w:rsid w:val="00110819"/>
    <w:rsid w:val="001109B8"/>
    <w:rsid w:val="001109D9"/>
    <w:rsid w:val="00110C50"/>
    <w:rsid w:val="0011116A"/>
    <w:rsid w:val="00111A5F"/>
    <w:rsid w:val="00111CB3"/>
    <w:rsid w:val="00112028"/>
    <w:rsid w:val="001124C4"/>
    <w:rsid w:val="00112B59"/>
    <w:rsid w:val="00112D90"/>
    <w:rsid w:val="001131E6"/>
    <w:rsid w:val="001135D9"/>
    <w:rsid w:val="001139F7"/>
    <w:rsid w:val="00113BBA"/>
    <w:rsid w:val="00113E43"/>
    <w:rsid w:val="00113FD4"/>
    <w:rsid w:val="00114126"/>
    <w:rsid w:val="0011426A"/>
    <w:rsid w:val="00114E12"/>
    <w:rsid w:val="00115032"/>
    <w:rsid w:val="001152A6"/>
    <w:rsid w:val="001154CE"/>
    <w:rsid w:val="001155E4"/>
    <w:rsid w:val="00115993"/>
    <w:rsid w:val="00116756"/>
    <w:rsid w:val="00116911"/>
    <w:rsid w:val="001169A5"/>
    <w:rsid w:val="00116D52"/>
    <w:rsid w:val="00117147"/>
    <w:rsid w:val="00117220"/>
    <w:rsid w:val="00117452"/>
    <w:rsid w:val="00117672"/>
    <w:rsid w:val="00117947"/>
    <w:rsid w:val="00117957"/>
    <w:rsid w:val="0012008A"/>
    <w:rsid w:val="001201DA"/>
    <w:rsid w:val="00120329"/>
    <w:rsid w:val="001203F5"/>
    <w:rsid w:val="001207DA"/>
    <w:rsid w:val="00121A1F"/>
    <w:rsid w:val="00122318"/>
    <w:rsid w:val="001223EE"/>
    <w:rsid w:val="0012298D"/>
    <w:rsid w:val="00122C6C"/>
    <w:rsid w:val="00123858"/>
    <w:rsid w:val="0012389A"/>
    <w:rsid w:val="00124312"/>
    <w:rsid w:val="0012448D"/>
    <w:rsid w:val="001245C8"/>
    <w:rsid w:val="001248C4"/>
    <w:rsid w:val="001249A5"/>
    <w:rsid w:val="00124EFD"/>
    <w:rsid w:val="001253C9"/>
    <w:rsid w:val="001253F9"/>
    <w:rsid w:val="0012561D"/>
    <w:rsid w:val="0012588C"/>
    <w:rsid w:val="001261FE"/>
    <w:rsid w:val="0012647B"/>
    <w:rsid w:val="00126628"/>
    <w:rsid w:val="00126933"/>
    <w:rsid w:val="00126F31"/>
    <w:rsid w:val="001270F4"/>
    <w:rsid w:val="00127258"/>
    <w:rsid w:val="001272AD"/>
    <w:rsid w:val="00127437"/>
    <w:rsid w:val="0012749B"/>
    <w:rsid w:val="001279E9"/>
    <w:rsid w:val="00127A5E"/>
    <w:rsid w:val="00127D52"/>
    <w:rsid w:val="00127DB2"/>
    <w:rsid w:val="00127FE3"/>
    <w:rsid w:val="0013014E"/>
    <w:rsid w:val="0013018C"/>
    <w:rsid w:val="00130BFB"/>
    <w:rsid w:val="0013135C"/>
    <w:rsid w:val="001313F5"/>
    <w:rsid w:val="0013189A"/>
    <w:rsid w:val="001319C7"/>
    <w:rsid w:val="00131AC1"/>
    <w:rsid w:val="00131BD9"/>
    <w:rsid w:val="00131BE7"/>
    <w:rsid w:val="00131EEF"/>
    <w:rsid w:val="00131F87"/>
    <w:rsid w:val="00132118"/>
    <w:rsid w:val="0013216B"/>
    <w:rsid w:val="00132217"/>
    <w:rsid w:val="001322E7"/>
    <w:rsid w:val="00132A77"/>
    <w:rsid w:val="00133041"/>
    <w:rsid w:val="00133463"/>
    <w:rsid w:val="00133B1F"/>
    <w:rsid w:val="00133C37"/>
    <w:rsid w:val="00133E42"/>
    <w:rsid w:val="00133E79"/>
    <w:rsid w:val="0013426D"/>
    <w:rsid w:val="0013429F"/>
    <w:rsid w:val="001342EB"/>
    <w:rsid w:val="00134B22"/>
    <w:rsid w:val="00134C64"/>
    <w:rsid w:val="00134DB2"/>
    <w:rsid w:val="00135853"/>
    <w:rsid w:val="0013586D"/>
    <w:rsid w:val="00135AEA"/>
    <w:rsid w:val="00135B73"/>
    <w:rsid w:val="00135E8F"/>
    <w:rsid w:val="001360A0"/>
    <w:rsid w:val="00136677"/>
    <w:rsid w:val="00136B3E"/>
    <w:rsid w:val="00136CBF"/>
    <w:rsid w:val="00137208"/>
    <w:rsid w:val="00137365"/>
    <w:rsid w:val="001373AA"/>
    <w:rsid w:val="001375C1"/>
    <w:rsid w:val="00137643"/>
    <w:rsid w:val="00137676"/>
    <w:rsid w:val="00137794"/>
    <w:rsid w:val="00137D7B"/>
    <w:rsid w:val="00137F4E"/>
    <w:rsid w:val="00140004"/>
    <w:rsid w:val="001402C2"/>
    <w:rsid w:val="00140308"/>
    <w:rsid w:val="0014075A"/>
    <w:rsid w:val="001407D4"/>
    <w:rsid w:val="00140823"/>
    <w:rsid w:val="00140E29"/>
    <w:rsid w:val="0014124B"/>
    <w:rsid w:val="00141DAC"/>
    <w:rsid w:val="00141DB8"/>
    <w:rsid w:val="00141E75"/>
    <w:rsid w:val="0014235A"/>
    <w:rsid w:val="0014247B"/>
    <w:rsid w:val="00142567"/>
    <w:rsid w:val="001426D6"/>
    <w:rsid w:val="00142914"/>
    <w:rsid w:val="00142FA8"/>
    <w:rsid w:val="00143318"/>
    <w:rsid w:val="001436F9"/>
    <w:rsid w:val="00143CDC"/>
    <w:rsid w:val="001443AA"/>
    <w:rsid w:val="001443AD"/>
    <w:rsid w:val="0014443C"/>
    <w:rsid w:val="001445A2"/>
    <w:rsid w:val="00144E52"/>
    <w:rsid w:val="001452A0"/>
    <w:rsid w:val="00145542"/>
    <w:rsid w:val="00145817"/>
    <w:rsid w:val="001458C5"/>
    <w:rsid w:val="00145AFD"/>
    <w:rsid w:val="001460A2"/>
    <w:rsid w:val="00146167"/>
    <w:rsid w:val="0014634F"/>
    <w:rsid w:val="00146396"/>
    <w:rsid w:val="0014662D"/>
    <w:rsid w:val="0014679B"/>
    <w:rsid w:val="00147017"/>
    <w:rsid w:val="0014705C"/>
    <w:rsid w:val="00147A1C"/>
    <w:rsid w:val="00147C20"/>
    <w:rsid w:val="00147E41"/>
    <w:rsid w:val="00147F6A"/>
    <w:rsid w:val="00147F77"/>
    <w:rsid w:val="001507A1"/>
    <w:rsid w:val="001508E0"/>
    <w:rsid w:val="00150A47"/>
    <w:rsid w:val="00150D24"/>
    <w:rsid w:val="001510AE"/>
    <w:rsid w:val="00151164"/>
    <w:rsid w:val="001512C8"/>
    <w:rsid w:val="001514F2"/>
    <w:rsid w:val="00151FC1"/>
    <w:rsid w:val="00152130"/>
    <w:rsid w:val="00152441"/>
    <w:rsid w:val="00152C6A"/>
    <w:rsid w:val="00152ECA"/>
    <w:rsid w:val="00153148"/>
    <w:rsid w:val="0015365F"/>
    <w:rsid w:val="001536E0"/>
    <w:rsid w:val="00153C27"/>
    <w:rsid w:val="00154037"/>
    <w:rsid w:val="0015412C"/>
    <w:rsid w:val="00154904"/>
    <w:rsid w:val="00154B29"/>
    <w:rsid w:val="00154F0C"/>
    <w:rsid w:val="001550E8"/>
    <w:rsid w:val="00155452"/>
    <w:rsid w:val="0015567A"/>
    <w:rsid w:val="00155743"/>
    <w:rsid w:val="0015631B"/>
    <w:rsid w:val="00156B76"/>
    <w:rsid w:val="00156BB9"/>
    <w:rsid w:val="00157187"/>
    <w:rsid w:val="00157A06"/>
    <w:rsid w:val="00157D82"/>
    <w:rsid w:val="0016055E"/>
    <w:rsid w:val="00160B46"/>
    <w:rsid w:val="0016111E"/>
    <w:rsid w:val="0016112B"/>
    <w:rsid w:val="001611C4"/>
    <w:rsid w:val="0016144B"/>
    <w:rsid w:val="0016171F"/>
    <w:rsid w:val="0016193E"/>
    <w:rsid w:val="00161B13"/>
    <w:rsid w:val="00161C04"/>
    <w:rsid w:val="001627FB"/>
    <w:rsid w:val="00162C8A"/>
    <w:rsid w:val="00162CF2"/>
    <w:rsid w:val="0016310F"/>
    <w:rsid w:val="001632ED"/>
    <w:rsid w:val="00163722"/>
    <w:rsid w:val="00163914"/>
    <w:rsid w:val="00163A0B"/>
    <w:rsid w:val="001645B8"/>
    <w:rsid w:val="001647A9"/>
    <w:rsid w:val="00164801"/>
    <w:rsid w:val="001648F8"/>
    <w:rsid w:val="001650B0"/>
    <w:rsid w:val="001652D1"/>
    <w:rsid w:val="001657DD"/>
    <w:rsid w:val="00165DCB"/>
    <w:rsid w:val="00165ED7"/>
    <w:rsid w:val="001661BB"/>
    <w:rsid w:val="00166384"/>
    <w:rsid w:val="001663A5"/>
    <w:rsid w:val="0016659B"/>
    <w:rsid w:val="00166A38"/>
    <w:rsid w:val="00166C2C"/>
    <w:rsid w:val="00167590"/>
    <w:rsid w:val="00167AA2"/>
    <w:rsid w:val="00167B3A"/>
    <w:rsid w:val="001701AA"/>
    <w:rsid w:val="00170658"/>
    <w:rsid w:val="00170C0D"/>
    <w:rsid w:val="00170D66"/>
    <w:rsid w:val="00171162"/>
    <w:rsid w:val="001713CA"/>
    <w:rsid w:val="001713ED"/>
    <w:rsid w:val="001718D7"/>
    <w:rsid w:val="00171A9A"/>
    <w:rsid w:val="00171F21"/>
    <w:rsid w:val="0017205A"/>
    <w:rsid w:val="00172CA4"/>
    <w:rsid w:val="001736BB"/>
    <w:rsid w:val="00173B5D"/>
    <w:rsid w:val="00173C70"/>
    <w:rsid w:val="00174216"/>
    <w:rsid w:val="00174493"/>
    <w:rsid w:val="00174736"/>
    <w:rsid w:val="001750A1"/>
    <w:rsid w:val="0017510B"/>
    <w:rsid w:val="001760F6"/>
    <w:rsid w:val="00176374"/>
    <w:rsid w:val="0017650C"/>
    <w:rsid w:val="0017658C"/>
    <w:rsid w:val="00176605"/>
    <w:rsid w:val="00177016"/>
    <w:rsid w:val="001770B0"/>
    <w:rsid w:val="00177870"/>
    <w:rsid w:val="0017796E"/>
    <w:rsid w:val="00180305"/>
    <w:rsid w:val="00180472"/>
    <w:rsid w:val="001806DA"/>
    <w:rsid w:val="00180D72"/>
    <w:rsid w:val="00180E25"/>
    <w:rsid w:val="001810E0"/>
    <w:rsid w:val="0018163F"/>
    <w:rsid w:val="00181A46"/>
    <w:rsid w:val="00181AD5"/>
    <w:rsid w:val="00181B0D"/>
    <w:rsid w:val="00181E33"/>
    <w:rsid w:val="00181F7B"/>
    <w:rsid w:val="00181FB6"/>
    <w:rsid w:val="00182215"/>
    <w:rsid w:val="00182420"/>
    <w:rsid w:val="0018265E"/>
    <w:rsid w:val="001826DE"/>
    <w:rsid w:val="0018295D"/>
    <w:rsid w:val="00182B02"/>
    <w:rsid w:val="00182C6E"/>
    <w:rsid w:val="00183070"/>
    <w:rsid w:val="001831DC"/>
    <w:rsid w:val="001838AD"/>
    <w:rsid w:val="00183BAB"/>
    <w:rsid w:val="0018405A"/>
    <w:rsid w:val="00184466"/>
    <w:rsid w:val="00184631"/>
    <w:rsid w:val="00184633"/>
    <w:rsid w:val="00184BCE"/>
    <w:rsid w:val="00184F8F"/>
    <w:rsid w:val="001850F3"/>
    <w:rsid w:val="001852C7"/>
    <w:rsid w:val="001854E3"/>
    <w:rsid w:val="0018586E"/>
    <w:rsid w:val="0018599E"/>
    <w:rsid w:val="00186020"/>
    <w:rsid w:val="001868DE"/>
    <w:rsid w:val="00186BB5"/>
    <w:rsid w:val="00186E42"/>
    <w:rsid w:val="00186FB6"/>
    <w:rsid w:val="00187104"/>
    <w:rsid w:val="00187265"/>
    <w:rsid w:val="00187289"/>
    <w:rsid w:val="001875F1"/>
    <w:rsid w:val="00187DF8"/>
    <w:rsid w:val="00190257"/>
    <w:rsid w:val="00190F67"/>
    <w:rsid w:val="00191050"/>
    <w:rsid w:val="001910CA"/>
    <w:rsid w:val="00191687"/>
    <w:rsid w:val="0019188E"/>
    <w:rsid w:val="001918AD"/>
    <w:rsid w:val="0019190E"/>
    <w:rsid w:val="00191934"/>
    <w:rsid w:val="00191C65"/>
    <w:rsid w:val="00191D6E"/>
    <w:rsid w:val="00191ECB"/>
    <w:rsid w:val="00191EE2"/>
    <w:rsid w:val="00192063"/>
    <w:rsid w:val="001923A7"/>
    <w:rsid w:val="00192797"/>
    <w:rsid w:val="00193336"/>
    <w:rsid w:val="001934CC"/>
    <w:rsid w:val="001935C8"/>
    <w:rsid w:val="001936B0"/>
    <w:rsid w:val="001939EC"/>
    <w:rsid w:val="001939ED"/>
    <w:rsid w:val="00193ECC"/>
    <w:rsid w:val="00193F49"/>
    <w:rsid w:val="00194295"/>
    <w:rsid w:val="001943AD"/>
    <w:rsid w:val="00195142"/>
    <w:rsid w:val="00195690"/>
    <w:rsid w:val="00195776"/>
    <w:rsid w:val="00196006"/>
    <w:rsid w:val="00196165"/>
    <w:rsid w:val="00196C49"/>
    <w:rsid w:val="00197241"/>
    <w:rsid w:val="001978F9"/>
    <w:rsid w:val="00197E1C"/>
    <w:rsid w:val="001A0186"/>
    <w:rsid w:val="001A0297"/>
    <w:rsid w:val="001A06BB"/>
    <w:rsid w:val="001A0F75"/>
    <w:rsid w:val="001A100C"/>
    <w:rsid w:val="001A17C3"/>
    <w:rsid w:val="001A198C"/>
    <w:rsid w:val="001A1D0C"/>
    <w:rsid w:val="001A1E85"/>
    <w:rsid w:val="001A204E"/>
    <w:rsid w:val="001A2151"/>
    <w:rsid w:val="001A24F0"/>
    <w:rsid w:val="001A2A3A"/>
    <w:rsid w:val="001A2D4C"/>
    <w:rsid w:val="001A3097"/>
    <w:rsid w:val="001A32D0"/>
    <w:rsid w:val="001A35EA"/>
    <w:rsid w:val="001A3E5D"/>
    <w:rsid w:val="001A3F7C"/>
    <w:rsid w:val="001A4766"/>
    <w:rsid w:val="001A4A79"/>
    <w:rsid w:val="001A4B08"/>
    <w:rsid w:val="001A52A2"/>
    <w:rsid w:val="001A54F9"/>
    <w:rsid w:val="001A5547"/>
    <w:rsid w:val="001A597B"/>
    <w:rsid w:val="001A5A7B"/>
    <w:rsid w:val="001A60A2"/>
    <w:rsid w:val="001A63F9"/>
    <w:rsid w:val="001A6548"/>
    <w:rsid w:val="001A6B4C"/>
    <w:rsid w:val="001A6CED"/>
    <w:rsid w:val="001A6DC2"/>
    <w:rsid w:val="001A6E67"/>
    <w:rsid w:val="001A6EAC"/>
    <w:rsid w:val="001A6FC0"/>
    <w:rsid w:val="001A6FE0"/>
    <w:rsid w:val="001A728A"/>
    <w:rsid w:val="001A7B32"/>
    <w:rsid w:val="001A7DCE"/>
    <w:rsid w:val="001B00F4"/>
    <w:rsid w:val="001B014E"/>
    <w:rsid w:val="001B039D"/>
    <w:rsid w:val="001B08A9"/>
    <w:rsid w:val="001B0D22"/>
    <w:rsid w:val="001B0DB3"/>
    <w:rsid w:val="001B0EC2"/>
    <w:rsid w:val="001B1093"/>
    <w:rsid w:val="001B118C"/>
    <w:rsid w:val="001B131E"/>
    <w:rsid w:val="001B1CEE"/>
    <w:rsid w:val="001B1D3C"/>
    <w:rsid w:val="001B2365"/>
    <w:rsid w:val="001B255D"/>
    <w:rsid w:val="001B282E"/>
    <w:rsid w:val="001B30BD"/>
    <w:rsid w:val="001B334D"/>
    <w:rsid w:val="001B34AB"/>
    <w:rsid w:val="001B37C4"/>
    <w:rsid w:val="001B3CD0"/>
    <w:rsid w:val="001B42FB"/>
    <w:rsid w:val="001B46E6"/>
    <w:rsid w:val="001B49AE"/>
    <w:rsid w:val="001B4A72"/>
    <w:rsid w:val="001B52D4"/>
    <w:rsid w:val="001B57EF"/>
    <w:rsid w:val="001B5CC8"/>
    <w:rsid w:val="001B5D11"/>
    <w:rsid w:val="001B6F70"/>
    <w:rsid w:val="001B721B"/>
    <w:rsid w:val="001B746C"/>
    <w:rsid w:val="001B7ADA"/>
    <w:rsid w:val="001B7EA2"/>
    <w:rsid w:val="001C0305"/>
    <w:rsid w:val="001C0333"/>
    <w:rsid w:val="001C04A9"/>
    <w:rsid w:val="001C0726"/>
    <w:rsid w:val="001C2172"/>
    <w:rsid w:val="001C24DF"/>
    <w:rsid w:val="001C27F1"/>
    <w:rsid w:val="001C296F"/>
    <w:rsid w:val="001C2B1B"/>
    <w:rsid w:val="001C2CBF"/>
    <w:rsid w:val="001C2FCD"/>
    <w:rsid w:val="001C3032"/>
    <w:rsid w:val="001C318C"/>
    <w:rsid w:val="001C34F1"/>
    <w:rsid w:val="001C3770"/>
    <w:rsid w:val="001C3AA0"/>
    <w:rsid w:val="001C3AE9"/>
    <w:rsid w:val="001C3C37"/>
    <w:rsid w:val="001C40B2"/>
    <w:rsid w:val="001C4C30"/>
    <w:rsid w:val="001C514A"/>
    <w:rsid w:val="001C581E"/>
    <w:rsid w:val="001C584D"/>
    <w:rsid w:val="001C5F38"/>
    <w:rsid w:val="001C64BC"/>
    <w:rsid w:val="001C671C"/>
    <w:rsid w:val="001C67C0"/>
    <w:rsid w:val="001C6F9F"/>
    <w:rsid w:val="001C7FD1"/>
    <w:rsid w:val="001D005B"/>
    <w:rsid w:val="001D0068"/>
    <w:rsid w:val="001D04B7"/>
    <w:rsid w:val="001D0646"/>
    <w:rsid w:val="001D0724"/>
    <w:rsid w:val="001D0C78"/>
    <w:rsid w:val="001D1806"/>
    <w:rsid w:val="001D1ACC"/>
    <w:rsid w:val="001D1D7F"/>
    <w:rsid w:val="001D221C"/>
    <w:rsid w:val="001D26EF"/>
    <w:rsid w:val="001D27C0"/>
    <w:rsid w:val="001D2F52"/>
    <w:rsid w:val="001D2F7B"/>
    <w:rsid w:val="001D3259"/>
    <w:rsid w:val="001D3331"/>
    <w:rsid w:val="001D33AD"/>
    <w:rsid w:val="001D389C"/>
    <w:rsid w:val="001D3BCA"/>
    <w:rsid w:val="001D3FBB"/>
    <w:rsid w:val="001D451E"/>
    <w:rsid w:val="001D4CA0"/>
    <w:rsid w:val="001D56A7"/>
    <w:rsid w:val="001D58C1"/>
    <w:rsid w:val="001D5CD6"/>
    <w:rsid w:val="001D5E06"/>
    <w:rsid w:val="001D60B2"/>
    <w:rsid w:val="001D63BA"/>
    <w:rsid w:val="001D65B6"/>
    <w:rsid w:val="001D6C13"/>
    <w:rsid w:val="001D6F10"/>
    <w:rsid w:val="001D72CE"/>
    <w:rsid w:val="001D745D"/>
    <w:rsid w:val="001D75A8"/>
    <w:rsid w:val="001D763A"/>
    <w:rsid w:val="001D778D"/>
    <w:rsid w:val="001D78AA"/>
    <w:rsid w:val="001D7937"/>
    <w:rsid w:val="001D79AB"/>
    <w:rsid w:val="001D7D96"/>
    <w:rsid w:val="001E0B7F"/>
    <w:rsid w:val="001E1E35"/>
    <w:rsid w:val="001E1F4A"/>
    <w:rsid w:val="001E2087"/>
    <w:rsid w:val="001E208A"/>
    <w:rsid w:val="001E22F1"/>
    <w:rsid w:val="001E2304"/>
    <w:rsid w:val="001E23E9"/>
    <w:rsid w:val="001E2566"/>
    <w:rsid w:val="001E27A8"/>
    <w:rsid w:val="001E28AB"/>
    <w:rsid w:val="001E3027"/>
    <w:rsid w:val="001E3664"/>
    <w:rsid w:val="001E384D"/>
    <w:rsid w:val="001E3B45"/>
    <w:rsid w:val="001E3C90"/>
    <w:rsid w:val="001E4146"/>
    <w:rsid w:val="001E4391"/>
    <w:rsid w:val="001E4B5D"/>
    <w:rsid w:val="001E4D6E"/>
    <w:rsid w:val="001E4F3D"/>
    <w:rsid w:val="001E5521"/>
    <w:rsid w:val="001E56AB"/>
    <w:rsid w:val="001E5AD5"/>
    <w:rsid w:val="001E5D4D"/>
    <w:rsid w:val="001E5E09"/>
    <w:rsid w:val="001E6067"/>
    <w:rsid w:val="001E65E5"/>
    <w:rsid w:val="001E7233"/>
    <w:rsid w:val="001E7561"/>
    <w:rsid w:val="001E761D"/>
    <w:rsid w:val="001E77D6"/>
    <w:rsid w:val="001E7F81"/>
    <w:rsid w:val="001F0798"/>
    <w:rsid w:val="001F09FA"/>
    <w:rsid w:val="001F1407"/>
    <w:rsid w:val="001F1851"/>
    <w:rsid w:val="001F1D46"/>
    <w:rsid w:val="001F2318"/>
    <w:rsid w:val="001F2636"/>
    <w:rsid w:val="001F26A9"/>
    <w:rsid w:val="001F2B3C"/>
    <w:rsid w:val="001F2CB0"/>
    <w:rsid w:val="001F2E61"/>
    <w:rsid w:val="001F39A3"/>
    <w:rsid w:val="001F3AB0"/>
    <w:rsid w:val="001F3CB5"/>
    <w:rsid w:val="001F3D01"/>
    <w:rsid w:val="001F3F10"/>
    <w:rsid w:val="001F40A6"/>
    <w:rsid w:val="001F4339"/>
    <w:rsid w:val="001F4E5C"/>
    <w:rsid w:val="001F4F17"/>
    <w:rsid w:val="001F5F83"/>
    <w:rsid w:val="001F621C"/>
    <w:rsid w:val="001F6298"/>
    <w:rsid w:val="001F6300"/>
    <w:rsid w:val="001F6670"/>
    <w:rsid w:val="001F6780"/>
    <w:rsid w:val="001F6B7E"/>
    <w:rsid w:val="001F6D0E"/>
    <w:rsid w:val="001F6DC1"/>
    <w:rsid w:val="001F75BC"/>
    <w:rsid w:val="001F7694"/>
    <w:rsid w:val="001F797A"/>
    <w:rsid w:val="001F7CC2"/>
    <w:rsid w:val="001F7D82"/>
    <w:rsid w:val="001F7DCB"/>
    <w:rsid w:val="001F7E26"/>
    <w:rsid w:val="00200132"/>
    <w:rsid w:val="002002E3"/>
    <w:rsid w:val="002005B9"/>
    <w:rsid w:val="0020070A"/>
    <w:rsid w:val="00200CF5"/>
    <w:rsid w:val="00200FD6"/>
    <w:rsid w:val="002014E1"/>
    <w:rsid w:val="0020176A"/>
    <w:rsid w:val="002019D7"/>
    <w:rsid w:val="00201A6E"/>
    <w:rsid w:val="00201F37"/>
    <w:rsid w:val="00201F3D"/>
    <w:rsid w:val="002021A4"/>
    <w:rsid w:val="0020242F"/>
    <w:rsid w:val="00202A27"/>
    <w:rsid w:val="00202C19"/>
    <w:rsid w:val="00202FE9"/>
    <w:rsid w:val="0020304F"/>
    <w:rsid w:val="00203268"/>
    <w:rsid w:val="002036BB"/>
    <w:rsid w:val="002037C0"/>
    <w:rsid w:val="00203C45"/>
    <w:rsid w:val="00203EEF"/>
    <w:rsid w:val="0020428B"/>
    <w:rsid w:val="00204CE0"/>
    <w:rsid w:val="00204EA4"/>
    <w:rsid w:val="0020539D"/>
    <w:rsid w:val="002054ED"/>
    <w:rsid w:val="002056E1"/>
    <w:rsid w:val="00205892"/>
    <w:rsid w:val="00205941"/>
    <w:rsid w:val="00205B05"/>
    <w:rsid w:val="00205D85"/>
    <w:rsid w:val="00205E37"/>
    <w:rsid w:val="00205E9B"/>
    <w:rsid w:val="002062CB"/>
    <w:rsid w:val="002067B5"/>
    <w:rsid w:val="00206899"/>
    <w:rsid w:val="00206B18"/>
    <w:rsid w:val="00207002"/>
    <w:rsid w:val="00207130"/>
    <w:rsid w:val="00207393"/>
    <w:rsid w:val="0020791A"/>
    <w:rsid w:val="00207A7E"/>
    <w:rsid w:val="00207B27"/>
    <w:rsid w:val="00207C68"/>
    <w:rsid w:val="00207EE5"/>
    <w:rsid w:val="00210135"/>
    <w:rsid w:val="0021033D"/>
    <w:rsid w:val="0021079E"/>
    <w:rsid w:val="002108CC"/>
    <w:rsid w:val="00210DA9"/>
    <w:rsid w:val="00210E3E"/>
    <w:rsid w:val="00210E79"/>
    <w:rsid w:val="002110A5"/>
    <w:rsid w:val="0021127C"/>
    <w:rsid w:val="00211467"/>
    <w:rsid w:val="00211758"/>
    <w:rsid w:val="00211894"/>
    <w:rsid w:val="00211AF3"/>
    <w:rsid w:val="00211D81"/>
    <w:rsid w:val="00211DB3"/>
    <w:rsid w:val="00211E6B"/>
    <w:rsid w:val="00212171"/>
    <w:rsid w:val="002124A2"/>
    <w:rsid w:val="00212AFF"/>
    <w:rsid w:val="0021365C"/>
    <w:rsid w:val="00213784"/>
    <w:rsid w:val="00213D0F"/>
    <w:rsid w:val="00213D45"/>
    <w:rsid w:val="00213D6E"/>
    <w:rsid w:val="00214298"/>
    <w:rsid w:val="00214495"/>
    <w:rsid w:val="00214990"/>
    <w:rsid w:val="00214A49"/>
    <w:rsid w:val="00214D8F"/>
    <w:rsid w:val="00214FB8"/>
    <w:rsid w:val="00214FC4"/>
    <w:rsid w:val="00215346"/>
    <w:rsid w:val="00215481"/>
    <w:rsid w:val="002155C5"/>
    <w:rsid w:val="002155F8"/>
    <w:rsid w:val="0021598D"/>
    <w:rsid w:val="00216291"/>
    <w:rsid w:val="00216771"/>
    <w:rsid w:val="0021685F"/>
    <w:rsid w:val="0021700F"/>
    <w:rsid w:val="002172FA"/>
    <w:rsid w:val="0021748A"/>
    <w:rsid w:val="00217672"/>
    <w:rsid w:val="00217C80"/>
    <w:rsid w:val="00217D56"/>
    <w:rsid w:val="0022059C"/>
    <w:rsid w:val="0022080A"/>
    <w:rsid w:val="00221032"/>
    <w:rsid w:val="00221148"/>
    <w:rsid w:val="0022190F"/>
    <w:rsid w:val="00221C10"/>
    <w:rsid w:val="00221F5F"/>
    <w:rsid w:val="002222CC"/>
    <w:rsid w:val="00222392"/>
    <w:rsid w:val="002229F5"/>
    <w:rsid w:val="00222B41"/>
    <w:rsid w:val="00223015"/>
    <w:rsid w:val="0022378B"/>
    <w:rsid w:val="0022399C"/>
    <w:rsid w:val="002239DD"/>
    <w:rsid w:val="002240E2"/>
    <w:rsid w:val="00224112"/>
    <w:rsid w:val="002242B7"/>
    <w:rsid w:val="00224B99"/>
    <w:rsid w:val="0022528A"/>
    <w:rsid w:val="002252A4"/>
    <w:rsid w:val="00225661"/>
    <w:rsid w:val="0022597B"/>
    <w:rsid w:val="00225F4F"/>
    <w:rsid w:val="00226026"/>
    <w:rsid w:val="00226218"/>
    <w:rsid w:val="00226284"/>
    <w:rsid w:val="00226299"/>
    <w:rsid w:val="00226508"/>
    <w:rsid w:val="002267A4"/>
    <w:rsid w:val="00226AA1"/>
    <w:rsid w:val="00226BF5"/>
    <w:rsid w:val="00226D37"/>
    <w:rsid w:val="00227C04"/>
    <w:rsid w:val="0023006B"/>
    <w:rsid w:val="002308D7"/>
    <w:rsid w:val="00230A6F"/>
    <w:rsid w:val="00230CE4"/>
    <w:rsid w:val="00230DA0"/>
    <w:rsid w:val="00230FD1"/>
    <w:rsid w:val="00231115"/>
    <w:rsid w:val="0023119F"/>
    <w:rsid w:val="0023142D"/>
    <w:rsid w:val="002314AF"/>
    <w:rsid w:val="0023154C"/>
    <w:rsid w:val="00231DE0"/>
    <w:rsid w:val="00232FB2"/>
    <w:rsid w:val="002332D4"/>
    <w:rsid w:val="00233302"/>
    <w:rsid w:val="00233313"/>
    <w:rsid w:val="00233400"/>
    <w:rsid w:val="002336A3"/>
    <w:rsid w:val="002337DA"/>
    <w:rsid w:val="0023391C"/>
    <w:rsid w:val="00233D59"/>
    <w:rsid w:val="002343EA"/>
    <w:rsid w:val="002352EB"/>
    <w:rsid w:val="00235352"/>
    <w:rsid w:val="00235416"/>
    <w:rsid w:val="002355D7"/>
    <w:rsid w:val="002355DE"/>
    <w:rsid w:val="00235D47"/>
    <w:rsid w:val="00235FB8"/>
    <w:rsid w:val="00235FD7"/>
    <w:rsid w:val="002361B7"/>
    <w:rsid w:val="0023639D"/>
    <w:rsid w:val="002366A2"/>
    <w:rsid w:val="002369CA"/>
    <w:rsid w:val="00236BED"/>
    <w:rsid w:val="00236C30"/>
    <w:rsid w:val="0023703F"/>
    <w:rsid w:val="002374FB"/>
    <w:rsid w:val="0023756D"/>
    <w:rsid w:val="0023760F"/>
    <w:rsid w:val="00237AA5"/>
    <w:rsid w:val="00237C34"/>
    <w:rsid w:val="00237C96"/>
    <w:rsid w:val="002400EE"/>
    <w:rsid w:val="00240255"/>
    <w:rsid w:val="002410D6"/>
    <w:rsid w:val="002416C8"/>
    <w:rsid w:val="002417FF"/>
    <w:rsid w:val="00241802"/>
    <w:rsid w:val="00241815"/>
    <w:rsid w:val="002419C2"/>
    <w:rsid w:val="00241BC3"/>
    <w:rsid w:val="00241E4D"/>
    <w:rsid w:val="00241F09"/>
    <w:rsid w:val="00242189"/>
    <w:rsid w:val="002423D9"/>
    <w:rsid w:val="00242523"/>
    <w:rsid w:val="0024284F"/>
    <w:rsid w:val="00242B07"/>
    <w:rsid w:val="00243046"/>
    <w:rsid w:val="0024310B"/>
    <w:rsid w:val="00243401"/>
    <w:rsid w:val="00243C37"/>
    <w:rsid w:val="00243F23"/>
    <w:rsid w:val="002440F1"/>
    <w:rsid w:val="002445B2"/>
    <w:rsid w:val="002449F1"/>
    <w:rsid w:val="002453D6"/>
    <w:rsid w:val="00245721"/>
    <w:rsid w:val="002457D8"/>
    <w:rsid w:val="00245939"/>
    <w:rsid w:val="00245A0D"/>
    <w:rsid w:val="00245B54"/>
    <w:rsid w:val="00245D09"/>
    <w:rsid w:val="00245D4D"/>
    <w:rsid w:val="00245DDF"/>
    <w:rsid w:val="0024609D"/>
    <w:rsid w:val="002465DC"/>
    <w:rsid w:val="00246741"/>
    <w:rsid w:val="00246CB8"/>
    <w:rsid w:val="00246E26"/>
    <w:rsid w:val="002470BC"/>
    <w:rsid w:val="00247BAE"/>
    <w:rsid w:val="002500EE"/>
    <w:rsid w:val="0025045F"/>
    <w:rsid w:val="002505CC"/>
    <w:rsid w:val="002505E0"/>
    <w:rsid w:val="0025110B"/>
    <w:rsid w:val="002513A8"/>
    <w:rsid w:val="00251690"/>
    <w:rsid w:val="002516E5"/>
    <w:rsid w:val="00251A12"/>
    <w:rsid w:val="00251AF9"/>
    <w:rsid w:val="00251CAD"/>
    <w:rsid w:val="00251D3B"/>
    <w:rsid w:val="00251DFE"/>
    <w:rsid w:val="00252365"/>
    <w:rsid w:val="0025257B"/>
    <w:rsid w:val="00252730"/>
    <w:rsid w:val="00252960"/>
    <w:rsid w:val="002529CD"/>
    <w:rsid w:val="0025331F"/>
    <w:rsid w:val="0025367E"/>
    <w:rsid w:val="0025375F"/>
    <w:rsid w:val="00253977"/>
    <w:rsid w:val="00253ADA"/>
    <w:rsid w:val="00253E2E"/>
    <w:rsid w:val="00254126"/>
    <w:rsid w:val="002541C3"/>
    <w:rsid w:val="00254265"/>
    <w:rsid w:val="00254283"/>
    <w:rsid w:val="002544B9"/>
    <w:rsid w:val="002546F9"/>
    <w:rsid w:val="00254A49"/>
    <w:rsid w:val="00254F36"/>
    <w:rsid w:val="00254FC8"/>
    <w:rsid w:val="00254FDB"/>
    <w:rsid w:val="00255696"/>
    <w:rsid w:val="0025588E"/>
    <w:rsid w:val="0025601C"/>
    <w:rsid w:val="00256251"/>
    <w:rsid w:val="002563C7"/>
    <w:rsid w:val="002565D1"/>
    <w:rsid w:val="0025696C"/>
    <w:rsid w:val="00256EBE"/>
    <w:rsid w:val="00256EC1"/>
    <w:rsid w:val="00257361"/>
    <w:rsid w:val="00257578"/>
    <w:rsid w:val="0025782B"/>
    <w:rsid w:val="002606AF"/>
    <w:rsid w:val="00260E20"/>
    <w:rsid w:val="002614A5"/>
    <w:rsid w:val="00261A26"/>
    <w:rsid w:val="00261C8F"/>
    <w:rsid w:val="00261F3A"/>
    <w:rsid w:val="0026227B"/>
    <w:rsid w:val="002624AE"/>
    <w:rsid w:val="00262B32"/>
    <w:rsid w:val="00262CBC"/>
    <w:rsid w:val="00262F92"/>
    <w:rsid w:val="00263010"/>
    <w:rsid w:val="002632A5"/>
    <w:rsid w:val="00263873"/>
    <w:rsid w:val="00263A5D"/>
    <w:rsid w:val="00263BE2"/>
    <w:rsid w:val="00263D27"/>
    <w:rsid w:val="002641AB"/>
    <w:rsid w:val="00264573"/>
    <w:rsid w:val="00264A20"/>
    <w:rsid w:val="00264B53"/>
    <w:rsid w:val="00264BA2"/>
    <w:rsid w:val="00264C49"/>
    <w:rsid w:val="00264CF4"/>
    <w:rsid w:val="00264F25"/>
    <w:rsid w:val="002657B0"/>
    <w:rsid w:val="002658A8"/>
    <w:rsid w:val="00265CDA"/>
    <w:rsid w:val="00266823"/>
    <w:rsid w:val="00266DDE"/>
    <w:rsid w:val="00267132"/>
    <w:rsid w:val="002671A7"/>
    <w:rsid w:val="0026753F"/>
    <w:rsid w:val="00267AC9"/>
    <w:rsid w:val="00270131"/>
    <w:rsid w:val="00270DD3"/>
    <w:rsid w:val="00270E89"/>
    <w:rsid w:val="0027139E"/>
    <w:rsid w:val="00271828"/>
    <w:rsid w:val="0027194F"/>
    <w:rsid w:val="00272050"/>
    <w:rsid w:val="00272186"/>
    <w:rsid w:val="002721C8"/>
    <w:rsid w:val="002725B6"/>
    <w:rsid w:val="002726AF"/>
    <w:rsid w:val="00272876"/>
    <w:rsid w:val="00272C18"/>
    <w:rsid w:val="0027317A"/>
    <w:rsid w:val="002731CD"/>
    <w:rsid w:val="002731F8"/>
    <w:rsid w:val="00273468"/>
    <w:rsid w:val="002735AC"/>
    <w:rsid w:val="00273AB5"/>
    <w:rsid w:val="00273C50"/>
    <w:rsid w:val="00273C5B"/>
    <w:rsid w:val="00273CA3"/>
    <w:rsid w:val="002740A2"/>
    <w:rsid w:val="002741AB"/>
    <w:rsid w:val="00274A93"/>
    <w:rsid w:val="00274C24"/>
    <w:rsid w:val="00275005"/>
    <w:rsid w:val="002756AC"/>
    <w:rsid w:val="00275BC9"/>
    <w:rsid w:val="00275DE5"/>
    <w:rsid w:val="00275F64"/>
    <w:rsid w:val="00276084"/>
    <w:rsid w:val="00276309"/>
    <w:rsid w:val="00276370"/>
    <w:rsid w:val="0027698E"/>
    <w:rsid w:val="00276AA0"/>
    <w:rsid w:val="00276B87"/>
    <w:rsid w:val="00276CF9"/>
    <w:rsid w:val="0027719A"/>
    <w:rsid w:val="00277595"/>
    <w:rsid w:val="00277831"/>
    <w:rsid w:val="00277B9F"/>
    <w:rsid w:val="00277C57"/>
    <w:rsid w:val="0028036D"/>
    <w:rsid w:val="00280426"/>
    <w:rsid w:val="002815E8"/>
    <w:rsid w:val="002817F4"/>
    <w:rsid w:val="00281915"/>
    <w:rsid w:val="00281BD6"/>
    <w:rsid w:val="00282272"/>
    <w:rsid w:val="002823EC"/>
    <w:rsid w:val="0028262A"/>
    <w:rsid w:val="00282910"/>
    <w:rsid w:val="00282B62"/>
    <w:rsid w:val="00283022"/>
    <w:rsid w:val="00283104"/>
    <w:rsid w:val="002834B5"/>
    <w:rsid w:val="00283B83"/>
    <w:rsid w:val="00283D2B"/>
    <w:rsid w:val="00283DB5"/>
    <w:rsid w:val="00283EDA"/>
    <w:rsid w:val="00284D9D"/>
    <w:rsid w:val="00284DA5"/>
    <w:rsid w:val="00284F8A"/>
    <w:rsid w:val="0028576F"/>
    <w:rsid w:val="00285C48"/>
    <w:rsid w:val="00285FA2"/>
    <w:rsid w:val="0028626E"/>
    <w:rsid w:val="00286DB5"/>
    <w:rsid w:val="00286DFE"/>
    <w:rsid w:val="00286F03"/>
    <w:rsid w:val="00286F58"/>
    <w:rsid w:val="0028796F"/>
    <w:rsid w:val="00287ED1"/>
    <w:rsid w:val="0029071F"/>
    <w:rsid w:val="00290B38"/>
    <w:rsid w:val="00290D87"/>
    <w:rsid w:val="00290FB5"/>
    <w:rsid w:val="00292003"/>
    <w:rsid w:val="002920FC"/>
    <w:rsid w:val="002924FF"/>
    <w:rsid w:val="002925FA"/>
    <w:rsid w:val="00292928"/>
    <w:rsid w:val="00292A12"/>
    <w:rsid w:val="00292D5F"/>
    <w:rsid w:val="00292F7B"/>
    <w:rsid w:val="0029370F"/>
    <w:rsid w:val="00293842"/>
    <w:rsid w:val="0029397F"/>
    <w:rsid w:val="00293BD5"/>
    <w:rsid w:val="00293F60"/>
    <w:rsid w:val="00293FF2"/>
    <w:rsid w:val="0029418C"/>
    <w:rsid w:val="0029459E"/>
    <w:rsid w:val="0029464F"/>
    <w:rsid w:val="00294BF4"/>
    <w:rsid w:val="00294EBC"/>
    <w:rsid w:val="00295159"/>
    <w:rsid w:val="002955E8"/>
    <w:rsid w:val="00295743"/>
    <w:rsid w:val="00295766"/>
    <w:rsid w:val="002959A7"/>
    <w:rsid w:val="00296398"/>
    <w:rsid w:val="002963B3"/>
    <w:rsid w:val="00296768"/>
    <w:rsid w:val="002967CE"/>
    <w:rsid w:val="00296FAD"/>
    <w:rsid w:val="00297A89"/>
    <w:rsid w:val="00297E71"/>
    <w:rsid w:val="002A041D"/>
    <w:rsid w:val="002A06E7"/>
    <w:rsid w:val="002A077B"/>
    <w:rsid w:val="002A08CA"/>
    <w:rsid w:val="002A0A43"/>
    <w:rsid w:val="002A0D03"/>
    <w:rsid w:val="002A10C7"/>
    <w:rsid w:val="002A125F"/>
    <w:rsid w:val="002A1D70"/>
    <w:rsid w:val="002A203E"/>
    <w:rsid w:val="002A2191"/>
    <w:rsid w:val="002A25C0"/>
    <w:rsid w:val="002A2955"/>
    <w:rsid w:val="002A2A13"/>
    <w:rsid w:val="002A2DC2"/>
    <w:rsid w:val="002A2F0D"/>
    <w:rsid w:val="002A30DA"/>
    <w:rsid w:val="002A390F"/>
    <w:rsid w:val="002A39DA"/>
    <w:rsid w:val="002A4285"/>
    <w:rsid w:val="002A4500"/>
    <w:rsid w:val="002A4723"/>
    <w:rsid w:val="002A4BD4"/>
    <w:rsid w:val="002A4E8C"/>
    <w:rsid w:val="002A504B"/>
    <w:rsid w:val="002A534A"/>
    <w:rsid w:val="002A55A1"/>
    <w:rsid w:val="002A55F3"/>
    <w:rsid w:val="002A57A5"/>
    <w:rsid w:val="002A6331"/>
    <w:rsid w:val="002A636D"/>
    <w:rsid w:val="002A6427"/>
    <w:rsid w:val="002A6439"/>
    <w:rsid w:val="002A68C8"/>
    <w:rsid w:val="002A6D14"/>
    <w:rsid w:val="002A74B0"/>
    <w:rsid w:val="002A7DEB"/>
    <w:rsid w:val="002B02F8"/>
    <w:rsid w:val="002B0BCC"/>
    <w:rsid w:val="002B0C38"/>
    <w:rsid w:val="002B0D25"/>
    <w:rsid w:val="002B0FC1"/>
    <w:rsid w:val="002B11D2"/>
    <w:rsid w:val="002B14C4"/>
    <w:rsid w:val="002B1628"/>
    <w:rsid w:val="002B178D"/>
    <w:rsid w:val="002B1881"/>
    <w:rsid w:val="002B190E"/>
    <w:rsid w:val="002B1F8F"/>
    <w:rsid w:val="002B250E"/>
    <w:rsid w:val="002B2B73"/>
    <w:rsid w:val="002B2D0B"/>
    <w:rsid w:val="002B3012"/>
    <w:rsid w:val="002B3336"/>
    <w:rsid w:val="002B33E4"/>
    <w:rsid w:val="002B3449"/>
    <w:rsid w:val="002B3CDD"/>
    <w:rsid w:val="002B3E30"/>
    <w:rsid w:val="002B3EFF"/>
    <w:rsid w:val="002B4269"/>
    <w:rsid w:val="002B4279"/>
    <w:rsid w:val="002B42D1"/>
    <w:rsid w:val="002B4726"/>
    <w:rsid w:val="002B6178"/>
    <w:rsid w:val="002B6622"/>
    <w:rsid w:val="002B6724"/>
    <w:rsid w:val="002B686F"/>
    <w:rsid w:val="002B6ADC"/>
    <w:rsid w:val="002B6E91"/>
    <w:rsid w:val="002B6E9A"/>
    <w:rsid w:val="002B7A67"/>
    <w:rsid w:val="002C0EDF"/>
    <w:rsid w:val="002C0F89"/>
    <w:rsid w:val="002C1286"/>
    <w:rsid w:val="002C1426"/>
    <w:rsid w:val="002C14FD"/>
    <w:rsid w:val="002C18BB"/>
    <w:rsid w:val="002C1968"/>
    <w:rsid w:val="002C1C45"/>
    <w:rsid w:val="002C1EC8"/>
    <w:rsid w:val="002C2138"/>
    <w:rsid w:val="002C24F1"/>
    <w:rsid w:val="002C2700"/>
    <w:rsid w:val="002C2780"/>
    <w:rsid w:val="002C28D7"/>
    <w:rsid w:val="002C2DD6"/>
    <w:rsid w:val="002C2FE0"/>
    <w:rsid w:val="002C3177"/>
    <w:rsid w:val="002C33F5"/>
    <w:rsid w:val="002C3470"/>
    <w:rsid w:val="002C3B1A"/>
    <w:rsid w:val="002C3DCA"/>
    <w:rsid w:val="002C3F6C"/>
    <w:rsid w:val="002C42BA"/>
    <w:rsid w:val="002C4687"/>
    <w:rsid w:val="002C4702"/>
    <w:rsid w:val="002C491B"/>
    <w:rsid w:val="002C57B5"/>
    <w:rsid w:val="002C5CCB"/>
    <w:rsid w:val="002C67A6"/>
    <w:rsid w:val="002C6BC0"/>
    <w:rsid w:val="002C70B0"/>
    <w:rsid w:val="002C7E99"/>
    <w:rsid w:val="002D034C"/>
    <w:rsid w:val="002D042F"/>
    <w:rsid w:val="002D05EA"/>
    <w:rsid w:val="002D0708"/>
    <w:rsid w:val="002D0755"/>
    <w:rsid w:val="002D0B18"/>
    <w:rsid w:val="002D0E45"/>
    <w:rsid w:val="002D0E71"/>
    <w:rsid w:val="002D13FA"/>
    <w:rsid w:val="002D15F7"/>
    <w:rsid w:val="002D201E"/>
    <w:rsid w:val="002D2205"/>
    <w:rsid w:val="002D2403"/>
    <w:rsid w:val="002D257D"/>
    <w:rsid w:val="002D268D"/>
    <w:rsid w:val="002D278F"/>
    <w:rsid w:val="002D293D"/>
    <w:rsid w:val="002D298A"/>
    <w:rsid w:val="002D2BEB"/>
    <w:rsid w:val="002D2C16"/>
    <w:rsid w:val="002D313C"/>
    <w:rsid w:val="002D33B6"/>
    <w:rsid w:val="002D34DC"/>
    <w:rsid w:val="002D3B40"/>
    <w:rsid w:val="002D3C5C"/>
    <w:rsid w:val="002D4146"/>
    <w:rsid w:val="002D417C"/>
    <w:rsid w:val="002D44A0"/>
    <w:rsid w:val="002D457C"/>
    <w:rsid w:val="002D45EE"/>
    <w:rsid w:val="002D4642"/>
    <w:rsid w:val="002D4FEA"/>
    <w:rsid w:val="002D57FE"/>
    <w:rsid w:val="002D59DA"/>
    <w:rsid w:val="002D5CC6"/>
    <w:rsid w:val="002D5D6B"/>
    <w:rsid w:val="002D5F50"/>
    <w:rsid w:val="002D623F"/>
    <w:rsid w:val="002D6A25"/>
    <w:rsid w:val="002D6D2F"/>
    <w:rsid w:val="002D6F6A"/>
    <w:rsid w:val="002D775C"/>
    <w:rsid w:val="002E0372"/>
    <w:rsid w:val="002E0404"/>
    <w:rsid w:val="002E0D22"/>
    <w:rsid w:val="002E1385"/>
    <w:rsid w:val="002E14C3"/>
    <w:rsid w:val="002E1C39"/>
    <w:rsid w:val="002E2300"/>
    <w:rsid w:val="002E2434"/>
    <w:rsid w:val="002E26DF"/>
    <w:rsid w:val="002E2728"/>
    <w:rsid w:val="002E2A9A"/>
    <w:rsid w:val="002E326F"/>
    <w:rsid w:val="002E32E1"/>
    <w:rsid w:val="002E335D"/>
    <w:rsid w:val="002E3496"/>
    <w:rsid w:val="002E3A43"/>
    <w:rsid w:val="002E4680"/>
    <w:rsid w:val="002E4686"/>
    <w:rsid w:val="002E4845"/>
    <w:rsid w:val="002E4ED7"/>
    <w:rsid w:val="002E4FC4"/>
    <w:rsid w:val="002E526F"/>
    <w:rsid w:val="002E53E5"/>
    <w:rsid w:val="002E5959"/>
    <w:rsid w:val="002E5969"/>
    <w:rsid w:val="002E5CB6"/>
    <w:rsid w:val="002E6157"/>
    <w:rsid w:val="002E6567"/>
    <w:rsid w:val="002E65F4"/>
    <w:rsid w:val="002E6B68"/>
    <w:rsid w:val="002E6B84"/>
    <w:rsid w:val="002E7027"/>
    <w:rsid w:val="002E7195"/>
    <w:rsid w:val="002E72E3"/>
    <w:rsid w:val="002F06CA"/>
    <w:rsid w:val="002F08D1"/>
    <w:rsid w:val="002F0C89"/>
    <w:rsid w:val="002F0E4D"/>
    <w:rsid w:val="002F1124"/>
    <w:rsid w:val="002F16B1"/>
    <w:rsid w:val="002F17EE"/>
    <w:rsid w:val="002F1BE4"/>
    <w:rsid w:val="002F1D3D"/>
    <w:rsid w:val="002F1F16"/>
    <w:rsid w:val="002F280F"/>
    <w:rsid w:val="002F2E46"/>
    <w:rsid w:val="002F304D"/>
    <w:rsid w:val="002F348D"/>
    <w:rsid w:val="002F3AB7"/>
    <w:rsid w:val="002F42B3"/>
    <w:rsid w:val="002F4710"/>
    <w:rsid w:val="002F4C80"/>
    <w:rsid w:val="002F4D47"/>
    <w:rsid w:val="002F4D5C"/>
    <w:rsid w:val="002F5293"/>
    <w:rsid w:val="002F53A6"/>
    <w:rsid w:val="002F5765"/>
    <w:rsid w:val="002F5961"/>
    <w:rsid w:val="002F5EF7"/>
    <w:rsid w:val="002F6188"/>
    <w:rsid w:val="002F630B"/>
    <w:rsid w:val="002F67E0"/>
    <w:rsid w:val="002F69DE"/>
    <w:rsid w:val="002F6A99"/>
    <w:rsid w:val="002F6BA3"/>
    <w:rsid w:val="002F6BA5"/>
    <w:rsid w:val="002F7727"/>
    <w:rsid w:val="002F78B4"/>
    <w:rsid w:val="0030008A"/>
    <w:rsid w:val="00300599"/>
    <w:rsid w:val="00300FAC"/>
    <w:rsid w:val="00301170"/>
    <w:rsid w:val="003019D9"/>
    <w:rsid w:val="003022AF"/>
    <w:rsid w:val="00302509"/>
    <w:rsid w:val="00302789"/>
    <w:rsid w:val="00302828"/>
    <w:rsid w:val="003029A7"/>
    <w:rsid w:val="00302B1E"/>
    <w:rsid w:val="00303070"/>
    <w:rsid w:val="003030E6"/>
    <w:rsid w:val="0030341A"/>
    <w:rsid w:val="003036D1"/>
    <w:rsid w:val="00303DBF"/>
    <w:rsid w:val="003040C8"/>
    <w:rsid w:val="003045E1"/>
    <w:rsid w:val="00304C24"/>
    <w:rsid w:val="00305109"/>
    <w:rsid w:val="0030537B"/>
    <w:rsid w:val="00305524"/>
    <w:rsid w:val="003055AD"/>
    <w:rsid w:val="003055BD"/>
    <w:rsid w:val="0030618F"/>
    <w:rsid w:val="00306366"/>
    <w:rsid w:val="00306482"/>
    <w:rsid w:val="00306933"/>
    <w:rsid w:val="00306E4C"/>
    <w:rsid w:val="00307109"/>
    <w:rsid w:val="00307D64"/>
    <w:rsid w:val="003102CE"/>
    <w:rsid w:val="00310417"/>
    <w:rsid w:val="0031048E"/>
    <w:rsid w:val="0031051F"/>
    <w:rsid w:val="00311638"/>
    <w:rsid w:val="003118A1"/>
    <w:rsid w:val="00311B6B"/>
    <w:rsid w:val="00311DA7"/>
    <w:rsid w:val="00312082"/>
    <w:rsid w:val="00312229"/>
    <w:rsid w:val="00312A65"/>
    <w:rsid w:val="00312B85"/>
    <w:rsid w:val="00312C0C"/>
    <w:rsid w:val="00312D82"/>
    <w:rsid w:val="00312E32"/>
    <w:rsid w:val="003133D4"/>
    <w:rsid w:val="003138CA"/>
    <w:rsid w:val="00313DDB"/>
    <w:rsid w:val="00313F97"/>
    <w:rsid w:val="00313FA2"/>
    <w:rsid w:val="0031452F"/>
    <w:rsid w:val="003145F5"/>
    <w:rsid w:val="0031491F"/>
    <w:rsid w:val="00314DFF"/>
    <w:rsid w:val="00314FC9"/>
    <w:rsid w:val="00315982"/>
    <w:rsid w:val="003159F5"/>
    <w:rsid w:val="00315A2D"/>
    <w:rsid w:val="00316171"/>
    <w:rsid w:val="00316444"/>
    <w:rsid w:val="0031658B"/>
    <w:rsid w:val="00316B20"/>
    <w:rsid w:val="00316B99"/>
    <w:rsid w:val="00316D94"/>
    <w:rsid w:val="00316F43"/>
    <w:rsid w:val="00317696"/>
    <w:rsid w:val="0031788F"/>
    <w:rsid w:val="00317ADA"/>
    <w:rsid w:val="00317EFD"/>
    <w:rsid w:val="00320726"/>
    <w:rsid w:val="003207B4"/>
    <w:rsid w:val="003209A5"/>
    <w:rsid w:val="00320C50"/>
    <w:rsid w:val="00320CE2"/>
    <w:rsid w:val="00321512"/>
    <w:rsid w:val="00321802"/>
    <w:rsid w:val="003218C9"/>
    <w:rsid w:val="00321B38"/>
    <w:rsid w:val="00322186"/>
    <w:rsid w:val="00322417"/>
    <w:rsid w:val="00322664"/>
    <w:rsid w:val="003228B7"/>
    <w:rsid w:val="00322977"/>
    <w:rsid w:val="00322D53"/>
    <w:rsid w:val="00323B86"/>
    <w:rsid w:val="00324355"/>
    <w:rsid w:val="00324EE0"/>
    <w:rsid w:val="00325127"/>
    <w:rsid w:val="00325329"/>
    <w:rsid w:val="00325A44"/>
    <w:rsid w:val="00326045"/>
    <w:rsid w:val="0032607F"/>
    <w:rsid w:val="003265FD"/>
    <w:rsid w:val="00326752"/>
    <w:rsid w:val="00326938"/>
    <w:rsid w:val="00326D25"/>
    <w:rsid w:val="00326D7C"/>
    <w:rsid w:val="00326DD9"/>
    <w:rsid w:val="0032716B"/>
    <w:rsid w:val="00327199"/>
    <w:rsid w:val="00327342"/>
    <w:rsid w:val="00327F30"/>
    <w:rsid w:val="003301AE"/>
    <w:rsid w:val="003302E7"/>
    <w:rsid w:val="00330505"/>
    <w:rsid w:val="00330E6F"/>
    <w:rsid w:val="00330EC7"/>
    <w:rsid w:val="0033131F"/>
    <w:rsid w:val="003314E6"/>
    <w:rsid w:val="00332046"/>
    <w:rsid w:val="0033235E"/>
    <w:rsid w:val="00332548"/>
    <w:rsid w:val="0033259D"/>
    <w:rsid w:val="00332BEB"/>
    <w:rsid w:val="0033337B"/>
    <w:rsid w:val="00333745"/>
    <w:rsid w:val="00333838"/>
    <w:rsid w:val="00333878"/>
    <w:rsid w:val="00333908"/>
    <w:rsid w:val="0033410B"/>
    <w:rsid w:val="00334660"/>
    <w:rsid w:val="00334BCD"/>
    <w:rsid w:val="00334E85"/>
    <w:rsid w:val="00334F1D"/>
    <w:rsid w:val="00335206"/>
    <w:rsid w:val="0033559C"/>
    <w:rsid w:val="00335C94"/>
    <w:rsid w:val="00335CE2"/>
    <w:rsid w:val="00335F76"/>
    <w:rsid w:val="003363B4"/>
    <w:rsid w:val="0033645F"/>
    <w:rsid w:val="0033686B"/>
    <w:rsid w:val="00336FFD"/>
    <w:rsid w:val="00337060"/>
    <w:rsid w:val="003372CD"/>
    <w:rsid w:val="00337C0E"/>
    <w:rsid w:val="00337C6B"/>
    <w:rsid w:val="00337F6B"/>
    <w:rsid w:val="00340168"/>
    <w:rsid w:val="0034091C"/>
    <w:rsid w:val="00340AA6"/>
    <w:rsid w:val="00340B2F"/>
    <w:rsid w:val="00340B54"/>
    <w:rsid w:val="00341257"/>
    <w:rsid w:val="003413D0"/>
    <w:rsid w:val="0034143C"/>
    <w:rsid w:val="00341745"/>
    <w:rsid w:val="003426AD"/>
    <w:rsid w:val="00342CBB"/>
    <w:rsid w:val="00342CC9"/>
    <w:rsid w:val="003431E2"/>
    <w:rsid w:val="003431FF"/>
    <w:rsid w:val="0034321C"/>
    <w:rsid w:val="00343224"/>
    <w:rsid w:val="0034390D"/>
    <w:rsid w:val="00343ADE"/>
    <w:rsid w:val="00343E99"/>
    <w:rsid w:val="00344114"/>
    <w:rsid w:val="00344AED"/>
    <w:rsid w:val="00344E2B"/>
    <w:rsid w:val="00344E98"/>
    <w:rsid w:val="0034566F"/>
    <w:rsid w:val="00345B26"/>
    <w:rsid w:val="00345C8E"/>
    <w:rsid w:val="00345FDD"/>
    <w:rsid w:val="003464BF"/>
    <w:rsid w:val="00346A24"/>
    <w:rsid w:val="00346BAC"/>
    <w:rsid w:val="00347007"/>
    <w:rsid w:val="003472D5"/>
    <w:rsid w:val="00347650"/>
    <w:rsid w:val="003479E3"/>
    <w:rsid w:val="00347C09"/>
    <w:rsid w:val="00347F23"/>
    <w:rsid w:val="00350DAD"/>
    <w:rsid w:val="003511C7"/>
    <w:rsid w:val="00351314"/>
    <w:rsid w:val="0035156E"/>
    <w:rsid w:val="003518AE"/>
    <w:rsid w:val="00351A28"/>
    <w:rsid w:val="00351B2E"/>
    <w:rsid w:val="00351B3D"/>
    <w:rsid w:val="00351CC4"/>
    <w:rsid w:val="00351D2D"/>
    <w:rsid w:val="00351F88"/>
    <w:rsid w:val="00351FC6"/>
    <w:rsid w:val="00352336"/>
    <w:rsid w:val="003524BD"/>
    <w:rsid w:val="00352680"/>
    <w:rsid w:val="00352A4B"/>
    <w:rsid w:val="00353308"/>
    <w:rsid w:val="00353400"/>
    <w:rsid w:val="0035359A"/>
    <w:rsid w:val="003538AA"/>
    <w:rsid w:val="00353E49"/>
    <w:rsid w:val="0035415B"/>
    <w:rsid w:val="0035427F"/>
    <w:rsid w:val="0035450B"/>
    <w:rsid w:val="00354747"/>
    <w:rsid w:val="00355467"/>
    <w:rsid w:val="003555FA"/>
    <w:rsid w:val="003558B2"/>
    <w:rsid w:val="00356046"/>
    <w:rsid w:val="00356065"/>
    <w:rsid w:val="003560B1"/>
    <w:rsid w:val="003560F7"/>
    <w:rsid w:val="003566E1"/>
    <w:rsid w:val="003567C3"/>
    <w:rsid w:val="00356AE2"/>
    <w:rsid w:val="0035727A"/>
    <w:rsid w:val="003575FB"/>
    <w:rsid w:val="00357B2E"/>
    <w:rsid w:val="00357C06"/>
    <w:rsid w:val="00357C80"/>
    <w:rsid w:val="00357D1C"/>
    <w:rsid w:val="003604B2"/>
    <w:rsid w:val="00360E32"/>
    <w:rsid w:val="003614E4"/>
    <w:rsid w:val="00361CBF"/>
    <w:rsid w:val="00361EEA"/>
    <w:rsid w:val="00362125"/>
    <w:rsid w:val="00362334"/>
    <w:rsid w:val="003624F6"/>
    <w:rsid w:val="00362946"/>
    <w:rsid w:val="0036391D"/>
    <w:rsid w:val="00363AF7"/>
    <w:rsid w:val="00364478"/>
    <w:rsid w:val="003647DD"/>
    <w:rsid w:val="003648A4"/>
    <w:rsid w:val="00364BDB"/>
    <w:rsid w:val="00364E10"/>
    <w:rsid w:val="003655DD"/>
    <w:rsid w:val="003659FA"/>
    <w:rsid w:val="00365A08"/>
    <w:rsid w:val="00365F65"/>
    <w:rsid w:val="003662E6"/>
    <w:rsid w:val="00367429"/>
    <w:rsid w:val="00367587"/>
    <w:rsid w:val="003677BA"/>
    <w:rsid w:val="00367841"/>
    <w:rsid w:val="0037013D"/>
    <w:rsid w:val="00370C01"/>
    <w:rsid w:val="00370C30"/>
    <w:rsid w:val="00370D91"/>
    <w:rsid w:val="00371605"/>
    <w:rsid w:val="0037206F"/>
    <w:rsid w:val="00372712"/>
    <w:rsid w:val="00372749"/>
    <w:rsid w:val="00372B2B"/>
    <w:rsid w:val="00373065"/>
    <w:rsid w:val="00373533"/>
    <w:rsid w:val="00373A93"/>
    <w:rsid w:val="00373BB2"/>
    <w:rsid w:val="00373E11"/>
    <w:rsid w:val="003744AD"/>
    <w:rsid w:val="003745EF"/>
    <w:rsid w:val="00374A78"/>
    <w:rsid w:val="00374C0F"/>
    <w:rsid w:val="00374CE5"/>
    <w:rsid w:val="00375567"/>
    <w:rsid w:val="00375734"/>
    <w:rsid w:val="003757ED"/>
    <w:rsid w:val="0037594E"/>
    <w:rsid w:val="00375EBA"/>
    <w:rsid w:val="00376140"/>
    <w:rsid w:val="0037638C"/>
    <w:rsid w:val="003763CF"/>
    <w:rsid w:val="00376FFD"/>
    <w:rsid w:val="00377030"/>
    <w:rsid w:val="00377B1A"/>
    <w:rsid w:val="00377B38"/>
    <w:rsid w:val="00377E5F"/>
    <w:rsid w:val="003805A0"/>
    <w:rsid w:val="00381109"/>
    <w:rsid w:val="0038199E"/>
    <w:rsid w:val="00381BA8"/>
    <w:rsid w:val="003827FA"/>
    <w:rsid w:val="00382C72"/>
    <w:rsid w:val="003830BA"/>
    <w:rsid w:val="003834F6"/>
    <w:rsid w:val="00383AF9"/>
    <w:rsid w:val="00383B4B"/>
    <w:rsid w:val="00383B81"/>
    <w:rsid w:val="003849A8"/>
    <w:rsid w:val="00384B8E"/>
    <w:rsid w:val="00384F80"/>
    <w:rsid w:val="00385755"/>
    <w:rsid w:val="00385A22"/>
    <w:rsid w:val="00385D17"/>
    <w:rsid w:val="00386156"/>
    <w:rsid w:val="00386657"/>
    <w:rsid w:val="003866B9"/>
    <w:rsid w:val="00386949"/>
    <w:rsid w:val="00386A06"/>
    <w:rsid w:val="0038700A"/>
    <w:rsid w:val="003872FE"/>
    <w:rsid w:val="003875DB"/>
    <w:rsid w:val="003900C6"/>
    <w:rsid w:val="00390326"/>
    <w:rsid w:val="003908D0"/>
    <w:rsid w:val="00390DB6"/>
    <w:rsid w:val="00391790"/>
    <w:rsid w:val="003918D4"/>
    <w:rsid w:val="00391A11"/>
    <w:rsid w:val="00391A2B"/>
    <w:rsid w:val="00391A75"/>
    <w:rsid w:val="00391BED"/>
    <w:rsid w:val="00391EBC"/>
    <w:rsid w:val="0039234E"/>
    <w:rsid w:val="0039249E"/>
    <w:rsid w:val="0039264C"/>
    <w:rsid w:val="003931C2"/>
    <w:rsid w:val="003933E4"/>
    <w:rsid w:val="003934D2"/>
    <w:rsid w:val="003936E4"/>
    <w:rsid w:val="00393C3E"/>
    <w:rsid w:val="00393D8D"/>
    <w:rsid w:val="003945EC"/>
    <w:rsid w:val="00394B15"/>
    <w:rsid w:val="003950E0"/>
    <w:rsid w:val="00395117"/>
    <w:rsid w:val="00395AD5"/>
    <w:rsid w:val="003967D8"/>
    <w:rsid w:val="00396863"/>
    <w:rsid w:val="00396B04"/>
    <w:rsid w:val="00396CC7"/>
    <w:rsid w:val="003973E9"/>
    <w:rsid w:val="00397479"/>
    <w:rsid w:val="00397B3A"/>
    <w:rsid w:val="003A0178"/>
    <w:rsid w:val="003A024A"/>
    <w:rsid w:val="003A03B6"/>
    <w:rsid w:val="003A08F1"/>
    <w:rsid w:val="003A0F4B"/>
    <w:rsid w:val="003A0F7E"/>
    <w:rsid w:val="003A110D"/>
    <w:rsid w:val="003A1179"/>
    <w:rsid w:val="003A15F2"/>
    <w:rsid w:val="003A18C4"/>
    <w:rsid w:val="003A18ED"/>
    <w:rsid w:val="003A1E83"/>
    <w:rsid w:val="003A22D4"/>
    <w:rsid w:val="003A2437"/>
    <w:rsid w:val="003A27AE"/>
    <w:rsid w:val="003A28FE"/>
    <w:rsid w:val="003A2A3A"/>
    <w:rsid w:val="003A32AB"/>
    <w:rsid w:val="003A33D0"/>
    <w:rsid w:val="003A3516"/>
    <w:rsid w:val="003A3E1D"/>
    <w:rsid w:val="003A3EB0"/>
    <w:rsid w:val="003A3F45"/>
    <w:rsid w:val="003A52CC"/>
    <w:rsid w:val="003A55D0"/>
    <w:rsid w:val="003A5F80"/>
    <w:rsid w:val="003A6CFD"/>
    <w:rsid w:val="003A6F71"/>
    <w:rsid w:val="003A7057"/>
    <w:rsid w:val="003A7474"/>
    <w:rsid w:val="003A79CC"/>
    <w:rsid w:val="003A7AB4"/>
    <w:rsid w:val="003A7E58"/>
    <w:rsid w:val="003A7F7E"/>
    <w:rsid w:val="003B00A1"/>
    <w:rsid w:val="003B0370"/>
    <w:rsid w:val="003B053C"/>
    <w:rsid w:val="003B06C2"/>
    <w:rsid w:val="003B09B1"/>
    <w:rsid w:val="003B0DE3"/>
    <w:rsid w:val="003B0E59"/>
    <w:rsid w:val="003B1130"/>
    <w:rsid w:val="003B140C"/>
    <w:rsid w:val="003B14C9"/>
    <w:rsid w:val="003B1C2A"/>
    <w:rsid w:val="003B1E05"/>
    <w:rsid w:val="003B1E0E"/>
    <w:rsid w:val="003B20B2"/>
    <w:rsid w:val="003B2477"/>
    <w:rsid w:val="003B24A9"/>
    <w:rsid w:val="003B2593"/>
    <w:rsid w:val="003B2628"/>
    <w:rsid w:val="003B2C6F"/>
    <w:rsid w:val="003B310C"/>
    <w:rsid w:val="003B3146"/>
    <w:rsid w:val="003B3436"/>
    <w:rsid w:val="003B3525"/>
    <w:rsid w:val="003B38D0"/>
    <w:rsid w:val="003B3B3D"/>
    <w:rsid w:val="003B3C4B"/>
    <w:rsid w:val="003B4168"/>
    <w:rsid w:val="003B425A"/>
    <w:rsid w:val="003B4749"/>
    <w:rsid w:val="003B4F1F"/>
    <w:rsid w:val="003B5399"/>
    <w:rsid w:val="003B5B97"/>
    <w:rsid w:val="003B5F90"/>
    <w:rsid w:val="003B62B7"/>
    <w:rsid w:val="003B677A"/>
    <w:rsid w:val="003B68D0"/>
    <w:rsid w:val="003B69C2"/>
    <w:rsid w:val="003B6B76"/>
    <w:rsid w:val="003B72BA"/>
    <w:rsid w:val="003B7428"/>
    <w:rsid w:val="003B77FD"/>
    <w:rsid w:val="003C0100"/>
    <w:rsid w:val="003C03C7"/>
    <w:rsid w:val="003C07A9"/>
    <w:rsid w:val="003C0B83"/>
    <w:rsid w:val="003C109D"/>
    <w:rsid w:val="003C1242"/>
    <w:rsid w:val="003C143F"/>
    <w:rsid w:val="003C162E"/>
    <w:rsid w:val="003C165D"/>
    <w:rsid w:val="003C18B1"/>
    <w:rsid w:val="003C1D43"/>
    <w:rsid w:val="003C1EFC"/>
    <w:rsid w:val="003C2ABB"/>
    <w:rsid w:val="003C2D3C"/>
    <w:rsid w:val="003C30FC"/>
    <w:rsid w:val="003C32E9"/>
    <w:rsid w:val="003C3A02"/>
    <w:rsid w:val="003C3BE5"/>
    <w:rsid w:val="003C3D42"/>
    <w:rsid w:val="003C3D65"/>
    <w:rsid w:val="003C44AD"/>
    <w:rsid w:val="003C488E"/>
    <w:rsid w:val="003C49F4"/>
    <w:rsid w:val="003C4AFA"/>
    <w:rsid w:val="003C4BE0"/>
    <w:rsid w:val="003C4DE1"/>
    <w:rsid w:val="003C5513"/>
    <w:rsid w:val="003C60DE"/>
    <w:rsid w:val="003C61E3"/>
    <w:rsid w:val="003C6420"/>
    <w:rsid w:val="003C6433"/>
    <w:rsid w:val="003C651D"/>
    <w:rsid w:val="003C6685"/>
    <w:rsid w:val="003C670C"/>
    <w:rsid w:val="003C673B"/>
    <w:rsid w:val="003C6845"/>
    <w:rsid w:val="003C6A60"/>
    <w:rsid w:val="003C7472"/>
    <w:rsid w:val="003C764A"/>
    <w:rsid w:val="003C76A5"/>
    <w:rsid w:val="003C7CEA"/>
    <w:rsid w:val="003C7EAF"/>
    <w:rsid w:val="003D036A"/>
    <w:rsid w:val="003D0801"/>
    <w:rsid w:val="003D11DE"/>
    <w:rsid w:val="003D139B"/>
    <w:rsid w:val="003D175A"/>
    <w:rsid w:val="003D19CD"/>
    <w:rsid w:val="003D1C51"/>
    <w:rsid w:val="003D1FF1"/>
    <w:rsid w:val="003D26D3"/>
    <w:rsid w:val="003D298B"/>
    <w:rsid w:val="003D2B1D"/>
    <w:rsid w:val="003D32A1"/>
    <w:rsid w:val="003D3370"/>
    <w:rsid w:val="003D36F7"/>
    <w:rsid w:val="003D3915"/>
    <w:rsid w:val="003D3B70"/>
    <w:rsid w:val="003D42D8"/>
    <w:rsid w:val="003D4304"/>
    <w:rsid w:val="003D4423"/>
    <w:rsid w:val="003D468B"/>
    <w:rsid w:val="003D4CC2"/>
    <w:rsid w:val="003D5A14"/>
    <w:rsid w:val="003D5C12"/>
    <w:rsid w:val="003D6234"/>
    <w:rsid w:val="003D6316"/>
    <w:rsid w:val="003D64B0"/>
    <w:rsid w:val="003D6880"/>
    <w:rsid w:val="003D6D0B"/>
    <w:rsid w:val="003D72BD"/>
    <w:rsid w:val="003D7368"/>
    <w:rsid w:val="003D788E"/>
    <w:rsid w:val="003E0B93"/>
    <w:rsid w:val="003E0C4C"/>
    <w:rsid w:val="003E1076"/>
    <w:rsid w:val="003E1808"/>
    <w:rsid w:val="003E1843"/>
    <w:rsid w:val="003E1B28"/>
    <w:rsid w:val="003E2B44"/>
    <w:rsid w:val="003E30F9"/>
    <w:rsid w:val="003E3426"/>
    <w:rsid w:val="003E34C8"/>
    <w:rsid w:val="003E35C6"/>
    <w:rsid w:val="003E35F0"/>
    <w:rsid w:val="003E3892"/>
    <w:rsid w:val="003E39D1"/>
    <w:rsid w:val="003E3BCA"/>
    <w:rsid w:val="003E3BE8"/>
    <w:rsid w:val="003E3E6F"/>
    <w:rsid w:val="003E4014"/>
    <w:rsid w:val="003E4288"/>
    <w:rsid w:val="003E478D"/>
    <w:rsid w:val="003E4877"/>
    <w:rsid w:val="003E4DDB"/>
    <w:rsid w:val="003E5451"/>
    <w:rsid w:val="003E5AAE"/>
    <w:rsid w:val="003E5F01"/>
    <w:rsid w:val="003E6105"/>
    <w:rsid w:val="003E610A"/>
    <w:rsid w:val="003E68F4"/>
    <w:rsid w:val="003E69B4"/>
    <w:rsid w:val="003E69D0"/>
    <w:rsid w:val="003E6E5D"/>
    <w:rsid w:val="003E74CB"/>
    <w:rsid w:val="003F0C51"/>
    <w:rsid w:val="003F0F28"/>
    <w:rsid w:val="003F1744"/>
    <w:rsid w:val="003F1865"/>
    <w:rsid w:val="003F195B"/>
    <w:rsid w:val="003F1F91"/>
    <w:rsid w:val="003F20ED"/>
    <w:rsid w:val="003F22AE"/>
    <w:rsid w:val="003F26C6"/>
    <w:rsid w:val="003F275F"/>
    <w:rsid w:val="003F2A78"/>
    <w:rsid w:val="003F2B7F"/>
    <w:rsid w:val="003F2BC5"/>
    <w:rsid w:val="003F2C36"/>
    <w:rsid w:val="003F2E40"/>
    <w:rsid w:val="003F34F1"/>
    <w:rsid w:val="003F3C42"/>
    <w:rsid w:val="003F3D7C"/>
    <w:rsid w:val="003F3EEF"/>
    <w:rsid w:val="003F4306"/>
    <w:rsid w:val="003F4560"/>
    <w:rsid w:val="003F496B"/>
    <w:rsid w:val="003F4EC4"/>
    <w:rsid w:val="003F53C5"/>
    <w:rsid w:val="003F54B6"/>
    <w:rsid w:val="003F550E"/>
    <w:rsid w:val="003F5A0F"/>
    <w:rsid w:val="003F609E"/>
    <w:rsid w:val="003F65F2"/>
    <w:rsid w:val="003F66E1"/>
    <w:rsid w:val="003F69CC"/>
    <w:rsid w:val="003F6DD4"/>
    <w:rsid w:val="003F7571"/>
    <w:rsid w:val="003F75B2"/>
    <w:rsid w:val="003F7EF1"/>
    <w:rsid w:val="003F7F6A"/>
    <w:rsid w:val="00400BD9"/>
    <w:rsid w:val="00400C8B"/>
    <w:rsid w:val="00400D44"/>
    <w:rsid w:val="00400F21"/>
    <w:rsid w:val="00401341"/>
    <w:rsid w:val="00401B7D"/>
    <w:rsid w:val="00401D57"/>
    <w:rsid w:val="00401F29"/>
    <w:rsid w:val="004025EE"/>
    <w:rsid w:val="00402633"/>
    <w:rsid w:val="00402BA5"/>
    <w:rsid w:val="00402DE4"/>
    <w:rsid w:val="00403429"/>
    <w:rsid w:val="00403D0B"/>
    <w:rsid w:val="00403D4D"/>
    <w:rsid w:val="004040D5"/>
    <w:rsid w:val="0040415D"/>
    <w:rsid w:val="00404563"/>
    <w:rsid w:val="00404566"/>
    <w:rsid w:val="00404906"/>
    <w:rsid w:val="00404B8F"/>
    <w:rsid w:val="00404CF9"/>
    <w:rsid w:val="0040538A"/>
    <w:rsid w:val="0040569A"/>
    <w:rsid w:val="00405DC8"/>
    <w:rsid w:val="004068AF"/>
    <w:rsid w:val="00406C5E"/>
    <w:rsid w:val="00406CD9"/>
    <w:rsid w:val="00406E9B"/>
    <w:rsid w:val="00406FA9"/>
    <w:rsid w:val="0040735F"/>
    <w:rsid w:val="00407651"/>
    <w:rsid w:val="00407756"/>
    <w:rsid w:val="004077F0"/>
    <w:rsid w:val="00410197"/>
    <w:rsid w:val="00410552"/>
    <w:rsid w:val="00410C2F"/>
    <w:rsid w:val="00410C66"/>
    <w:rsid w:val="00410F59"/>
    <w:rsid w:val="004114E5"/>
    <w:rsid w:val="0041154F"/>
    <w:rsid w:val="00412001"/>
    <w:rsid w:val="00412166"/>
    <w:rsid w:val="00412306"/>
    <w:rsid w:val="00412509"/>
    <w:rsid w:val="00412731"/>
    <w:rsid w:val="00412F7B"/>
    <w:rsid w:val="00413A5A"/>
    <w:rsid w:val="00413CA9"/>
    <w:rsid w:val="004140EA"/>
    <w:rsid w:val="00414F59"/>
    <w:rsid w:val="00414F69"/>
    <w:rsid w:val="004154E3"/>
    <w:rsid w:val="004157FB"/>
    <w:rsid w:val="00415D47"/>
    <w:rsid w:val="004163CC"/>
    <w:rsid w:val="00416A61"/>
    <w:rsid w:val="00416CB1"/>
    <w:rsid w:val="00416ED0"/>
    <w:rsid w:val="00417076"/>
    <w:rsid w:val="0041761D"/>
    <w:rsid w:val="00417678"/>
    <w:rsid w:val="0041787E"/>
    <w:rsid w:val="00417947"/>
    <w:rsid w:val="00417B06"/>
    <w:rsid w:val="0042004F"/>
    <w:rsid w:val="004200CA"/>
    <w:rsid w:val="004206F7"/>
    <w:rsid w:val="00420B41"/>
    <w:rsid w:val="00420D04"/>
    <w:rsid w:val="00421229"/>
    <w:rsid w:val="00421282"/>
    <w:rsid w:val="0042146F"/>
    <w:rsid w:val="004216C6"/>
    <w:rsid w:val="0042183C"/>
    <w:rsid w:val="004218CE"/>
    <w:rsid w:val="00421BCB"/>
    <w:rsid w:val="00421ED2"/>
    <w:rsid w:val="0042207A"/>
    <w:rsid w:val="0042211C"/>
    <w:rsid w:val="004222DC"/>
    <w:rsid w:val="00422317"/>
    <w:rsid w:val="004225BB"/>
    <w:rsid w:val="004228EA"/>
    <w:rsid w:val="00422D3E"/>
    <w:rsid w:val="00422F5D"/>
    <w:rsid w:val="0042312C"/>
    <w:rsid w:val="0042343E"/>
    <w:rsid w:val="004239C9"/>
    <w:rsid w:val="00423A11"/>
    <w:rsid w:val="004240FC"/>
    <w:rsid w:val="00425746"/>
    <w:rsid w:val="004258A1"/>
    <w:rsid w:val="00425911"/>
    <w:rsid w:val="00425DE3"/>
    <w:rsid w:val="00426170"/>
    <w:rsid w:val="00426653"/>
    <w:rsid w:val="00426BC9"/>
    <w:rsid w:val="00426C01"/>
    <w:rsid w:val="0042707B"/>
    <w:rsid w:val="004271E3"/>
    <w:rsid w:val="004273E3"/>
    <w:rsid w:val="0042752E"/>
    <w:rsid w:val="00427D00"/>
    <w:rsid w:val="00430124"/>
    <w:rsid w:val="004308ED"/>
    <w:rsid w:val="00430B75"/>
    <w:rsid w:val="00430BC0"/>
    <w:rsid w:val="00430BE8"/>
    <w:rsid w:val="00431ECA"/>
    <w:rsid w:val="00432899"/>
    <w:rsid w:val="004328F6"/>
    <w:rsid w:val="00432AB3"/>
    <w:rsid w:val="00432D95"/>
    <w:rsid w:val="0043310E"/>
    <w:rsid w:val="0043329F"/>
    <w:rsid w:val="0043383D"/>
    <w:rsid w:val="0043417F"/>
    <w:rsid w:val="0043448D"/>
    <w:rsid w:val="004345D1"/>
    <w:rsid w:val="0043509B"/>
    <w:rsid w:val="004350AD"/>
    <w:rsid w:val="0043520E"/>
    <w:rsid w:val="0043565E"/>
    <w:rsid w:val="00435CB2"/>
    <w:rsid w:val="00435DF6"/>
    <w:rsid w:val="00435EB6"/>
    <w:rsid w:val="00436617"/>
    <w:rsid w:val="004368F6"/>
    <w:rsid w:val="00436958"/>
    <w:rsid w:val="004369F3"/>
    <w:rsid w:val="00436C8B"/>
    <w:rsid w:val="00437109"/>
    <w:rsid w:val="00437135"/>
    <w:rsid w:val="00437862"/>
    <w:rsid w:val="00437ABE"/>
    <w:rsid w:val="00437C2B"/>
    <w:rsid w:val="00440091"/>
    <w:rsid w:val="0044011E"/>
    <w:rsid w:val="004407A2"/>
    <w:rsid w:val="00440802"/>
    <w:rsid w:val="004408AD"/>
    <w:rsid w:val="00440CA1"/>
    <w:rsid w:val="00440EA4"/>
    <w:rsid w:val="00441486"/>
    <w:rsid w:val="004414E6"/>
    <w:rsid w:val="004426DD"/>
    <w:rsid w:val="0044281A"/>
    <w:rsid w:val="004441C9"/>
    <w:rsid w:val="004446EC"/>
    <w:rsid w:val="00444A0F"/>
    <w:rsid w:val="00445463"/>
    <w:rsid w:val="00445EF5"/>
    <w:rsid w:val="00445F52"/>
    <w:rsid w:val="004463AD"/>
    <w:rsid w:val="00446406"/>
    <w:rsid w:val="004464B7"/>
    <w:rsid w:val="004468F6"/>
    <w:rsid w:val="00446E44"/>
    <w:rsid w:val="00446F17"/>
    <w:rsid w:val="00446F3B"/>
    <w:rsid w:val="00447985"/>
    <w:rsid w:val="00447B91"/>
    <w:rsid w:val="004501F4"/>
    <w:rsid w:val="00450229"/>
    <w:rsid w:val="004503BA"/>
    <w:rsid w:val="00450AD2"/>
    <w:rsid w:val="00450D94"/>
    <w:rsid w:val="00451134"/>
    <w:rsid w:val="004513F1"/>
    <w:rsid w:val="00451AEB"/>
    <w:rsid w:val="00451C78"/>
    <w:rsid w:val="00451D16"/>
    <w:rsid w:val="0045225C"/>
    <w:rsid w:val="00452638"/>
    <w:rsid w:val="004528D4"/>
    <w:rsid w:val="00452A3E"/>
    <w:rsid w:val="00453AAD"/>
    <w:rsid w:val="00453F56"/>
    <w:rsid w:val="00454193"/>
    <w:rsid w:val="00454A20"/>
    <w:rsid w:val="00454A76"/>
    <w:rsid w:val="00454CB1"/>
    <w:rsid w:val="004559D8"/>
    <w:rsid w:val="00455F62"/>
    <w:rsid w:val="00456268"/>
    <w:rsid w:val="0045628F"/>
    <w:rsid w:val="0045645E"/>
    <w:rsid w:val="00456BF0"/>
    <w:rsid w:val="00456DDF"/>
    <w:rsid w:val="00457100"/>
    <w:rsid w:val="0045715D"/>
    <w:rsid w:val="00457273"/>
    <w:rsid w:val="00457668"/>
    <w:rsid w:val="004579C1"/>
    <w:rsid w:val="00457E94"/>
    <w:rsid w:val="00460063"/>
    <w:rsid w:val="004602D5"/>
    <w:rsid w:val="0046037B"/>
    <w:rsid w:val="004609D6"/>
    <w:rsid w:val="00460B80"/>
    <w:rsid w:val="0046104B"/>
    <w:rsid w:val="004615ED"/>
    <w:rsid w:val="00461986"/>
    <w:rsid w:val="00461B0C"/>
    <w:rsid w:val="00461EF7"/>
    <w:rsid w:val="0046200E"/>
    <w:rsid w:val="00462086"/>
    <w:rsid w:val="00462153"/>
    <w:rsid w:val="0046223A"/>
    <w:rsid w:val="004622B7"/>
    <w:rsid w:val="00462EDD"/>
    <w:rsid w:val="004634CC"/>
    <w:rsid w:val="004638F3"/>
    <w:rsid w:val="00463A89"/>
    <w:rsid w:val="00463B65"/>
    <w:rsid w:val="00463C56"/>
    <w:rsid w:val="00463D1C"/>
    <w:rsid w:val="00464373"/>
    <w:rsid w:val="004644D0"/>
    <w:rsid w:val="00464845"/>
    <w:rsid w:val="00464A57"/>
    <w:rsid w:val="00464BAB"/>
    <w:rsid w:val="0046539D"/>
    <w:rsid w:val="004654CF"/>
    <w:rsid w:val="00465773"/>
    <w:rsid w:val="0046591A"/>
    <w:rsid w:val="00466105"/>
    <w:rsid w:val="004665F5"/>
    <w:rsid w:val="00466625"/>
    <w:rsid w:val="00466627"/>
    <w:rsid w:val="00466846"/>
    <w:rsid w:val="00466B7C"/>
    <w:rsid w:val="00466FA3"/>
    <w:rsid w:val="00467E05"/>
    <w:rsid w:val="00470461"/>
    <w:rsid w:val="00470787"/>
    <w:rsid w:val="00470D82"/>
    <w:rsid w:val="00470E33"/>
    <w:rsid w:val="004716D0"/>
    <w:rsid w:val="004718FC"/>
    <w:rsid w:val="00471A92"/>
    <w:rsid w:val="00471B52"/>
    <w:rsid w:val="00471B8F"/>
    <w:rsid w:val="00471F4D"/>
    <w:rsid w:val="0047227E"/>
    <w:rsid w:val="00472C23"/>
    <w:rsid w:val="00473364"/>
    <w:rsid w:val="004733BF"/>
    <w:rsid w:val="00473B72"/>
    <w:rsid w:val="00474122"/>
    <w:rsid w:val="00474451"/>
    <w:rsid w:val="004747CC"/>
    <w:rsid w:val="00475063"/>
    <w:rsid w:val="00475164"/>
    <w:rsid w:val="00475197"/>
    <w:rsid w:val="00475D3B"/>
    <w:rsid w:val="00475E42"/>
    <w:rsid w:val="00476120"/>
    <w:rsid w:val="004765E3"/>
    <w:rsid w:val="00476872"/>
    <w:rsid w:val="004769E2"/>
    <w:rsid w:val="00476A0D"/>
    <w:rsid w:val="004771C7"/>
    <w:rsid w:val="0047720F"/>
    <w:rsid w:val="00477387"/>
    <w:rsid w:val="00477754"/>
    <w:rsid w:val="004801A5"/>
    <w:rsid w:val="00480DF0"/>
    <w:rsid w:val="0048105D"/>
    <w:rsid w:val="0048113B"/>
    <w:rsid w:val="00481228"/>
    <w:rsid w:val="0048126B"/>
    <w:rsid w:val="00481400"/>
    <w:rsid w:val="0048145F"/>
    <w:rsid w:val="004819A8"/>
    <w:rsid w:val="004819F4"/>
    <w:rsid w:val="00481A6E"/>
    <w:rsid w:val="00481B72"/>
    <w:rsid w:val="00482724"/>
    <w:rsid w:val="0048286D"/>
    <w:rsid w:val="00482904"/>
    <w:rsid w:val="00482906"/>
    <w:rsid w:val="00483027"/>
    <w:rsid w:val="00483A6D"/>
    <w:rsid w:val="00483B4A"/>
    <w:rsid w:val="00483FA6"/>
    <w:rsid w:val="00484372"/>
    <w:rsid w:val="004843E1"/>
    <w:rsid w:val="004844F9"/>
    <w:rsid w:val="00484A14"/>
    <w:rsid w:val="00484AE5"/>
    <w:rsid w:val="00484EF3"/>
    <w:rsid w:val="0048573B"/>
    <w:rsid w:val="004857A9"/>
    <w:rsid w:val="004859E6"/>
    <w:rsid w:val="00485F38"/>
    <w:rsid w:val="004860A3"/>
    <w:rsid w:val="004862D6"/>
    <w:rsid w:val="00486602"/>
    <w:rsid w:val="00486D8B"/>
    <w:rsid w:val="00486E1F"/>
    <w:rsid w:val="00486FB6"/>
    <w:rsid w:val="0048701D"/>
    <w:rsid w:val="0048768F"/>
    <w:rsid w:val="00487B74"/>
    <w:rsid w:val="004902C5"/>
    <w:rsid w:val="00490B58"/>
    <w:rsid w:val="00490D34"/>
    <w:rsid w:val="00490EBD"/>
    <w:rsid w:val="004911AA"/>
    <w:rsid w:val="00491265"/>
    <w:rsid w:val="0049133A"/>
    <w:rsid w:val="0049135F"/>
    <w:rsid w:val="0049181E"/>
    <w:rsid w:val="0049185F"/>
    <w:rsid w:val="00491B6F"/>
    <w:rsid w:val="00491D18"/>
    <w:rsid w:val="004922FC"/>
    <w:rsid w:val="00492B23"/>
    <w:rsid w:val="00492D0C"/>
    <w:rsid w:val="00493263"/>
    <w:rsid w:val="004932E0"/>
    <w:rsid w:val="004935D5"/>
    <w:rsid w:val="004938C9"/>
    <w:rsid w:val="00493A8A"/>
    <w:rsid w:val="004949B8"/>
    <w:rsid w:val="00494BB9"/>
    <w:rsid w:val="00495734"/>
    <w:rsid w:val="00495EA2"/>
    <w:rsid w:val="00495F45"/>
    <w:rsid w:val="0049632B"/>
    <w:rsid w:val="00496EF2"/>
    <w:rsid w:val="004973C9"/>
    <w:rsid w:val="00497CD8"/>
    <w:rsid w:val="004A0431"/>
    <w:rsid w:val="004A0679"/>
    <w:rsid w:val="004A07BF"/>
    <w:rsid w:val="004A09D4"/>
    <w:rsid w:val="004A0A19"/>
    <w:rsid w:val="004A0BDA"/>
    <w:rsid w:val="004A11AA"/>
    <w:rsid w:val="004A12FC"/>
    <w:rsid w:val="004A1603"/>
    <w:rsid w:val="004A1985"/>
    <w:rsid w:val="004A21C2"/>
    <w:rsid w:val="004A223D"/>
    <w:rsid w:val="004A248A"/>
    <w:rsid w:val="004A27A2"/>
    <w:rsid w:val="004A2885"/>
    <w:rsid w:val="004A2BF8"/>
    <w:rsid w:val="004A2DE6"/>
    <w:rsid w:val="004A2EB8"/>
    <w:rsid w:val="004A3059"/>
    <w:rsid w:val="004A454F"/>
    <w:rsid w:val="004A455A"/>
    <w:rsid w:val="004A45F8"/>
    <w:rsid w:val="004A4A45"/>
    <w:rsid w:val="004A4E13"/>
    <w:rsid w:val="004A51DE"/>
    <w:rsid w:val="004A5331"/>
    <w:rsid w:val="004A58AF"/>
    <w:rsid w:val="004A5AE5"/>
    <w:rsid w:val="004A5B18"/>
    <w:rsid w:val="004A69B5"/>
    <w:rsid w:val="004A6A17"/>
    <w:rsid w:val="004A6CD1"/>
    <w:rsid w:val="004A6CD3"/>
    <w:rsid w:val="004A705D"/>
    <w:rsid w:val="004A7431"/>
    <w:rsid w:val="004A743B"/>
    <w:rsid w:val="004A751E"/>
    <w:rsid w:val="004A768A"/>
    <w:rsid w:val="004A7975"/>
    <w:rsid w:val="004A7A88"/>
    <w:rsid w:val="004A7BCB"/>
    <w:rsid w:val="004B00A1"/>
    <w:rsid w:val="004B0685"/>
    <w:rsid w:val="004B0986"/>
    <w:rsid w:val="004B196A"/>
    <w:rsid w:val="004B1989"/>
    <w:rsid w:val="004B1B4D"/>
    <w:rsid w:val="004B2784"/>
    <w:rsid w:val="004B2998"/>
    <w:rsid w:val="004B2B12"/>
    <w:rsid w:val="004B3010"/>
    <w:rsid w:val="004B32A8"/>
    <w:rsid w:val="004B36DF"/>
    <w:rsid w:val="004B37D7"/>
    <w:rsid w:val="004B3F0F"/>
    <w:rsid w:val="004B3F3E"/>
    <w:rsid w:val="004B429E"/>
    <w:rsid w:val="004B48FA"/>
    <w:rsid w:val="004B498F"/>
    <w:rsid w:val="004B49BB"/>
    <w:rsid w:val="004B4F14"/>
    <w:rsid w:val="004B4F3A"/>
    <w:rsid w:val="004B50D9"/>
    <w:rsid w:val="004B5186"/>
    <w:rsid w:val="004B5188"/>
    <w:rsid w:val="004B51AA"/>
    <w:rsid w:val="004B526A"/>
    <w:rsid w:val="004B5371"/>
    <w:rsid w:val="004B5B80"/>
    <w:rsid w:val="004B5EC0"/>
    <w:rsid w:val="004B60B8"/>
    <w:rsid w:val="004B64C5"/>
    <w:rsid w:val="004B6590"/>
    <w:rsid w:val="004B68DF"/>
    <w:rsid w:val="004B71F1"/>
    <w:rsid w:val="004C0580"/>
    <w:rsid w:val="004C11A0"/>
    <w:rsid w:val="004C13E5"/>
    <w:rsid w:val="004C16C4"/>
    <w:rsid w:val="004C173D"/>
    <w:rsid w:val="004C19A3"/>
    <w:rsid w:val="004C1C66"/>
    <w:rsid w:val="004C1FF7"/>
    <w:rsid w:val="004C270E"/>
    <w:rsid w:val="004C27F0"/>
    <w:rsid w:val="004C292C"/>
    <w:rsid w:val="004C2D2C"/>
    <w:rsid w:val="004C2E94"/>
    <w:rsid w:val="004C2F92"/>
    <w:rsid w:val="004C35CA"/>
    <w:rsid w:val="004C37C5"/>
    <w:rsid w:val="004C4574"/>
    <w:rsid w:val="004C4B9B"/>
    <w:rsid w:val="004C539C"/>
    <w:rsid w:val="004C562B"/>
    <w:rsid w:val="004C5900"/>
    <w:rsid w:val="004C5BCA"/>
    <w:rsid w:val="004C5CDC"/>
    <w:rsid w:val="004C5CFE"/>
    <w:rsid w:val="004C6467"/>
    <w:rsid w:val="004C6475"/>
    <w:rsid w:val="004C64F0"/>
    <w:rsid w:val="004C6511"/>
    <w:rsid w:val="004C667E"/>
    <w:rsid w:val="004C6835"/>
    <w:rsid w:val="004C6A76"/>
    <w:rsid w:val="004C6B4D"/>
    <w:rsid w:val="004C71D5"/>
    <w:rsid w:val="004C73B9"/>
    <w:rsid w:val="004C7A5D"/>
    <w:rsid w:val="004D052D"/>
    <w:rsid w:val="004D0AF9"/>
    <w:rsid w:val="004D0BB9"/>
    <w:rsid w:val="004D0C73"/>
    <w:rsid w:val="004D0E65"/>
    <w:rsid w:val="004D0EC9"/>
    <w:rsid w:val="004D15EB"/>
    <w:rsid w:val="004D17D2"/>
    <w:rsid w:val="004D1AAC"/>
    <w:rsid w:val="004D29B1"/>
    <w:rsid w:val="004D3196"/>
    <w:rsid w:val="004D3323"/>
    <w:rsid w:val="004D3707"/>
    <w:rsid w:val="004D3ACF"/>
    <w:rsid w:val="004D3E1B"/>
    <w:rsid w:val="004D3E6B"/>
    <w:rsid w:val="004D40CF"/>
    <w:rsid w:val="004D4258"/>
    <w:rsid w:val="004D429E"/>
    <w:rsid w:val="004D43AB"/>
    <w:rsid w:val="004D44E8"/>
    <w:rsid w:val="004D4E65"/>
    <w:rsid w:val="004D5101"/>
    <w:rsid w:val="004D52A6"/>
    <w:rsid w:val="004D58F3"/>
    <w:rsid w:val="004D5AAB"/>
    <w:rsid w:val="004D6206"/>
    <w:rsid w:val="004D692C"/>
    <w:rsid w:val="004D6DDF"/>
    <w:rsid w:val="004D700D"/>
    <w:rsid w:val="004D73C2"/>
    <w:rsid w:val="004D74AE"/>
    <w:rsid w:val="004D7754"/>
    <w:rsid w:val="004D7932"/>
    <w:rsid w:val="004D7BFF"/>
    <w:rsid w:val="004E06B3"/>
    <w:rsid w:val="004E0927"/>
    <w:rsid w:val="004E0A93"/>
    <w:rsid w:val="004E0D34"/>
    <w:rsid w:val="004E1101"/>
    <w:rsid w:val="004E1555"/>
    <w:rsid w:val="004E1EFB"/>
    <w:rsid w:val="004E28FB"/>
    <w:rsid w:val="004E29DA"/>
    <w:rsid w:val="004E2EE3"/>
    <w:rsid w:val="004E2F75"/>
    <w:rsid w:val="004E2FF3"/>
    <w:rsid w:val="004E3185"/>
    <w:rsid w:val="004E38BB"/>
    <w:rsid w:val="004E41D3"/>
    <w:rsid w:val="004E4206"/>
    <w:rsid w:val="004E4637"/>
    <w:rsid w:val="004E4716"/>
    <w:rsid w:val="004E480E"/>
    <w:rsid w:val="004E4EE9"/>
    <w:rsid w:val="004E507D"/>
    <w:rsid w:val="004E546C"/>
    <w:rsid w:val="004E573D"/>
    <w:rsid w:val="004E5970"/>
    <w:rsid w:val="004E5DD0"/>
    <w:rsid w:val="004E66AE"/>
    <w:rsid w:val="004E66D6"/>
    <w:rsid w:val="004E7033"/>
    <w:rsid w:val="004E7065"/>
    <w:rsid w:val="004E70AA"/>
    <w:rsid w:val="004E7791"/>
    <w:rsid w:val="004F0003"/>
    <w:rsid w:val="004F0085"/>
    <w:rsid w:val="004F0280"/>
    <w:rsid w:val="004F0CD1"/>
    <w:rsid w:val="004F0F63"/>
    <w:rsid w:val="004F1F6F"/>
    <w:rsid w:val="004F216F"/>
    <w:rsid w:val="004F22D6"/>
    <w:rsid w:val="004F29D8"/>
    <w:rsid w:val="004F3043"/>
    <w:rsid w:val="004F30BB"/>
    <w:rsid w:val="004F3388"/>
    <w:rsid w:val="004F368F"/>
    <w:rsid w:val="004F384D"/>
    <w:rsid w:val="004F3A90"/>
    <w:rsid w:val="004F3DBC"/>
    <w:rsid w:val="004F3EB8"/>
    <w:rsid w:val="004F46E7"/>
    <w:rsid w:val="004F47BB"/>
    <w:rsid w:val="004F4F19"/>
    <w:rsid w:val="004F4FC3"/>
    <w:rsid w:val="004F4FDA"/>
    <w:rsid w:val="004F5127"/>
    <w:rsid w:val="004F5572"/>
    <w:rsid w:val="004F5A6A"/>
    <w:rsid w:val="004F5CB6"/>
    <w:rsid w:val="004F6FE7"/>
    <w:rsid w:val="004F71D4"/>
    <w:rsid w:val="004F7692"/>
    <w:rsid w:val="005004D9"/>
    <w:rsid w:val="005004F5"/>
    <w:rsid w:val="00500978"/>
    <w:rsid w:val="00500FD2"/>
    <w:rsid w:val="00501119"/>
    <w:rsid w:val="00501237"/>
    <w:rsid w:val="0050197C"/>
    <w:rsid w:val="00501980"/>
    <w:rsid w:val="00501BCC"/>
    <w:rsid w:val="00502081"/>
    <w:rsid w:val="00502085"/>
    <w:rsid w:val="00502698"/>
    <w:rsid w:val="00502839"/>
    <w:rsid w:val="00502C09"/>
    <w:rsid w:val="00502DA6"/>
    <w:rsid w:val="00503364"/>
    <w:rsid w:val="00503668"/>
    <w:rsid w:val="005036D0"/>
    <w:rsid w:val="00503C42"/>
    <w:rsid w:val="00503F50"/>
    <w:rsid w:val="005045B3"/>
    <w:rsid w:val="0050490D"/>
    <w:rsid w:val="00504C92"/>
    <w:rsid w:val="00504CDC"/>
    <w:rsid w:val="005053F5"/>
    <w:rsid w:val="005054F8"/>
    <w:rsid w:val="0050562B"/>
    <w:rsid w:val="00505DCA"/>
    <w:rsid w:val="00505F89"/>
    <w:rsid w:val="00506469"/>
    <w:rsid w:val="0050686C"/>
    <w:rsid w:val="00506885"/>
    <w:rsid w:val="005068E5"/>
    <w:rsid w:val="00506BE1"/>
    <w:rsid w:val="005079F2"/>
    <w:rsid w:val="00507E10"/>
    <w:rsid w:val="005100A6"/>
    <w:rsid w:val="00510782"/>
    <w:rsid w:val="00510A5B"/>
    <w:rsid w:val="005111F8"/>
    <w:rsid w:val="00511346"/>
    <w:rsid w:val="00511378"/>
    <w:rsid w:val="00511664"/>
    <w:rsid w:val="00511731"/>
    <w:rsid w:val="00511A7E"/>
    <w:rsid w:val="00511ADC"/>
    <w:rsid w:val="00511C9F"/>
    <w:rsid w:val="00511E10"/>
    <w:rsid w:val="00511EA4"/>
    <w:rsid w:val="00511F3B"/>
    <w:rsid w:val="00512356"/>
    <w:rsid w:val="005123DF"/>
    <w:rsid w:val="005126E1"/>
    <w:rsid w:val="005129F0"/>
    <w:rsid w:val="00512B3C"/>
    <w:rsid w:val="00512C36"/>
    <w:rsid w:val="00512D9A"/>
    <w:rsid w:val="0051317B"/>
    <w:rsid w:val="005132B0"/>
    <w:rsid w:val="0051356B"/>
    <w:rsid w:val="00514041"/>
    <w:rsid w:val="005149E3"/>
    <w:rsid w:val="00514E64"/>
    <w:rsid w:val="00514F38"/>
    <w:rsid w:val="00515608"/>
    <w:rsid w:val="0051584D"/>
    <w:rsid w:val="00515A7C"/>
    <w:rsid w:val="00515E34"/>
    <w:rsid w:val="00515FCE"/>
    <w:rsid w:val="00516729"/>
    <w:rsid w:val="005170BD"/>
    <w:rsid w:val="005172E6"/>
    <w:rsid w:val="00517661"/>
    <w:rsid w:val="005201DA"/>
    <w:rsid w:val="005201DC"/>
    <w:rsid w:val="0052049C"/>
    <w:rsid w:val="005205A0"/>
    <w:rsid w:val="00520AE3"/>
    <w:rsid w:val="00520FE7"/>
    <w:rsid w:val="00521494"/>
    <w:rsid w:val="00521AD5"/>
    <w:rsid w:val="00521BA6"/>
    <w:rsid w:val="00521EC1"/>
    <w:rsid w:val="00522F60"/>
    <w:rsid w:val="00523162"/>
    <w:rsid w:val="005232BE"/>
    <w:rsid w:val="00523539"/>
    <w:rsid w:val="005235F5"/>
    <w:rsid w:val="005237B0"/>
    <w:rsid w:val="00523DA3"/>
    <w:rsid w:val="00523F3A"/>
    <w:rsid w:val="00524204"/>
    <w:rsid w:val="00524604"/>
    <w:rsid w:val="005249A5"/>
    <w:rsid w:val="005249A7"/>
    <w:rsid w:val="00524CBB"/>
    <w:rsid w:val="00524DA9"/>
    <w:rsid w:val="005253D2"/>
    <w:rsid w:val="00525DB9"/>
    <w:rsid w:val="00525DF7"/>
    <w:rsid w:val="00525E50"/>
    <w:rsid w:val="00525EBD"/>
    <w:rsid w:val="00526131"/>
    <w:rsid w:val="00526305"/>
    <w:rsid w:val="005267D3"/>
    <w:rsid w:val="0052701E"/>
    <w:rsid w:val="005273E1"/>
    <w:rsid w:val="005276E5"/>
    <w:rsid w:val="00527908"/>
    <w:rsid w:val="00527DB9"/>
    <w:rsid w:val="00527E42"/>
    <w:rsid w:val="005309D9"/>
    <w:rsid w:val="00530D7C"/>
    <w:rsid w:val="005318DC"/>
    <w:rsid w:val="005319B3"/>
    <w:rsid w:val="00531DD6"/>
    <w:rsid w:val="005324C0"/>
    <w:rsid w:val="00532602"/>
    <w:rsid w:val="005327EF"/>
    <w:rsid w:val="00532B0B"/>
    <w:rsid w:val="00532BFD"/>
    <w:rsid w:val="00532CF9"/>
    <w:rsid w:val="00532DD9"/>
    <w:rsid w:val="00533234"/>
    <w:rsid w:val="00533CA9"/>
    <w:rsid w:val="00533CD4"/>
    <w:rsid w:val="00533EB5"/>
    <w:rsid w:val="0053416E"/>
    <w:rsid w:val="00534C75"/>
    <w:rsid w:val="00534F59"/>
    <w:rsid w:val="00535271"/>
    <w:rsid w:val="00535299"/>
    <w:rsid w:val="00535F10"/>
    <w:rsid w:val="005360BC"/>
    <w:rsid w:val="005362A7"/>
    <w:rsid w:val="00536F9A"/>
    <w:rsid w:val="00537F61"/>
    <w:rsid w:val="00540196"/>
    <w:rsid w:val="00540AE4"/>
    <w:rsid w:val="00540DB9"/>
    <w:rsid w:val="00541360"/>
    <w:rsid w:val="005413F0"/>
    <w:rsid w:val="005420CF"/>
    <w:rsid w:val="0054215E"/>
    <w:rsid w:val="00542936"/>
    <w:rsid w:val="005429F8"/>
    <w:rsid w:val="00542BAB"/>
    <w:rsid w:val="00543363"/>
    <w:rsid w:val="005439C4"/>
    <w:rsid w:val="0054415E"/>
    <w:rsid w:val="00544932"/>
    <w:rsid w:val="00544B09"/>
    <w:rsid w:val="00544D0C"/>
    <w:rsid w:val="0054548A"/>
    <w:rsid w:val="00545B23"/>
    <w:rsid w:val="00545B37"/>
    <w:rsid w:val="00545D6A"/>
    <w:rsid w:val="00545F99"/>
    <w:rsid w:val="0054607B"/>
    <w:rsid w:val="005460C4"/>
    <w:rsid w:val="00546233"/>
    <w:rsid w:val="005466FC"/>
    <w:rsid w:val="0054676F"/>
    <w:rsid w:val="00546964"/>
    <w:rsid w:val="0054698A"/>
    <w:rsid w:val="00546CDF"/>
    <w:rsid w:val="00546FDE"/>
    <w:rsid w:val="0054705E"/>
    <w:rsid w:val="00547B0E"/>
    <w:rsid w:val="00547D00"/>
    <w:rsid w:val="0055066D"/>
    <w:rsid w:val="005507ED"/>
    <w:rsid w:val="0055084B"/>
    <w:rsid w:val="0055186F"/>
    <w:rsid w:val="00551AA6"/>
    <w:rsid w:val="00551B28"/>
    <w:rsid w:val="00551D9B"/>
    <w:rsid w:val="00552186"/>
    <w:rsid w:val="00552418"/>
    <w:rsid w:val="00552DDC"/>
    <w:rsid w:val="0055301E"/>
    <w:rsid w:val="0055311C"/>
    <w:rsid w:val="00553253"/>
    <w:rsid w:val="0055360B"/>
    <w:rsid w:val="00553C9A"/>
    <w:rsid w:val="00553CA4"/>
    <w:rsid w:val="00553F27"/>
    <w:rsid w:val="005545A9"/>
    <w:rsid w:val="005545FC"/>
    <w:rsid w:val="0055473A"/>
    <w:rsid w:val="00554970"/>
    <w:rsid w:val="005552B5"/>
    <w:rsid w:val="00555390"/>
    <w:rsid w:val="0055548F"/>
    <w:rsid w:val="005559A5"/>
    <w:rsid w:val="00556307"/>
    <w:rsid w:val="005566FA"/>
    <w:rsid w:val="005568DF"/>
    <w:rsid w:val="00556A83"/>
    <w:rsid w:val="00556B7F"/>
    <w:rsid w:val="00556C4F"/>
    <w:rsid w:val="00556FBC"/>
    <w:rsid w:val="00557071"/>
    <w:rsid w:val="005579B8"/>
    <w:rsid w:val="00557F3B"/>
    <w:rsid w:val="005603EE"/>
    <w:rsid w:val="00560498"/>
    <w:rsid w:val="00560637"/>
    <w:rsid w:val="0056066F"/>
    <w:rsid w:val="00560836"/>
    <w:rsid w:val="00560C63"/>
    <w:rsid w:val="00560DCC"/>
    <w:rsid w:val="005611AA"/>
    <w:rsid w:val="005614FD"/>
    <w:rsid w:val="005616D4"/>
    <w:rsid w:val="005618EA"/>
    <w:rsid w:val="005618F7"/>
    <w:rsid w:val="00561915"/>
    <w:rsid w:val="00561C7C"/>
    <w:rsid w:val="00561F4E"/>
    <w:rsid w:val="00561F74"/>
    <w:rsid w:val="00562482"/>
    <w:rsid w:val="00562A93"/>
    <w:rsid w:val="00562CC5"/>
    <w:rsid w:val="00562D5A"/>
    <w:rsid w:val="00562F01"/>
    <w:rsid w:val="00562F71"/>
    <w:rsid w:val="005635AC"/>
    <w:rsid w:val="005636C9"/>
    <w:rsid w:val="00563F6D"/>
    <w:rsid w:val="005644A8"/>
    <w:rsid w:val="005645E0"/>
    <w:rsid w:val="00564B53"/>
    <w:rsid w:val="00564BBF"/>
    <w:rsid w:val="00564E37"/>
    <w:rsid w:val="00565105"/>
    <w:rsid w:val="00565882"/>
    <w:rsid w:val="00565AC6"/>
    <w:rsid w:val="00565E2F"/>
    <w:rsid w:val="005660B1"/>
    <w:rsid w:val="0056632C"/>
    <w:rsid w:val="005664E6"/>
    <w:rsid w:val="00566762"/>
    <w:rsid w:val="0056694F"/>
    <w:rsid w:val="00566B53"/>
    <w:rsid w:val="005678F1"/>
    <w:rsid w:val="00567B2C"/>
    <w:rsid w:val="00567EF7"/>
    <w:rsid w:val="00570043"/>
    <w:rsid w:val="00570333"/>
    <w:rsid w:val="00570785"/>
    <w:rsid w:val="00570D69"/>
    <w:rsid w:val="00570D76"/>
    <w:rsid w:val="0057123E"/>
    <w:rsid w:val="00571302"/>
    <w:rsid w:val="005713FE"/>
    <w:rsid w:val="00571638"/>
    <w:rsid w:val="00571F8F"/>
    <w:rsid w:val="00571FCD"/>
    <w:rsid w:val="0057209A"/>
    <w:rsid w:val="005722FD"/>
    <w:rsid w:val="005739B4"/>
    <w:rsid w:val="00573C43"/>
    <w:rsid w:val="00573CBD"/>
    <w:rsid w:val="005740A4"/>
    <w:rsid w:val="0057416E"/>
    <w:rsid w:val="005745AB"/>
    <w:rsid w:val="00574A05"/>
    <w:rsid w:val="00575012"/>
    <w:rsid w:val="005750C6"/>
    <w:rsid w:val="005753A2"/>
    <w:rsid w:val="005754C6"/>
    <w:rsid w:val="005758DD"/>
    <w:rsid w:val="00575A1E"/>
    <w:rsid w:val="00575EE6"/>
    <w:rsid w:val="005760A5"/>
    <w:rsid w:val="00576346"/>
    <w:rsid w:val="0057667D"/>
    <w:rsid w:val="00576AE6"/>
    <w:rsid w:val="00576D5F"/>
    <w:rsid w:val="005772FD"/>
    <w:rsid w:val="0057793D"/>
    <w:rsid w:val="00577A81"/>
    <w:rsid w:val="00577BB9"/>
    <w:rsid w:val="005807A4"/>
    <w:rsid w:val="00580E03"/>
    <w:rsid w:val="00580EF2"/>
    <w:rsid w:val="00581275"/>
    <w:rsid w:val="0058162E"/>
    <w:rsid w:val="00581FEA"/>
    <w:rsid w:val="005822CB"/>
    <w:rsid w:val="00582454"/>
    <w:rsid w:val="00582575"/>
    <w:rsid w:val="005825F2"/>
    <w:rsid w:val="005827D9"/>
    <w:rsid w:val="005832E5"/>
    <w:rsid w:val="005833E2"/>
    <w:rsid w:val="005839C3"/>
    <w:rsid w:val="00583A4B"/>
    <w:rsid w:val="00584362"/>
    <w:rsid w:val="0058436A"/>
    <w:rsid w:val="0058447C"/>
    <w:rsid w:val="00584DCC"/>
    <w:rsid w:val="00585219"/>
    <w:rsid w:val="00585241"/>
    <w:rsid w:val="00585765"/>
    <w:rsid w:val="0058596B"/>
    <w:rsid w:val="00585E27"/>
    <w:rsid w:val="0058630F"/>
    <w:rsid w:val="00586787"/>
    <w:rsid w:val="00586A6F"/>
    <w:rsid w:val="00586D19"/>
    <w:rsid w:val="00587397"/>
    <w:rsid w:val="0058747A"/>
    <w:rsid w:val="00587E2F"/>
    <w:rsid w:val="00590253"/>
    <w:rsid w:val="00590AAA"/>
    <w:rsid w:val="00590B0B"/>
    <w:rsid w:val="00590F70"/>
    <w:rsid w:val="00591036"/>
    <w:rsid w:val="005914EF"/>
    <w:rsid w:val="00591740"/>
    <w:rsid w:val="00591A0E"/>
    <w:rsid w:val="00591E01"/>
    <w:rsid w:val="0059207F"/>
    <w:rsid w:val="00592180"/>
    <w:rsid w:val="00592188"/>
    <w:rsid w:val="0059220F"/>
    <w:rsid w:val="00592279"/>
    <w:rsid w:val="005923EB"/>
    <w:rsid w:val="00592CA1"/>
    <w:rsid w:val="005931DB"/>
    <w:rsid w:val="005934F1"/>
    <w:rsid w:val="0059385A"/>
    <w:rsid w:val="005949B5"/>
    <w:rsid w:val="00594D08"/>
    <w:rsid w:val="00594E48"/>
    <w:rsid w:val="00595508"/>
    <w:rsid w:val="00595560"/>
    <w:rsid w:val="0059580B"/>
    <w:rsid w:val="00595B50"/>
    <w:rsid w:val="00596001"/>
    <w:rsid w:val="005968D1"/>
    <w:rsid w:val="00596907"/>
    <w:rsid w:val="0059715D"/>
    <w:rsid w:val="005971F5"/>
    <w:rsid w:val="0059734E"/>
    <w:rsid w:val="00597731"/>
    <w:rsid w:val="00597E19"/>
    <w:rsid w:val="005A0052"/>
    <w:rsid w:val="005A00D9"/>
    <w:rsid w:val="005A0184"/>
    <w:rsid w:val="005A05BA"/>
    <w:rsid w:val="005A08D7"/>
    <w:rsid w:val="005A09DD"/>
    <w:rsid w:val="005A0BF7"/>
    <w:rsid w:val="005A16C4"/>
    <w:rsid w:val="005A1844"/>
    <w:rsid w:val="005A18F2"/>
    <w:rsid w:val="005A1DB5"/>
    <w:rsid w:val="005A1FBE"/>
    <w:rsid w:val="005A2A18"/>
    <w:rsid w:val="005A2B1E"/>
    <w:rsid w:val="005A2E0C"/>
    <w:rsid w:val="005A2FFC"/>
    <w:rsid w:val="005A310F"/>
    <w:rsid w:val="005A33FC"/>
    <w:rsid w:val="005A351E"/>
    <w:rsid w:val="005A35EC"/>
    <w:rsid w:val="005A38BA"/>
    <w:rsid w:val="005A3D3A"/>
    <w:rsid w:val="005A4020"/>
    <w:rsid w:val="005A4D72"/>
    <w:rsid w:val="005A5080"/>
    <w:rsid w:val="005A5197"/>
    <w:rsid w:val="005A57D9"/>
    <w:rsid w:val="005A5A84"/>
    <w:rsid w:val="005A5ACA"/>
    <w:rsid w:val="005A5BF6"/>
    <w:rsid w:val="005A62EE"/>
    <w:rsid w:val="005A65ED"/>
    <w:rsid w:val="005A6A04"/>
    <w:rsid w:val="005A6A2F"/>
    <w:rsid w:val="005A6D86"/>
    <w:rsid w:val="005A6E16"/>
    <w:rsid w:val="005A740F"/>
    <w:rsid w:val="005A75C8"/>
    <w:rsid w:val="005A764B"/>
    <w:rsid w:val="005A7D00"/>
    <w:rsid w:val="005B054B"/>
    <w:rsid w:val="005B0671"/>
    <w:rsid w:val="005B0922"/>
    <w:rsid w:val="005B0A42"/>
    <w:rsid w:val="005B0B46"/>
    <w:rsid w:val="005B0D49"/>
    <w:rsid w:val="005B0DD9"/>
    <w:rsid w:val="005B1074"/>
    <w:rsid w:val="005B12D3"/>
    <w:rsid w:val="005B144F"/>
    <w:rsid w:val="005B1733"/>
    <w:rsid w:val="005B1B5D"/>
    <w:rsid w:val="005B1BBB"/>
    <w:rsid w:val="005B28F4"/>
    <w:rsid w:val="005B2D34"/>
    <w:rsid w:val="005B2DC2"/>
    <w:rsid w:val="005B2F45"/>
    <w:rsid w:val="005B316E"/>
    <w:rsid w:val="005B340D"/>
    <w:rsid w:val="005B3E38"/>
    <w:rsid w:val="005B3F85"/>
    <w:rsid w:val="005B42F0"/>
    <w:rsid w:val="005B460A"/>
    <w:rsid w:val="005B471C"/>
    <w:rsid w:val="005B4A95"/>
    <w:rsid w:val="005B4BB3"/>
    <w:rsid w:val="005B4E3F"/>
    <w:rsid w:val="005B4E90"/>
    <w:rsid w:val="005B51A9"/>
    <w:rsid w:val="005B52AA"/>
    <w:rsid w:val="005B53A1"/>
    <w:rsid w:val="005B577C"/>
    <w:rsid w:val="005B5877"/>
    <w:rsid w:val="005B588B"/>
    <w:rsid w:val="005B5BB5"/>
    <w:rsid w:val="005B6198"/>
    <w:rsid w:val="005B6A8B"/>
    <w:rsid w:val="005B6E21"/>
    <w:rsid w:val="005B71E2"/>
    <w:rsid w:val="005B7285"/>
    <w:rsid w:val="005B72D1"/>
    <w:rsid w:val="005B7374"/>
    <w:rsid w:val="005B769C"/>
    <w:rsid w:val="005B78E7"/>
    <w:rsid w:val="005B7EA9"/>
    <w:rsid w:val="005C04A8"/>
    <w:rsid w:val="005C07B0"/>
    <w:rsid w:val="005C0974"/>
    <w:rsid w:val="005C11AC"/>
    <w:rsid w:val="005C11BC"/>
    <w:rsid w:val="005C1E6F"/>
    <w:rsid w:val="005C299F"/>
    <w:rsid w:val="005C2EAE"/>
    <w:rsid w:val="005C2F00"/>
    <w:rsid w:val="005C2F59"/>
    <w:rsid w:val="005C37ED"/>
    <w:rsid w:val="005C419A"/>
    <w:rsid w:val="005C472D"/>
    <w:rsid w:val="005C4791"/>
    <w:rsid w:val="005C48C6"/>
    <w:rsid w:val="005C4B1A"/>
    <w:rsid w:val="005C4BBB"/>
    <w:rsid w:val="005C4E30"/>
    <w:rsid w:val="005C53F6"/>
    <w:rsid w:val="005C5821"/>
    <w:rsid w:val="005C5840"/>
    <w:rsid w:val="005C66AC"/>
    <w:rsid w:val="005C6723"/>
    <w:rsid w:val="005C692E"/>
    <w:rsid w:val="005C6991"/>
    <w:rsid w:val="005C6CE0"/>
    <w:rsid w:val="005C70DA"/>
    <w:rsid w:val="005C71F7"/>
    <w:rsid w:val="005C786C"/>
    <w:rsid w:val="005C7B0D"/>
    <w:rsid w:val="005C7E4B"/>
    <w:rsid w:val="005C7F25"/>
    <w:rsid w:val="005D03C7"/>
    <w:rsid w:val="005D073C"/>
    <w:rsid w:val="005D0954"/>
    <w:rsid w:val="005D0D95"/>
    <w:rsid w:val="005D0EF3"/>
    <w:rsid w:val="005D1743"/>
    <w:rsid w:val="005D183F"/>
    <w:rsid w:val="005D1DDD"/>
    <w:rsid w:val="005D205C"/>
    <w:rsid w:val="005D2885"/>
    <w:rsid w:val="005D2AA1"/>
    <w:rsid w:val="005D2B7F"/>
    <w:rsid w:val="005D2B88"/>
    <w:rsid w:val="005D31CE"/>
    <w:rsid w:val="005D325F"/>
    <w:rsid w:val="005D4008"/>
    <w:rsid w:val="005D413E"/>
    <w:rsid w:val="005D433E"/>
    <w:rsid w:val="005D4370"/>
    <w:rsid w:val="005D4507"/>
    <w:rsid w:val="005D46FC"/>
    <w:rsid w:val="005D4A76"/>
    <w:rsid w:val="005D4ADE"/>
    <w:rsid w:val="005D4E91"/>
    <w:rsid w:val="005D4FBF"/>
    <w:rsid w:val="005D4FFF"/>
    <w:rsid w:val="005D5321"/>
    <w:rsid w:val="005D55B7"/>
    <w:rsid w:val="005D5B4A"/>
    <w:rsid w:val="005D5C37"/>
    <w:rsid w:val="005D5E4E"/>
    <w:rsid w:val="005D5EA7"/>
    <w:rsid w:val="005D618B"/>
    <w:rsid w:val="005D618D"/>
    <w:rsid w:val="005D61A9"/>
    <w:rsid w:val="005D653B"/>
    <w:rsid w:val="005D699B"/>
    <w:rsid w:val="005D6A5E"/>
    <w:rsid w:val="005D6BEA"/>
    <w:rsid w:val="005D6CBC"/>
    <w:rsid w:val="005D7699"/>
    <w:rsid w:val="005E006B"/>
    <w:rsid w:val="005E0DA6"/>
    <w:rsid w:val="005E103C"/>
    <w:rsid w:val="005E137F"/>
    <w:rsid w:val="005E1399"/>
    <w:rsid w:val="005E1A7A"/>
    <w:rsid w:val="005E1F3C"/>
    <w:rsid w:val="005E1F99"/>
    <w:rsid w:val="005E2380"/>
    <w:rsid w:val="005E26FA"/>
    <w:rsid w:val="005E2950"/>
    <w:rsid w:val="005E2A2E"/>
    <w:rsid w:val="005E2C42"/>
    <w:rsid w:val="005E305C"/>
    <w:rsid w:val="005E30C6"/>
    <w:rsid w:val="005E31C4"/>
    <w:rsid w:val="005E32DF"/>
    <w:rsid w:val="005E33F1"/>
    <w:rsid w:val="005E3BBF"/>
    <w:rsid w:val="005E3E16"/>
    <w:rsid w:val="005E3E64"/>
    <w:rsid w:val="005E41A2"/>
    <w:rsid w:val="005E42AB"/>
    <w:rsid w:val="005E4545"/>
    <w:rsid w:val="005E479E"/>
    <w:rsid w:val="005E5134"/>
    <w:rsid w:val="005E5809"/>
    <w:rsid w:val="005E588D"/>
    <w:rsid w:val="005E5B03"/>
    <w:rsid w:val="005E5DDA"/>
    <w:rsid w:val="005E6243"/>
    <w:rsid w:val="005E6466"/>
    <w:rsid w:val="005E6704"/>
    <w:rsid w:val="005E6CA2"/>
    <w:rsid w:val="005E73B3"/>
    <w:rsid w:val="005E75FB"/>
    <w:rsid w:val="005E777C"/>
    <w:rsid w:val="005E7961"/>
    <w:rsid w:val="005E797B"/>
    <w:rsid w:val="005F03F9"/>
    <w:rsid w:val="005F0694"/>
    <w:rsid w:val="005F06B9"/>
    <w:rsid w:val="005F08AB"/>
    <w:rsid w:val="005F0AAD"/>
    <w:rsid w:val="005F1118"/>
    <w:rsid w:val="005F1131"/>
    <w:rsid w:val="005F1BDC"/>
    <w:rsid w:val="005F1FC5"/>
    <w:rsid w:val="005F227A"/>
    <w:rsid w:val="005F27A0"/>
    <w:rsid w:val="005F2B54"/>
    <w:rsid w:val="005F2C81"/>
    <w:rsid w:val="005F2DCA"/>
    <w:rsid w:val="005F3A43"/>
    <w:rsid w:val="005F3A97"/>
    <w:rsid w:val="005F3C48"/>
    <w:rsid w:val="005F4993"/>
    <w:rsid w:val="005F4A6A"/>
    <w:rsid w:val="005F4EBC"/>
    <w:rsid w:val="005F4EED"/>
    <w:rsid w:val="005F4F58"/>
    <w:rsid w:val="005F50D8"/>
    <w:rsid w:val="005F528B"/>
    <w:rsid w:val="005F5536"/>
    <w:rsid w:val="005F570F"/>
    <w:rsid w:val="005F5A3C"/>
    <w:rsid w:val="005F5E54"/>
    <w:rsid w:val="005F68CF"/>
    <w:rsid w:val="005F74B2"/>
    <w:rsid w:val="005F7918"/>
    <w:rsid w:val="005F7CB8"/>
    <w:rsid w:val="00600998"/>
    <w:rsid w:val="00600D0A"/>
    <w:rsid w:val="00600E3F"/>
    <w:rsid w:val="00600F83"/>
    <w:rsid w:val="0060281A"/>
    <w:rsid w:val="00602847"/>
    <w:rsid w:val="00602AFE"/>
    <w:rsid w:val="006030C8"/>
    <w:rsid w:val="0060396E"/>
    <w:rsid w:val="006039B5"/>
    <w:rsid w:val="006039FB"/>
    <w:rsid w:val="00603ACF"/>
    <w:rsid w:val="00604112"/>
    <w:rsid w:val="0060418F"/>
    <w:rsid w:val="006041AC"/>
    <w:rsid w:val="00604560"/>
    <w:rsid w:val="00604AD9"/>
    <w:rsid w:val="00604BC7"/>
    <w:rsid w:val="00604D3C"/>
    <w:rsid w:val="0060525D"/>
    <w:rsid w:val="00605736"/>
    <w:rsid w:val="00605A5B"/>
    <w:rsid w:val="00605CAE"/>
    <w:rsid w:val="0060654F"/>
    <w:rsid w:val="006073C5"/>
    <w:rsid w:val="00607985"/>
    <w:rsid w:val="00607FC7"/>
    <w:rsid w:val="006102A2"/>
    <w:rsid w:val="006104E7"/>
    <w:rsid w:val="00610E93"/>
    <w:rsid w:val="0061182E"/>
    <w:rsid w:val="006119EF"/>
    <w:rsid w:val="00611A80"/>
    <w:rsid w:val="00611C2D"/>
    <w:rsid w:val="00612184"/>
    <w:rsid w:val="0061218C"/>
    <w:rsid w:val="00612236"/>
    <w:rsid w:val="006127D3"/>
    <w:rsid w:val="00612D3C"/>
    <w:rsid w:val="00612D47"/>
    <w:rsid w:val="00612E3D"/>
    <w:rsid w:val="00613100"/>
    <w:rsid w:val="006132BA"/>
    <w:rsid w:val="006139A4"/>
    <w:rsid w:val="00613CF2"/>
    <w:rsid w:val="006144AE"/>
    <w:rsid w:val="006151A3"/>
    <w:rsid w:val="006156C5"/>
    <w:rsid w:val="006157BA"/>
    <w:rsid w:val="00615CCF"/>
    <w:rsid w:val="00615D32"/>
    <w:rsid w:val="00615EF6"/>
    <w:rsid w:val="00615FD2"/>
    <w:rsid w:val="006166B2"/>
    <w:rsid w:val="00616D1D"/>
    <w:rsid w:val="00616DA5"/>
    <w:rsid w:val="00617288"/>
    <w:rsid w:val="00617571"/>
    <w:rsid w:val="00617626"/>
    <w:rsid w:val="00617734"/>
    <w:rsid w:val="00617B39"/>
    <w:rsid w:val="00620761"/>
    <w:rsid w:val="00620F67"/>
    <w:rsid w:val="006213F9"/>
    <w:rsid w:val="00621582"/>
    <w:rsid w:val="006220AA"/>
    <w:rsid w:val="00622126"/>
    <w:rsid w:val="006233BD"/>
    <w:rsid w:val="006234E4"/>
    <w:rsid w:val="00623530"/>
    <w:rsid w:val="00623E91"/>
    <w:rsid w:val="0062403F"/>
    <w:rsid w:val="006241D7"/>
    <w:rsid w:val="00624448"/>
    <w:rsid w:val="0062478D"/>
    <w:rsid w:val="0062491E"/>
    <w:rsid w:val="00624E62"/>
    <w:rsid w:val="00624F0B"/>
    <w:rsid w:val="00625074"/>
    <w:rsid w:val="00625872"/>
    <w:rsid w:val="00625C38"/>
    <w:rsid w:val="00626344"/>
    <w:rsid w:val="00626511"/>
    <w:rsid w:val="006268A6"/>
    <w:rsid w:val="006268F2"/>
    <w:rsid w:val="00626C3E"/>
    <w:rsid w:val="00626D74"/>
    <w:rsid w:val="00626D7B"/>
    <w:rsid w:val="0062708D"/>
    <w:rsid w:val="00627208"/>
    <w:rsid w:val="00627338"/>
    <w:rsid w:val="006274A4"/>
    <w:rsid w:val="006274C8"/>
    <w:rsid w:val="0062756F"/>
    <w:rsid w:val="00627716"/>
    <w:rsid w:val="00627E59"/>
    <w:rsid w:val="00627E82"/>
    <w:rsid w:val="00627F24"/>
    <w:rsid w:val="0063077C"/>
    <w:rsid w:val="0063099A"/>
    <w:rsid w:val="00630D73"/>
    <w:rsid w:val="0063136A"/>
    <w:rsid w:val="00631385"/>
    <w:rsid w:val="00631DE0"/>
    <w:rsid w:val="00631F58"/>
    <w:rsid w:val="00631FB8"/>
    <w:rsid w:val="00632134"/>
    <w:rsid w:val="006321AF"/>
    <w:rsid w:val="00632237"/>
    <w:rsid w:val="006323E2"/>
    <w:rsid w:val="006323E8"/>
    <w:rsid w:val="00632AA8"/>
    <w:rsid w:val="00632ABE"/>
    <w:rsid w:val="00633781"/>
    <w:rsid w:val="00633F53"/>
    <w:rsid w:val="006344B4"/>
    <w:rsid w:val="0063456D"/>
    <w:rsid w:val="00634706"/>
    <w:rsid w:val="006347C3"/>
    <w:rsid w:val="006347C5"/>
    <w:rsid w:val="00634C6C"/>
    <w:rsid w:val="00634D18"/>
    <w:rsid w:val="00634E1A"/>
    <w:rsid w:val="0063500F"/>
    <w:rsid w:val="0063535F"/>
    <w:rsid w:val="006355E7"/>
    <w:rsid w:val="006356B5"/>
    <w:rsid w:val="006357BA"/>
    <w:rsid w:val="00635918"/>
    <w:rsid w:val="00635986"/>
    <w:rsid w:val="00635EFD"/>
    <w:rsid w:val="0063632C"/>
    <w:rsid w:val="006363B7"/>
    <w:rsid w:val="0063666E"/>
    <w:rsid w:val="00636941"/>
    <w:rsid w:val="006377BA"/>
    <w:rsid w:val="00637C2D"/>
    <w:rsid w:val="0064052C"/>
    <w:rsid w:val="00640914"/>
    <w:rsid w:val="00640963"/>
    <w:rsid w:val="00640B1D"/>
    <w:rsid w:val="00640D13"/>
    <w:rsid w:val="00640D55"/>
    <w:rsid w:val="00641693"/>
    <w:rsid w:val="00641839"/>
    <w:rsid w:val="00641ABC"/>
    <w:rsid w:val="00641B01"/>
    <w:rsid w:val="00641B6C"/>
    <w:rsid w:val="00641C31"/>
    <w:rsid w:val="006423EA"/>
    <w:rsid w:val="00642731"/>
    <w:rsid w:val="00642F2C"/>
    <w:rsid w:val="00642F5E"/>
    <w:rsid w:val="0064304F"/>
    <w:rsid w:val="0064361C"/>
    <w:rsid w:val="0064383F"/>
    <w:rsid w:val="00643842"/>
    <w:rsid w:val="00643A4C"/>
    <w:rsid w:val="00643D11"/>
    <w:rsid w:val="00643DF2"/>
    <w:rsid w:val="006443AA"/>
    <w:rsid w:val="006443D8"/>
    <w:rsid w:val="006447D3"/>
    <w:rsid w:val="006447FE"/>
    <w:rsid w:val="00644D38"/>
    <w:rsid w:val="00645162"/>
    <w:rsid w:val="006454E6"/>
    <w:rsid w:val="00645A8A"/>
    <w:rsid w:val="00645DA4"/>
    <w:rsid w:val="006464FA"/>
    <w:rsid w:val="00646572"/>
    <w:rsid w:val="0064674A"/>
    <w:rsid w:val="00646AA0"/>
    <w:rsid w:val="00646BDA"/>
    <w:rsid w:val="00646D9F"/>
    <w:rsid w:val="00646F01"/>
    <w:rsid w:val="006479B5"/>
    <w:rsid w:val="00647D79"/>
    <w:rsid w:val="00647E63"/>
    <w:rsid w:val="0065016C"/>
    <w:rsid w:val="00650654"/>
    <w:rsid w:val="0065107B"/>
    <w:rsid w:val="006512EB"/>
    <w:rsid w:val="00651AB3"/>
    <w:rsid w:val="00651DA2"/>
    <w:rsid w:val="00652588"/>
    <w:rsid w:val="00652B9B"/>
    <w:rsid w:val="00652ED4"/>
    <w:rsid w:val="0065390A"/>
    <w:rsid w:val="0065399A"/>
    <w:rsid w:val="00653A32"/>
    <w:rsid w:val="00653CC4"/>
    <w:rsid w:val="00653F27"/>
    <w:rsid w:val="006540F9"/>
    <w:rsid w:val="006545F0"/>
    <w:rsid w:val="0065527B"/>
    <w:rsid w:val="00655460"/>
    <w:rsid w:val="0065549D"/>
    <w:rsid w:val="00655D19"/>
    <w:rsid w:val="00655DF2"/>
    <w:rsid w:val="00656A35"/>
    <w:rsid w:val="00656A3C"/>
    <w:rsid w:val="00656B1E"/>
    <w:rsid w:val="00656B59"/>
    <w:rsid w:val="00656B62"/>
    <w:rsid w:val="00656EAB"/>
    <w:rsid w:val="0065707A"/>
    <w:rsid w:val="00657269"/>
    <w:rsid w:val="00657312"/>
    <w:rsid w:val="0065754F"/>
    <w:rsid w:val="006577FE"/>
    <w:rsid w:val="00657E37"/>
    <w:rsid w:val="006606CA"/>
    <w:rsid w:val="00660A19"/>
    <w:rsid w:val="00660FD3"/>
    <w:rsid w:val="006611CF"/>
    <w:rsid w:val="0066132E"/>
    <w:rsid w:val="00661487"/>
    <w:rsid w:val="006614DA"/>
    <w:rsid w:val="00661646"/>
    <w:rsid w:val="00661650"/>
    <w:rsid w:val="0066188A"/>
    <w:rsid w:val="00661974"/>
    <w:rsid w:val="0066199A"/>
    <w:rsid w:val="006621F1"/>
    <w:rsid w:val="00662321"/>
    <w:rsid w:val="00662B6C"/>
    <w:rsid w:val="00662D71"/>
    <w:rsid w:val="006636BC"/>
    <w:rsid w:val="00663871"/>
    <w:rsid w:val="00663CB2"/>
    <w:rsid w:val="00663F82"/>
    <w:rsid w:val="00664078"/>
    <w:rsid w:val="006641A3"/>
    <w:rsid w:val="0066429E"/>
    <w:rsid w:val="006647FB"/>
    <w:rsid w:val="00664973"/>
    <w:rsid w:val="00664A8A"/>
    <w:rsid w:val="00666366"/>
    <w:rsid w:val="00666AEA"/>
    <w:rsid w:val="00666C44"/>
    <w:rsid w:val="00666D35"/>
    <w:rsid w:val="00666E50"/>
    <w:rsid w:val="00667004"/>
    <w:rsid w:val="006670CE"/>
    <w:rsid w:val="00667A34"/>
    <w:rsid w:val="00667E80"/>
    <w:rsid w:val="006702E1"/>
    <w:rsid w:val="00670456"/>
    <w:rsid w:val="00670704"/>
    <w:rsid w:val="0067087D"/>
    <w:rsid w:val="00670997"/>
    <w:rsid w:val="00670EEA"/>
    <w:rsid w:val="00670F8D"/>
    <w:rsid w:val="00671784"/>
    <w:rsid w:val="006719E6"/>
    <w:rsid w:val="00671B9C"/>
    <w:rsid w:val="00671D98"/>
    <w:rsid w:val="0067247B"/>
    <w:rsid w:val="006725B5"/>
    <w:rsid w:val="0067260D"/>
    <w:rsid w:val="0067279C"/>
    <w:rsid w:val="006729DD"/>
    <w:rsid w:val="00673264"/>
    <w:rsid w:val="006734E1"/>
    <w:rsid w:val="00673856"/>
    <w:rsid w:val="00673B23"/>
    <w:rsid w:val="00673B55"/>
    <w:rsid w:val="00674083"/>
    <w:rsid w:val="00674CA5"/>
    <w:rsid w:val="00674FE9"/>
    <w:rsid w:val="00675639"/>
    <w:rsid w:val="00675BCD"/>
    <w:rsid w:val="00675BF1"/>
    <w:rsid w:val="00675BFA"/>
    <w:rsid w:val="00675E39"/>
    <w:rsid w:val="00676526"/>
    <w:rsid w:val="00677FBA"/>
    <w:rsid w:val="0068005A"/>
    <w:rsid w:val="006802C3"/>
    <w:rsid w:val="006806C5"/>
    <w:rsid w:val="00680AE8"/>
    <w:rsid w:val="0068101E"/>
    <w:rsid w:val="00681430"/>
    <w:rsid w:val="00681534"/>
    <w:rsid w:val="00681645"/>
    <w:rsid w:val="006819FA"/>
    <w:rsid w:val="00682823"/>
    <w:rsid w:val="00682B7C"/>
    <w:rsid w:val="0068339E"/>
    <w:rsid w:val="006836EC"/>
    <w:rsid w:val="006841C7"/>
    <w:rsid w:val="00684236"/>
    <w:rsid w:val="006845E8"/>
    <w:rsid w:val="00684C83"/>
    <w:rsid w:val="00684D46"/>
    <w:rsid w:val="00684F0E"/>
    <w:rsid w:val="00684FDE"/>
    <w:rsid w:val="00684FEE"/>
    <w:rsid w:val="006851ED"/>
    <w:rsid w:val="006852EE"/>
    <w:rsid w:val="00685A0B"/>
    <w:rsid w:val="00685B10"/>
    <w:rsid w:val="00685CA6"/>
    <w:rsid w:val="00685DB7"/>
    <w:rsid w:val="0068696C"/>
    <w:rsid w:val="00686CE5"/>
    <w:rsid w:val="00686F9F"/>
    <w:rsid w:val="00687131"/>
    <w:rsid w:val="006872F9"/>
    <w:rsid w:val="0068735F"/>
    <w:rsid w:val="0069042B"/>
    <w:rsid w:val="006907E7"/>
    <w:rsid w:val="00690909"/>
    <w:rsid w:val="00690C0C"/>
    <w:rsid w:val="00690CF8"/>
    <w:rsid w:val="00690E4E"/>
    <w:rsid w:val="00691054"/>
    <w:rsid w:val="006910BE"/>
    <w:rsid w:val="00691215"/>
    <w:rsid w:val="0069176E"/>
    <w:rsid w:val="00691A7E"/>
    <w:rsid w:val="00691B8D"/>
    <w:rsid w:val="00691E5A"/>
    <w:rsid w:val="0069256E"/>
    <w:rsid w:val="00692B32"/>
    <w:rsid w:val="006939C8"/>
    <w:rsid w:val="00693A03"/>
    <w:rsid w:val="00693BE4"/>
    <w:rsid w:val="00693C2F"/>
    <w:rsid w:val="00694184"/>
    <w:rsid w:val="006941DC"/>
    <w:rsid w:val="00694CC6"/>
    <w:rsid w:val="00694CE8"/>
    <w:rsid w:val="00694E0B"/>
    <w:rsid w:val="00694ED0"/>
    <w:rsid w:val="00695E4F"/>
    <w:rsid w:val="00695E60"/>
    <w:rsid w:val="00696C04"/>
    <w:rsid w:val="00696E96"/>
    <w:rsid w:val="0069737B"/>
    <w:rsid w:val="00697863"/>
    <w:rsid w:val="006978D3"/>
    <w:rsid w:val="00697A1B"/>
    <w:rsid w:val="00697AE3"/>
    <w:rsid w:val="006A06EC"/>
    <w:rsid w:val="006A0863"/>
    <w:rsid w:val="006A1013"/>
    <w:rsid w:val="006A125E"/>
    <w:rsid w:val="006A1D34"/>
    <w:rsid w:val="006A20DC"/>
    <w:rsid w:val="006A2E05"/>
    <w:rsid w:val="006A2E59"/>
    <w:rsid w:val="006A37E9"/>
    <w:rsid w:val="006A3B6C"/>
    <w:rsid w:val="006A3DDE"/>
    <w:rsid w:val="006A3FCB"/>
    <w:rsid w:val="006A48EB"/>
    <w:rsid w:val="006A49CB"/>
    <w:rsid w:val="006A4D33"/>
    <w:rsid w:val="006A512C"/>
    <w:rsid w:val="006A5156"/>
    <w:rsid w:val="006A5290"/>
    <w:rsid w:val="006A54FA"/>
    <w:rsid w:val="006A5E0A"/>
    <w:rsid w:val="006A6079"/>
    <w:rsid w:val="006A66BE"/>
    <w:rsid w:val="006A687B"/>
    <w:rsid w:val="006A6C42"/>
    <w:rsid w:val="006A6D32"/>
    <w:rsid w:val="006A71B3"/>
    <w:rsid w:val="006A7657"/>
    <w:rsid w:val="006A7843"/>
    <w:rsid w:val="006A7938"/>
    <w:rsid w:val="006A7A62"/>
    <w:rsid w:val="006A7B24"/>
    <w:rsid w:val="006B04BC"/>
    <w:rsid w:val="006B0CFE"/>
    <w:rsid w:val="006B0DE3"/>
    <w:rsid w:val="006B0EAB"/>
    <w:rsid w:val="006B0EE0"/>
    <w:rsid w:val="006B1505"/>
    <w:rsid w:val="006B24A0"/>
    <w:rsid w:val="006B2916"/>
    <w:rsid w:val="006B325A"/>
    <w:rsid w:val="006B32EB"/>
    <w:rsid w:val="006B393B"/>
    <w:rsid w:val="006B3C98"/>
    <w:rsid w:val="006B3DEC"/>
    <w:rsid w:val="006B3FBB"/>
    <w:rsid w:val="006B4155"/>
    <w:rsid w:val="006B44F7"/>
    <w:rsid w:val="006B4729"/>
    <w:rsid w:val="006B4F54"/>
    <w:rsid w:val="006B529C"/>
    <w:rsid w:val="006B539E"/>
    <w:rsid w:val="006B5417"/>
    <w:rsid w:val="006B58CE"/>
    <w:rsid w:val="006B5CEB"/>
    <w:rsid w:val="006B66EB"/>
    <w:rsid w:val="006B705E"/>
    <w:rsid w:val="006B7394"/>
    <w:rsid w:val="006B75A5"/>
    <w:rsid w:val="006B7697"/>
    <w:rsid w:val="006B7700"/>
    <w:rsid w:val="006B790B"/>
    <w:rsid w:val="006B7F61"/>
    <w:rsid w:val="006C0047"/>
    <w:rsid w:val="006C0D03"/>
    <w:rsid w:val="006C155F"/>
    <w:rsid w:val="006C176A"/>
    <w:rsid w:val="006C18A5"/>
    <w:rsid w:val="006C1B11"/>
    <w:rsid w:val="006C2A76"/>
    <w:rsid w:val="006C2A8F"/>
    <w:rsid w:val="006C2B85"/>
    <w:rsid w:val="006C2FB2"/>
    <w:rsid w:val="006C3241"/>
    <w:rsid w:val="006C32EB"/>
    <w:rsid w:val="006C3EF4"/>
    <w:rsid w:val="006C4143"/>
    <w:rsid w:val="006C41A4"/>
    <w:rsid w:val="006C4341"/>
    <w:rsid w:val="006C43BF"/>
    <w:rsid w:val="006C4613"/>
    <w:rsid w:val="006C490A"/>
    <w:rsid w:val="006C49D2"/>
    <w:rsid w:val="006C4F4D"/>
    <w:rsid w:val="006C5285"/>
    <w:rsid w:val="006C5323"/>
    <w:rsid w:val="006C54CF"/>
    <w:rsid w:val="006C5B55"/>
    <w:rsid w:val="006C67D3"/>
    <w:rsid w:val="006C6A92"/>
    <w:rsid w:val="006C700E"/>
    <w:rsid w:val="006C7B14"/>
    <w:rsid w:val="006D0382"/>
    <w:rsid w:val="006D0A80"/>
    <w:rsid w:val="006D0CAA"/>
    <w:rsid w:val="006D0D31"/>
    <w:rsid w:val="006D1641"/>
    <w:rsid w:val="006D18E4"/>
    <w:rsid w:val="006D1E6B"/>
    <w:rsid w:val="006D1F85"/>
    <w:rsid w:val="006D2222"/>
    <w:rsid w:val="006D2320"/>
    <w:rsid w:val="006D35A5"/>
    <w:rsid w:val="006D3A7B"/>
    <w:rsid w:val="006D40BB"/>
    <w:rsid w:val="006D4485"/>
    <w:rsid w:val="006D4646"/>
    <w:rsid w:val="006D4A90"/>
    <w:rsid w:val="006D554A"/>
    <w:rsid w:val="006D5901"/>
    <w:rsid w:val="006D5ACB"/>
    <w:rsid w:val="006D6527"/>
    <w:rsid w:val="006D6572"/>
    <w:rsid w:val="006D69A6"/>
    <w:rsid w:val="006D6C0C"/>
    <w:rsid w:val="006D6C5E"/>
    <w:rsid w:val="006D701E"/>
    <w:rsid w:val="006D7574"/>
    <w:rsid w:val="006D793B"/>
    <w:rsid w:val="006D7B58"/>
    <w:rsid w:val="006E0737"/>
    <w:rsid w:val="006E0ADE"/>
    <w:rsid w:val="006E0FEE"/>
    <w:rsid w:val="006E1152"/>
    <w:rsid w:val="006E1447"/>
    <w:rsid w:val="006E1723"/>
    <w:rsid w:val="006E190D"/>
    <w:rsid w:val="006E1F0C"/>
    <w:rsid w:val="006E1F51"/>
    <w:rsid w:val="006E20FA"/>
    <w:rsid w:val="006E2662"/>
    <w:rsid w:val="006E2EAC"/>
    <w:rsid w:val="006E2F3A"/>
    <w:rsid w:val="006E3415"/>
    <w:rsid w:val="006E36C5"/>
    <w:rsid w:val="006E3979"/>
    <w:rsid w:val="006E41BB"/>
    <w:rsid w:val="006E470E"/>
    <w:rsid w:val="006E47E0"/>
    <w:rsid w:val="006E4A23"/>
    <w:rsid w:val="006E4E94"/>
    <w:rsid w:val="006E540A"/>
    <w:rsid w:val="006E587B"/>
    <w:rsid w:val="006E592F"/>
    <w:rsid w:val="006E5997"/>
    <w:rsid w:val="006E68CE"/>
    <w:rsid w:val="006E6DC4"/>
    <w:rsid w:val="006E7AAF"/>
    <w:rsid w:val="006E7ECC"/>
    <w:rsid w:val="006E7F7C"/>
    <w:rsid w:val="006F0038"/>
    <w:rsid w:val="006F0402"/>
    <w:rsid w:val="006F085B"/>
    <w:rsid w:val="006F0974"/>
    <w:rsid w:val="006F0C2A"/>
    <w:rsid w:val="006F0E5A"/>
    <w:rsid w:val="006F11A3"/>
    <w:rsid w:val="006F13B0"/>
    <w:rsid w:val="006F15C5"/>
    <w:rsid w:val="006F19F5"/>
    <w:rsid w:val="006F244C"/>
    <w:rsid w:val="006F2E06"/>
    <w:rsid w:val="006F31F3"/>
    <w:rsid w:val="006F32CE"/>
    <w:rsid w:val="006F369B"/>
    <w:rsid w:val="006F3BDB"/>
    <w:rsid w:val="006F3F8E"/>
    <w:rsid w:val="006F4032"/>
    <w:rsid w:val="006F4276"/>
    <w:rsid w:val="006F4287"/>
    <w:rsid w:val="006F42DA"/>
    <w:rsid w:val="006F44D1"/>
    <w:rsid w:val="006F45B5"/>
    <w:rsid w:val="006F4661"/>
    <w:rsid w:val="006F4D4E"/>
    <w:rsid w:val="006F4EBF"/>
    <w:rsid w:val="006F4FCD"/>
    <w:rsid w:val="006F54CE"/>
    <w:rsid w:val="006F5795"/>
    <w:rsid w:val="006F586B"/>
    <w:rsid w:val="006F58E1"/>
    <w:rsid w:val="006F5A32"/>
    <w:rsid w:val="006F5AAE"/>
    <w:rsid w:val="006F5F00"/>
    <w:rsid w:val="006F6154"/>
    <w:rsid w:val="006F66A4"/>
    <w:rsid w:val="006F67C0"/>
    <w:rsid w:val="006F7095"/>
    <w:rsid w:val="006F7A04"/>
    <w:rsid w:val="006F7A28"/>
    <w:rsid w:val="006F7AE5"/>
    <w:rsid w:val="006F7BCF"/>
    <w:rsid w:val="006F7F8C"/>
    <w:rsid w:val="00700373"/>
    <w:rsid w:val="007004BA"/>
    <w:rsid w:val="00700813"/>
    <w:rsid w:val="007013DD"/>
    <w:rsid w:val="00701811"/>
    <w:rsid w:val="00701A28"/>
    <w:rsid w:val="00701A2E"/>
    <w:rsid w:val="00701B0F"/>
    <w:rsid w:val="0070210D"/>
    <w:rsid w:val="007021B3"/>
    <w:rsid w:val="0070264E"/>
    <w:rsid w:val="00702673"/>
    <w:rsid w:val="00702932"/>
    <w:rsid w:val="00702C1B"/>
    <w:rsid w:val="00702F72"/>
    <w:rsid w:val="00703324"/>
    <w:rsid w:val="00703BA5"/>
    <w:rsid w:val="007040EA"/>
    <w:rsid w:val="00704949"/>
    <w:rsid w:val="00704B6A"/>
    <w:rsid w:val="0070509C"/>
    <w:rsid w:val="007050B2"/>
    <w:rsid w:val="007050E9"/>
    <w:rsid w:val="00705691"/>
    <w:rsid w:val="007060E0"/>
    <w:rsid w:val="007062F7"/>
    <w:rsid w:val="007063BE"/>
    <w:rsid w:val="00706430"/>
    <w:rsid w:val="00706635"/>
    <w:rsid w:val="00707221"/>
    <w:rsid w:val="00707F3C"/>
    <w:rsid w:val="007102A0"/>
    <w:rsid w:val="007102D4"/>
    <w:rsid w:val="0071050E"/>
    <w:rsid w:val="00710973"/>
    <w:rsid w:val="00710BFC"/>
    <w:rsid w:val="007110FF"/>
    <w:rsid w:val="007119E0"/>
    <w:rsid w:val="007119F9"/>
    <w:rsid w:val="00711F8F"/>
    <w:rsid w:val="007121B8"/>
    <w:rsid w:val="00712389"/>
    <w:rsid w:val="00712FCB"/>
    <w:rsid w:val="007132BB"/>
    <w:rsid w:val="0071363B"/>
    <w:rsid w:val="00713DBE"/>
    <w:rsid w:val="007140FD"/>
    <w:rsid w:val="00714784"/>
    <w:rsid w:val="00714A6E"/>
    <w:rsid w:val="007155CC"/>
    <w:rsid w:val="007156E9"/>
    <w:rsid w:val="00715894"/>
    <w:rsid w:val="0071592D"/>
    <w:rsid w:val="00715A13"/>
    <w:rsid w:val="00716066"/>
    <w:rsid w:val="007162B9"/>
    <w:rsid w:val="0071659A"/>
    <w:rsid w:val="00716AD6"/>
    <w:rsid w:val="00716DBD"/>
    <w:rsid w:val="00717236"/>
    <w:rsid w:val="00717D6A"/>
    <w:rsid w:val="00720AC5"/>
    <w:rsid w:val="00720E5D"/>
    <w:rsid w:val="007218E8"/>
    <w:rsid w:val="00721C91"/>
    <w:rsid w:val="00721ECB"/>
    <w:rsid w:val="007220A2"/>
    <w:rsid w:val="00722296"/>
    <w:rsid w:val="007224A3"/>
    <w:rsid w:val="007224D0"/>
    <w:rsid w:val="00722F59"/>
    <w:rsid w:val="0072312B"/>
    <w:rsid w:val="0072382D"/>
    <w:rsid w:val="007238A4"/>
    <w:rsid w:val="00723B7D"/>
    <w:rsid w:val="00723D38"/>
    <w:rsid w:val="00723DE9"/>
    <w:rsid w:val="007246B8"/>
    <w:rsid w:val="00724936"/>
    <w:rsid w:val="00724DB5"/>
    <w:rsid w:val="00725023"/>
    <w:rsid w:val="007255A9"/>
    <w:rsid w:val="007258E2"/>
    <w:rsid w:val="00725BB4"/>
    <w:rsid w:val="00725E45"/>
    <w:rsid w:val="00725E4C"/>
    <w:rsid w:val="00725EE1"/>
    <w:rsid w:val="0072632F"/>
    <w:rsid w:val="0072634E"/>
    <w:rsid w:val="007263FD"/>
    <w:rsid w:val="00727745"/>
    <w:rsid w:val="0072795B"/>
    <w:rsid w:val="00727E5C"/>
    <w:rsid w:val="00730310"/>
    <w:rsid w:val="007303F3"/>
    <w:rsid w:val="0073070F"/>
    <w:rsid w:val="00730783"/>
    <w:rsid w:val="00731806"/>
    <w:rsid w:val="00731D0F"/>
    <w:rsid w:val="007327D5"/>
    <w:rsid w:val="00732FBA"/>
    <w:rsid w:val="0073334B"/>
    <w:rsid w:val="00733388"/>
    <w:rsid w:val="00733682"/>
    <w:rsid w:val="0073369B"/>
    <w:rsid w:val="00733BB4"/>
    <w:rsid w:val="00734B3E"/>
    <w:rsid w:val="00734EB6"/>
    <w:rsid w:val="0073508A"/>
    <w:rsid w:val="007351C4"/>
    <w:rsid w:val="00735779"/>
    <w:rsid w:val="007357F6"/>
    <w:rsid w:val="00735843"/>
    <w:rsid w:val="00735D98"/>
    <w:rsid w:val="00735E4B"/>
    <w:rsid w:val="00736199"/>
    <w:rsid w:val="00736A18"/>
    <w:rsid w:val="007375FD"/>
    <w:rsid w:val="007378C3"/>
    <w:rsid w:val="0073793C"/>
    <w:rsid w:val="007379C6"/>
    <w:rsid w:val="00737D4E"/>
    <w:rsid w:val="00740181"/>
    <w:rsid w:val="0074050B"/>
    <w:rsid w:val="007407F6"/>
    <w:rsid w:val="00740980"/>
    <w:rsid w:val="00740A98"/>
    <w:rsid w:val="00740AE9"/>
    <w:rsid w:val="00740B13"/>
    <w:rsid w:val="00740F48"/>
    <w:rsid w:val="00740F5D"/>
    <w:rsid w:val="00741026"/>
    <w:rsid w:val="007414EC"/>
    <w:rsid w:val="007416C2"/>
    <w:rsid w:val="007419F4"/>
    <w:rsid w:val="00741A1D"/>
    <w:rsid w:val="00741C15"/>
    <w:rsid w:val="00741EAB"/>
    <w:rsid w:val="00742E13"/>
    <w:rsid w:val="0074303C"/>
    <w:rsid w:val="00743342"/>
    <w:rsid w:val="007433A0"/>
    <w:rsid w:val="007434CC"/>
    <w:rsid w:val="00743BC7"/>
    <w:rsid w:val="00744062"/>
    <w:rsid w:val="00744116"/>
    <w:rsid w:val="007445A3"/>
    <w:rsid w:val="00744946"/>
    <w:rsid w:val="00744B0F"/>
    <w:rsid w:val="007456C3"/>
    <w:rsid w:val="00746194"/>
    <w:rsid w:val="007465E5"/>
    <w:rsid w:val="00746863"/>
    <w:rsid w:val="00746CCD"/>
    <w:rsid w:val="00746D3D"/>
    <w:rsid w:val="00747387"/>
    <w:rsid w:val="0074758C"/>
    <w:rsid w:val="0074770C"/>
    <w:rsid w:val="00747AF2"/>
    <w:rsid w:val="007501D5"/>
    <w:rsid w:val="00750A59"/>
    <w:rsid w:val="0075117E"/>
    <w:rsid w:val="00751202"/>
    <w:rsid w:val="007514F6"/>
    <w:rsid w:val="0075215E"/>
    <w:rsid w:val="007523AA"/>
    <w:rsid w:val="00752688"/>
    <w:rsid w:val="00752DBA"/>
    <w:rsid w:val="00753751"/>
    <w:rsid w:val="0075375C"/>
    <w:rsid w:val="00753B3F"/>
    <w:rsid w:val="00753E09"/>
    <w:rsid w:val="0075473F"/>
    <w:rsid w:val="00754AB8"/>
    <w:rsid w:val="00754EC1"/>
    <w:rsid w:val="007550CB"/>
    <w:rsid w:val="007550FA"/>
    <w:rsid w:val="00755360"/>
    <w:rsid w:val="007556A1"/>
    <w:rsid w:val="00755BAC"/>
    <w:rsid w:val="00755C07"/>
    <w:rsid w:val="00756180"/>
    <w:rsid w:val="00756386"/>
    <w:rsid w:val="007563F7"/>
    <w:rsid w:val="00756AC4"/>
    <w:rsid w:val="00756D9C"/>
    <w:rsid w:val="00756DD8"/>
    <w:rsid w:val="00757061"/>
    <w:rsid w:val="007570EB"/>
    <w:rsid w:val="007577BD"/>
    <w:rsid w:val="00757989"/>
    <w:rsid w:val="00757ACB"/>
    <w:rsid w:val="00757B0B"/>
    <w:rsid w:val="00757E04"/>
    <w:rsid w:val="00760136"/>
    <w:rsid w:val="0076027C"/>
    <w:rsid w:val="00761071"/>
    <w:rsid w:val="007612F4"/>
    <w:rsid w:val="0076185A"/>
    <w:rsid w:val="0076217E"/>
    <w:rsid w:val="0076256B"/>
    <w:rsid w:val="00762ACC"/>
    <w:rsid w:val="007631E5"/>
    <w:rsid w:val="00763620"/>
    <w:rsid w:val="007638EB"/>
    <w:rsid w:val="00763CD8"/>
    <w:rsid w:val="00763F88"/>
    <w:rsid w:val="007641B5"/>
    <w:rsid w:val="007648C6"/>
    <w:rsid w:val="007649BD"/>
    <w:rsid w:val="00764FDF"/>
    <w:rsid w:val="007651D2"/>
    <w:rsid w:val="00765517"/>
    <w:rsid w:val="00765B2A"/>
    <w:rsid w:val="00765BD6"/>
    <w:rsid w:val="00765C6B"/>
    <w:rsid w:val="00765E3B"/>
    <w:rsid w:val="00766037"/>
    <w:rsid w:val="00766357"/>
    <w:rsid w:val="007669A2"/>
    <w:rsid w:val="00766CAC"/>
    <w:rsid w:val="00766E9D"/>
    <w:rsid w:val="00767008"/>
    <w:rsid w:val="00767109"/>
    <w:rsid w:val="0076744D"/>
    <w:rsid w:val="007674BE"/>
    <w:rsid w:val="007677C1"/>
    <w:rsid w:val="00767B0D"/>
    <w:rsid w:val="0077004B"/>
    <w:rsid w:val="00770096"/>
    <w:rsid w:val="00770303"/>
    <w:rsid w:val="00770447"/>
    <w:rsid w:val="007704C6"/>
    <w:rsid w:val="00770565"/>
    <w:rsid w:val="00770CD5"/>
    <w:rsid w:val="00770DCF"/>
    <w:rsid w:val="00770F49"/>
    <w:rsid w:val="0077112B"/>
    <w:rsid w:val="007714CD"/>
    <w:rsid w:val="007716D1"/>
    <w:rsid w:val="0077231F"/>
    <w:rsid w:val="00772953"/>
    <w:rsid w:val="00772D0E"/>
    <w:rsid w:val="00772F3E"/>
    <w:rsid w:val="00772FE5"/>
    <w:rsid w:val="00773246"/>
    <w:rsid w:val="007737C6"/>
    <w:rsid w:val="00773FD8"/>
    <w:rsid w:val="00774169"/>
    <w:rsid w:val="007744C6"/>
    <w:rsid w:val="00774579"/>
    <w:rsid w:val="00774581"/>
    <w:rsid w:val="007747A8"/>
    <w:rsid w:val="0077488D"/>
    <w:rsid w:val="00774C45"/>
    <w:rsid w:val="00775191"/>
    <w:rsid w:val="0077636F"/>
    <w:rsid w:val="0077677B"/>
    <w:rsid w:val="0077679A"/>
    <w:rsid w:val="00776B29"/>
    <w:rsid w:val="007773FF"/>
    <w:rsid w:val="00777E2C"/>
    <w:rsid w:val="00780372"/>
    <w:rsid w:val="007804FF"/>
    <w:rsid w:val="0078119B"/>
    <w:rsid w:val="007822EF"/>
    <w:rsid w:val="007824EB"/>
    <w:rsid w:val="007825A3"/>
    <w:rsid w:val="00782748"/>
    <w:rsid w:val="00782C01"/>
    <w:rsid w:val="00782DAE"/>
    <w:rsid w:val="00782F73"/>
    <w:rsid w:val="007831D1"/>
    <w:rsid w:val="007833FD"/>
    <w:rsid w:val="00783658"/>
    <w:rsid w:val="00783762"/>
    <w:rsid w:val="00783D49"/>
    <w:rsid w:val="00783EA5"/>
    <w:rsid w:val="007841E9"/>
    <w:rsid w:val="00784262"/>
    <w:rsid w:val="0078454E"/>
    <w:rsid w:val="007846E5"/>
    <w:rsid w:val="00784806"/>
    <w:rsid w:val="007848F9"/>
    <w:rsid w:val="007852F5"/>
    <w:rsid w:val="0078556F"/>
    <w:rsid w:val="007856C8"/>
    <w:rsid w:val="007856E2"/>
    <w:rsid w:val="00785833"/>
    <w:rsid w:val="007859CA"/>
    <w:rsid w:val="00785A8B"/>
    <w:rsid w:val="007860CA"/>
    <w:rsid w:val="007861D3"/>
    <w:rsid w:val="00786B01"/>
    <w:rsid w:val="00786E66"/>
    <w:rsid w:val="00787305"/>
    <w:rsid w:val="0078748D"/>
    <w:rsid w:val="007875E0"/>
    <w:rsid w:val="00787F5E"/>
    <w:rsid w:val="00790077"/>
    <w:rsid w:val="00790559"/>
    <w:rsid w:val="007908D6"/>
    <w:rsid w:val="007908ED"/>
    <w:rsid w:val="007909EA"/>
    <w:rsid w:val="00790B55"/>
    <w:rsid w:val="00791DBA"/>
    <w:rsid w:val="007921C8"/>
    <w:rsid w:val="00792D36"/>
    <w:rsid w:val="007931E8"/>
    <w:rsid w:val="00793DBB"/>
    <w:rsid w:val="0079419D"/>
    <w:rsid w:val="0079460F"/>
    <w:rsid w:val="00794837"/>
    <w:rsid w:val="007949E4"/>
    <w:rsid w:val="00794CB8"/>
    <w:rsid w:val="00795474"/>
    <w:rsid w:val="00795724"/>
    <w:rsid w:val="007957CB"/>
    <w:rsid w:val="00796772"/>
    <w:rsid w:val="007967AE"/>
    <w:rsid w:val="00796D87"/>
    <w:rsid w:val="00796E62"/>
    <w:rsid w:val="00796EC7"/>
    <w:rsid w:val="00797148"/>
    <w:rsid w:val="00797544"/>
    <w:rsid w:val="0079781E"/>
    <w:rsid w:val="007A0070"/>
    <w:rsid w:val="007A034C"/>
    <w:rsid w:val="007A0783"/>
    <w:rsid w:val="007A0E1B"/>
    <w:rsid w:val="007A0EAE"/>
    <w:rsid w:val="007A117B"/>
    <w:rsid w:val="007A157F"/>
    <w:rsid w:val="007A20DF"/>
    <w:rsid w:val="007A233F"/>
    <w:rsid w:val="007A2812"/>
    <w:rsid w:val="007A2A5E"/>
    <w:rsid w:val="007A2E6C"/>
    <w:rsid w:val="007A2FEF"/>
    <w:rsid w:val="007A334C"/>
    <w:rsid w:val="007A34E7"/>
    <w:rsid w:val="007A352A"/>
    <w:rsid w:val="007A3531"/>
    <w:rsid w:val="007A3A90"/>
    <w:rsid w:val="007A3DA4"/>
    <w:rsid w:val="007A3F52"/>
    <w:rsid w:val="007A4458"/>
    <w:rsid w:val="007A4A71"/>
    <w:rsid w:val="007A4F1E"/>
    <w:rsid w:val="007A5154"/>
    <w:rsid w:val="007A53C2"/>
    <w:rsid w:val="007A5844"/>
    <w:rsid w:val="007A5C78"/>
    <w:rsid w:val="007A6004"/>
    <w:rsid w:val="007A6468"/>
    <w:rsid w:val="007A649A"/>
    <w:rsid w:val="007A65B1"/>
    <w:rsid w:val="007A65DD"/>
    <w:rsid w:val="007A66D7"/>
    <w:rsid w:val="007A6741"/>
    <w:rsid w:val="007A6B52"/>
    <w:rsid w:val="007A70D0"/>
    <w:rsid w:val="007A720F"/>
    <w:rsid w:val="007A7231"/>
    <w:rsid w:val="007A739F"/>
    <w:rsid w:val="007A76EC"/>
    <w:rsid w:val="007A7865"/>
    <w:rsid w:val="007A78D4"/>
    <w:rsid w:val="007A795F"/>
    <w:rsid w:val="007A7FB9"/>
    <w:rsid w:val="007B0289"/>
    <w:rsid w:val="007B0823"/>
    <w:rsid w:val="007B0F8B"/>
    <w:rsid w:val="007B0FF2"/>
    <w:rsid w:val="007B119A"/>
    <w:rsid w:val="007B196D"/>
    <w:rsid w:val="007B2001"/>
    <w:rsid w:val="007B282C"/>
    <w:rsid w:val="007B2A8C"/>
    <w:rsid w:val="007B2AB6"/>
    <w:rsid w:val="007B2AEC"/>
    <w:rsid w:val="007B2DDA"/>
    <w:rsid w:val="007B3BD1"/>
    <w:rsid w:val="007B40BE"/>
    <w:rsid w:val="007B42CD"/>
    <w:rsid w:val="007B432E"/>
    <w:rsid w:val="007B479D"/>
    <w:rsid w:val="007B4D96"/>
    <w:rsid w:val="007B56E9"/>
    <w:rsid w:val="007B5EAD"/>
    <w:rsid w:val="007B643D"/>
    <w:rsid w:val="007B64DC"/>
    <w:rsid w:val="007B6700"/>
    <w:rsid w:val="007B708D"/>
    <w:rsid w:val="007C0365"/>
    <w:rsid w:val="007C07E0"/>
    <w:rsid w:val="007C08E3"/>
    <w:rsid w:val="007C1202"/>
    <w:rsid w:val="007C15D2"/>
    <w:rsid w:val="007C1DD1"/>
    <w:rsid w:val="007C2221"/>
    <w:rsid w:val="007C2406"/>
    <w:rsid w:val="007C2482"/>
    <w:rsid w:val="007C24CE"/>
    <w:rsid w:val="007C25BA"/>
    <w:rsid w:val="007C2732"/>
    <w:rsid w:val="007C322F"/>
    <w:rsid w:val="007C3324"/>
    <w:rsid w:val="007C4147"/>
    <w:rsid w:val="007C46E2"/>
    <w:rsid w:val="007C46E5"/>
    <w:rsid w:val="007C4E2F"/>
    <w:rsid w:val="007C5076"/>
    <w:rsid w:val="007C55ED"/>
    <w:rsid w:val="007C5618"/>
    <w:rsid w:val="007C566B"/>
    <w:rsid w:val="007C5A6C"/>
    <w:rsid w:val="007C5FC5"/>
    <w:rsid w:val="007C6049"/>
    <w:rsid w:val="007C65B1"/>
    <w:rsid w:val="007C66D2"/>
    <w:rsid w:val="007C6723"/>
    <w:rsid w:val="007C6ED2"/>
    <w:rsid w:val="007C70AF"/>
    <w:rsid w:val="007C752F"/>
    <w:rsid w:val="007C75BF"/>
    <w:rsid w:val="007C7C07"/>
    <w:rsid w:val="007C7D3B"/>
    <w:rsid w:val="007D037C"/>
    <w:rsid w:val="007D09DE"/>
    <w:rsid w:val="007D0AB7"/>
    <w:rsid w:val="007D0C9F"/>
    <w:rsid w:val="007D0EDE"/>
    <w:rsid w:val="007D1043"/>
    <w:rsid w:val="007D128C"/>
    <w:rsid w:val="007D1477"/>
    <w:rsid w:val="007D17A0"/>
    <w:rsid w:val="007D17BA"/>
    <w:rsid w:val="007D19E0"/>
    <w:rsid w:val="007D1D6D"/>
    <w:rsid w:val="007D23E1"/>
    <w:rsid w:val="007D23EC"/>
    <w:rsid w:val="007D2685"/>
    <w:rsid w:val="007D27F3"/>
    <w:rsid w:val="007D29D0"/>
    <w:rsid w:val="007D3107"/>
    <w:rsid w:val="007D326E"/>
    <w:rsid w:val="007D334E"/>
    <w:rsid w:val="007D3444"/>
    <w:rsid w:val="007D35BA"/>
    <w:rsid w:val="007D3D1F"/>
    <w:rsid w:val="007D3F0D"/>
    <w:rsid w:val="007D4189"/>
    <w:rsid w:val="007D465B"/>
    <w:rsid w:val="007D478F"/>
    <w:rsid w:val="007D48E7"/>
    <w:rsid w:val="007D523B"/>
    <w:rsid w:val="007D536B"/>
    <w:rsid w:val="007D53A4"/>
    <w:rsid w:val="007D547C"/>
    <w:rsid w:val="007D5837"/>
    <w:rsid w:val="007D5D2B"/>
    <w:rsid w:val="007D604F"/>
    <w:rsid w:val="007D6597"/>
    <w:rsid w:val="007D6C70"/>
    <w:rsid w:val="007D718B"/>
    <w:rsid w:val="007D7C33"/>
    <w:rsid w:val="007E002B"/>
    <w:rsid w:val="007E06AC"/>
    <w:rsid w:val="007E0868"/>
    <w:rsid w:val="007E08BA"/>
    <w:rsid w:val="007E0CED"/>
    <w:rsid w:val="007E190E"/>
    <w:rsid w:val="007E1922"/>
    <w:rsid w:val="007E19C9"/>
    <w:rsid w:val="007E1BFF"/>
    <w:rsid w:val="007E1C8A"/>
    <w:rsid w:val="007E1DC4"/>
    <w:rsid w:val="007E2080"/>
    <w:rsid w:val="007E23DC"/>
    <w:rsid w:val="007E2788"/>
    <w:rsid w:val="007E27E6"/>
    <w:rsid w:val="007E2E56"/>
    <w:rsid w:val="007E35E0"/>
    <w:rsid w:val="007E3B55"/>
    <w:rsid w:val="007E3FF2"/>
    <w:rsid w:val="007E400C"/>
    <w:rsid w:val="007E40AC"/>
    <w:rsid w:val="007E423A"/>
    <w:rsid w:val="007E4838"/>
    <w:rsid w:val="007E4BC7"/>
    <w:rsid w:val="007E4CD0"/>
    <w:rsid w:val="007E4D28"/>
    <w:rsid w:val="007E4DDC"/>
    <w:rsid w:val="007E4E93"/>
    <w:rsid w:val="007E5665"/>
    <w:rsid w:val="007E57D1"/>
    <w:rsid w:val="007E57D5"/>
    <w:rsid w:val="007E581A"/>
    <w:rsid w:val="007E5D73"/>
    <w:rsid w:val="007E5EB0"/>
    <w:rsid w:val="007E612C"/>
    <w:rsid w:val="007E62C2"/>
    <w:rsid w:val="007E6338"/>
    <w:rsid w:val="007E668F"/>
    <w:rsid w:val="007E6C12"/>
    <w:rsid w:val="007E7193"/>
    <w:rsid w:val="007E7450"/>
    <w:rsid w:val="007E7A05"/>
    <w:rsid w:val="007E7DB6"/>
    <w:rsid w:val="007F005A"/>
    <w:rsid w:val="007F03D1"/>
    <w:rsid w:val="007F058E"/>
    <w:rsid w:val="007F15F9"/>
    <w:rsid w:val="007F1BEE"/>
    <w:rsid w:val="007F206F"/>
    <w:rsid w:val="007F247E"/>
    <w:rsid w:val="007F29D7"/>
    <w:rsid w:val="007F2A23"/>
    <w:rsid w:val="007F2F18"/>
    <w:rsid w:val="007F3563"/>
    <w:rsid w:val="007F3623"/>
    <w:rsid w:val="007F3672"/>
    <w:rsid w:val="007F3680"/>
    <w:rsid w:val="007F404B"/>
    <w:rsid w:val="007F4283"/>
    <w:rsid w:val="007F45D1"/>
    <w:rsid w:val="007F46A4"/>
    <w:rsid w:val="007F4A35"/>
    <w:rsid w:val="007F4C1B"/>
    <w:rsid w:val="007F5747"/>
    <w:rsid w:val="007F5AB0"/>
    <w:rsid w:val="007F5BC0"/>
    <w:rsid w:val="007F63DB"/>
    <w:rsid w:val="007F63E5"/>
    <w:rsid w:val="007F65D2"/>
    <w:rsid w:val="007F67A3"/>
    <w:rsid w:val="007F6995"/>
    <w:rsid w:val="007F6A87"/>
    <w:rsid w:val="007F6D46"/>
    <w:rsid w:val="007F7200"/>
    <w:rsid w:val="007F7E39"/>
    <w:rsid w:val="007F7EF7"/>
    <w:rsid w:val="00800A9B"/>
    <w:rsid w:val="00800C16"/>
    <w:rsid w:val="00801251"/>
    <w:rsid w:val="00801375"/>
    <w:rsid w:val="00801954"/>
    <w:rsid w:val="00801D12"/>
    <w:rsid w:val="00801EE6"/>
    <w:rsid w:val="00802128"/>
    <w:rsid w:val="008029CD"/>
    <w:rsid w:val="00802BF8"/>
    <w:rsid w:val="0080336D"/>
    <w:rsid w:val="00803471"/>
    <w:rsid w:val="008037D2"/>
    <w:rsid w:val="00803CDE"/>
    <w:rsid w:val="00804274"/>
    <w:rsid w:val="00804364"/>
    <w:rsid w:val="008043E8"/>
    <w:rsid w:val="0080473C"/>
    <w:rsid w:val="00804B79"/>
    <w:rsid w:val="00804D93"/>
    <w:rsid w:val="00804DBD"/>
    <w:rsid w:val="00804FC4"/>
    <w:rsid w:val="00804FEF"/>
    <w:rsid w:val="00805029"/>
    <w:rsid w:val="00805078"/>
    <w:rsid w:val="008051B3"/>
    <w:rsid w:val="00805593"/>
    <w:rsid w:val="00805D39"/>
    <w:rsid w:val="008064B0"/>
    <w:rsid w:val="00806663"/>
    <w:rsid w:val="00806D4A"/>
    <w:rsid w:val="00806E82"/>
    <w:rsid w:val="00806EA1"/>
    <w:rsid w:val="00806FB7"/>
    <w:rsid w:val="00807E91"/>
    <w:rsid w:val="00807E94"/>
    <w:rsid w:val="00807F68"/>
    <w:rsid w:val="008105E2"/>
    <w:rsid w:val="008107F7"/>
    <w:rsid w:val="00810ABF"/>
    <w:rsid w:val="00810FBE"/>
    <w:rsid w:val="00811316"/>
    <w:rsid w:val="008113F9"/>
    <w:rsid w:val="00811604"/>
    <w:rsid w:val="00811DF7"/>
    <w:rsid w:val="00812029"/>
    <w:rsid w:val="00812625"/>
    <w:rsid w:val="00812CD3"/>
    <w:rsid w:val="00812F0D"/>
    <w:rsid w:val="008132B0"/>
    <w:rsid w:val="0081333C"/>
    <w:rsid w:val="00813409"/>
    <w:rsid w:val="008134AB"/>
    <w:rsid w:val="00813532"/>
    <w:rsid w:val="0081384F"/>
    <w:rsid w:val="008139C4"/>
    <w:rsid w:val="00813B7D"/>
    <w:rsid w:val="008146CA"/>
    <w:rsid w:val="008149DA"/>
    <w:rsid w:val="00814D7B"/>
    <w:rsid w:val="00814E86"/>
    <w:rsid w:val="008151BE"/>
    <w:rsid w:val="0081529E"/>
    <w:rsid w:val="008152C3"/>
    <w:rsid w:val="008156A4"/>
    <w:rsid w:val="008159A8"/>
    <w:rsid w:val="00815C5A"/>
    <w:rsid w:val="00815CFA"/>
    <w:rsid w:val="008163B6"/>
    <w:rsid w:val="00816519"/>
    <w:rsid w:val="008168B4"/>
    <w:rsid w:val="008171ED"/>
    <w:rsid w:val="0081731D"/>
    <w:rsid w:val="008176EC"/>
    <w:rsid w:val="0081773E"/>
    <w:rsid w:val="00817E26"/>
    <w:rsid w:val="00820005"/>
    <w:rsid w:val="00820456"/>
    <w:rsid w:val="008205BB"/>
    <w:rsid w:val="00820673"/>
    <w:rsid w:val="00820AFD"/>
    <w:rsid w:val="00820EED"/>
    <w:rsid w:val="00821000"/>
    <w:rsid w:val="008216F5"/>
    <w:rsid w:val="00821F22"/>
    <w:rsid w:val="008221DD"/>
    <w:rsid w:val="008227A0"/>
    <w:rsid w:val="008227C0"/>
    <w:rsid w:val="00822B70"/>
    <w:rsid w:val="0082317B"/>
    <w:rsid w:val="0082326B"/>
    <w:rsid w:val="0082380E"/>
    <w:rsid w:val="00823BCB"/>
    <w:rsid w:val="00823C91"/>
    <w:rsid w:val="008244F6"/>
    <w:rsid w:val="0082451B"/>
    <w:rsid w:val="00825803"/>
    <w:rsid w:val="008258FF"/>
    <w:rsid w:val="00825A58"/>
    <w:rsid w:val="00826141"/>
    <w:rsid w:val="00826257"/>
    <w:rsid w:val="008265D1"/>
    <w:rsid w:val="00826F37"/>
    <w:rsid w:val="00827467"/>
    <w:rsid w:val="00827808"/>
    <w:rsid w:val="00827E25"/>
    <w:rsid w:val="00827FC2"/>
    <w:rsid w:val="008300A7"/>
    <w:rsid w:val="00830343"/>
    <w:rsid w:val="008303E7"/>
    <w:rsid w:val="008307B3"/>
    <w:rsid w:val="00830849"/>
    <w:rsid w:val="00830C01"/>
    <w:rsid w:val="00830DBC"/>
    <w:rsid w:val="00831003"/>
    <w:rsid w:val="0083119D"/>
    <w:rsid w:val="008312B0"/>
    <w:rsid w:val="0083148B"/>
    <w:rsid w:val="00831A6E"/>
    <w:rsid w:val="008325FB"/>
    <w:rsid w:val="008326AC"/>
    <w:rsid w:val="0083299C"/>
    <w:rsid w:val="00832E2C"/>
    <w:rsid w:val="00832F7B"/>
    <w:rsid w:val="0083406D"/>
    <w:rsid w:val="0083445D"/>
    <w:rsid w:val="008344C4"/>
    <w:rsid w:val="00834899"/>
    <w:rsid w:val="008352B8"/>
    <w:rsid w:val="00835791"/>
    <w:rsid w:val="00835B09"/>
    <w:rsid w:val="00835F34"/>
    <w:rsid w:val="008364CE"/>
    <w:rsid w:val="0083673E"/>
    <w:rsid w:val="00836C07"/>
    <w:rsid w:val="0083701C"/>
    <w:rsid w:val="008370D3"/>
    <w:rsid w:val="008374C5"/>
    <w:rsid w:val="00837F6A"/>
    <w:rsid w:val="0084027D"/>
    <w:rsid w:val="008407DE"/>
    <w:rsid w:val="00840AD5"/>
    <w:rsid w:val="00840D0B"/>
    <w:rsid w:val="008410A4"/>
    <w:rsid w:val="0084145C"/>
    <w:rsid w:val="00841976"/>
    <w:rsid w:val="008419C1"/>
    <w:rsid w:val="00841A0E"/>
    <w:rsid w:val="00841D43"/>
    <w:rsid w:val="00841F66"/>
    <w:rsid w:val="00841FB1"/>
    <w:rsid w:val="00842959"/>
    <w:rsid w:val="008429B6"/>
    <w:rsid w:val="00842AD9"/>
    <w:rsid w:val="00843673"/>
    <w:rsid w:val="00843A16"/>
    <w:rsid w:val="0084406D"/>
    <w:rsid w:val="0084408F"/>
    <w:rsid w:val="0084412F"/>
    <w:rsid w:val="00845960"/>
    <w:rsid w:val="00845B28"/>
    <w:rsid w:val="00845CC0"/>
    <w:rsid w:val="00845D68"/>
    <w:rsid w:val="0084601F"/>
    <w:rsid w:val="00846229"/>
    <w:rsid w:val="00846612"/>
    <w:rsid w:val="008468F4"/>
    <w:rsid w:val="0084704D"/>
    <w:rsid w:val="008472CE"/>
    <w:rsid w:val="008479F2"/>
    <w:rsid w:val="008501D4"/>
    <w:rsid w:val="008505AB"/>
    <w:rsid w:val="008505F3"/>
    <w:rsid w:val="00850B8F"/>
    <w:rsid w:val="00851241"/>
    <w:rsid w:val="0085124B"/>
    <w:rsid w:val="008517F4"/>
    <w:rsid w:val="00851AA6"/>
    <w:rsid w:val="008520C9"/>
    <w:rsid w:val="00852202"/>
    <w:rsid w:val="008522BE"/>
    <w:rsid w:val="008524C0"/>
    <w:rsid w:val="008525C7"/>
    <w:rsid w:val="008526B9"/>
    <w:rsid w:val="008528D5"/>
    <w:rsid w:val="008529C9"/>
    <w:rsid w:val="00852FA1"/>
    <w:rsid w:val="008530A1"/>
    <w:rsid w:val="00853197"/>
    <w:rsid w:val="0085325F"/>
    <w:rsid w:val="008535F4"/>
    <w:rsid w:val="008536DC"/>
    <w:rsid w:val="00853AA9"/>
    <w:rsid w:val="00853D4C"/>
    <w:rsid w:val="00854039"/>
    <w:rsid w:val="0085416F"/>
    <w:rsid w:val="008542A4"/>
    <w:rsid w:val="00854313"/>
    <w:rsid w:val="00854767"/>
    <w:rsid w:val="00854CA1"/>
    <w:rsid w:val="00855344"/>
    <w:rsid w:val="00855384"/>
    <w:rsid w:val="0085591D"/>
    <w:rsid w:val="00855E36"/>
    <w:rsid w:val="00856B9F"/>
    <w:rsid w:val="00856DB4"/>
    <w:rsid w:val="00857249"/>
    <w:rsid w:val="008572B0"/>
    <w:rsid w:val="00857587"/>
    <w:rsid w:val="008575C9"/>
    <w:rsid w:val="00857671"/>
    <w:rsid w:val="0085771B"/>
    <w:rsid w:val="00857A07"/>
    <w:rsid w:val="00857F0C"/>
    <w:rsid w:val="00860855"/>
    <w:rsid w:val="00860DF9"/>
    <w:rsid w:val="00860FED"/>
    <w:rsid w:val="00861027"/>
    <w:rsid w:val="00861063"/>
    <w:rsid w:val="00861386"/>
    <w:rsid w:val="00861415"/>
    <w:rsid w:val="00861915"/>
    <w:rsid w:val="00861DA8"/>
    <w:rsid w:val="00862A4D"/>
    <w:rsid w:val="00862ADE"/>
    <w:rsid w:val="00862D88"/>
    <w:rsid w:val="00862F5D"/>
    <w:rsid w:val="0086304F"/>
    <w:rsid w:val="008638F7"/>
    <w:rsid w:val="0086430D"/>
    <w:rsid w:val="00864440"/>
    <w:rsid w:val="00864530"/>
    <w:rsid w:val="0086473D"/>
    <w:rsid w:val="008649B1"/>
    <w:rsid w:val="00865052"/>
    <w:rsid w:val="00865755"/>
    <w:rsid w:val="00865A40"/>
    <w:rsid w:val="00865DF7"/>
    <w:rsid w:val="00865FD0"/>
    <w:rsid w:val="0086610B"/>
    <w:rsid w:val="008663C5"/>
    <w:rsid w:val="008666A1"/>
    <w:rsid w:val="00866A06"/>
    <w:rsid w:val="00866AD7"/>
    <w:rsid w:val="00866C4A"/>
    <w:rsid w:val="00866C9C"/>
    <w:rsid w:val="00867379"/>
    <w:rsid w:val="0086776F"/>
    <w:rsid w:val="00867817"/>
    <w:rsid w:val="0086796A"/>
    <w:rsid w:val="0087032F"/>
    <w:rsid w:val="0087040E"/>
    <w:rsid w:val="00870613"/>
    <w:rsid w:val="00870785"/>
    <w:rsid w:val="008707BE"/>
    <w:rsid w:val="008709CD"/>
    <w:rsid w:val="00870BA3"/>
    <w:rsid w:val="0087133B"/>
    <w:rsid w:val="008716EB"/>
    <w:rsid w:val="00871757"/>
    <w:rsid w:val="00871FA8"/>
    <w:rsid w:val="0087278E"/>
    <w:rsid w:val="00872F49"/>
    <w:rsid w:val="00873186"/>
    <w:rsid w:val="00873554"/>
    <w:rsid w:val="00873C39"/>
    <w:rsid w:val="00873CCE"/>
    <w:rsid w:val="008741F0"/>
    <w:rsid w:val="008743CE"/>
    <w:rsid w:val="00874588"/>
    <w:rsid w:val="00874851"/>
    <w:rsid w:val="00874A91"/>
    <w:rsid w:val="00874B98"/>
    <w:rsid w:val="00874BB4"/>
    <w:rsid w:val="0087507C"/>
    <w:rsid w:val="0087544B"/>
    <w:rsid w:val="00875529"/>
    <w:rsid w:val="0087591A"/>
    <w:rsid w:val="008766B1"/>
    <w:rsid w:val="00876762"/>
    <w:rsid w:val="00876FEF"/>
    <w:rsid w:val="0087790D"/>
    <w:rsid w:val="00877B87"/>
    <w:rsid w:val="00877D45"/>
    <w:rsid w:val="00877E07"/>
    <w:rsid w:val="00877EAE"/>
    <w:rsid w:val="008800DB"/>
    <w:rsid w:val="008806D7"/>
    <w:rsid w:val="0088072C"/>
    <w:rsid w:val="00880DDC"/>
    <w:rsid w:val="00880F1B"/>
    <w:rsid w:val="008817B1"/>
    <w:rsid w:val="008821C8"/>
    <w:rsid w:val="00882834"/>
    <w:rsid w:val="00882997"/>
    <w:rsid w:val="008832D1"/>
    <w:rsid w:val="008839EB"/>
    <w:rsid w:val="00883AAF"/>
    <w:rsid w:val="00883ED2"/>
    <w:rsid w:val="00884CD0"/>
    <w:rsid w:val="00884D8C"/>
    <w:rsid w:val="00885366"/>
    <w:rsid w:val="008854CA"/>
    <w:rsid w:val="008854E5"/>
    <w:rsid w:val="00885FC6"/>
    <w:rsid w:val="00886B0C"/>
    <w:rsid w:val="00886B2A"/>
    <w:rsid w:val="00887142"/>
    <w:rsid w:val="0088758F"/>
    <w:rsid w:val="0088765B"/>
    <w:rsid w:val="00887773"/>
    <w:rsid w:val="00887B5E"/>
    <w:rsid w:val="00890082"/>
    <w:rsid w:val="0089027D"/>
    <w:rsid w:val="008909AD"/>
    <w:rsid w:val="00890E63"/>
    <w:rsid w:val="0089119F"/>
    <w:rsid w:val="008915CA"/>
    <w:rsid w:val="008916F0"/>
    <w:rsid w:val="00891E19"/>
    <w:rsid w:val="0089261F"/>
    <w:rsid w:val="008928FE"/>
    <w:rsid w:val="00892E33"/>
    <w:rsid w:val="008932DA"/>
    <w:rsid w:val="0089363F"/>
    <w:rsid w:val="00893983"/>
    <w:rsid w:val="00893B13"/>
    <w:rsid w:val="00893C85"/>
    <w:rsid w:val="0089417B"/>
    <w:rsid w:val="008943F0"/>
    <w:rsid w:val="008944C0"/>
    <w:rsid w:val="008945F8"/>
    <w:rsid w:val="00894CDE"/>
    <w:rsid w:val="00894D11"/>
    <w:rsid w:val="00894D50"/>
    <w:rsid w:val="008950E4"/>
    <w:rsid w:val="00895702"/>
    <w:rsid w:val="00895738"/>
    <w:rsid w:val="00895B10"/>
    <w:rsid w:val="00895C80"/>
    <w:rsid w:val="0089606C"/>
    <w:rsid w:val="0089611F"/>
    <w:rsid w:val="00896800"/>
    <w:rsid w:val="00897035"/>
    <w:rsid w:val="00897175"/>
    <w:rsid w:val="008973FF"/>
    <w:rsid w:val="008974D7"/>
    <w:rsid w:val="00897D0E"/>
    <w:rsid w:val="00897FEF"/>
    <w:rsid w:val="008A08A1"/>
    <w:rsid w:val="008A13D2"/>
    <w:rsid w:val="008A1CBD"/>
    <w:rsid w:val="008A1F19"/>
    <w:rsid w:val="008A2494"/>
    <w:rsid w:val="008A2689"/>
    <w:rsid w:val="008A2A1D"/>
    <w:rsid w:val="008A2C46"/>
    <w:rsid w:val="008A2D83"/>
    <w:rsid w:val="008A30F6"/>
    <w:rsid w:val="008A373C"/>
    <w:rsid w:val="008A3D94"/>
    <w:rsid w:val="008A3E4A"/>
    <w:rsid w:val="008A3EA2"/>
    <w:rsid w:val="008A42F9"/>
    <w:rsid w:val="008A4377"/>
    <w:rsid w:val="008A46B8"/>
    <w:rsid w:val="008A4757"/>
    <w:rsid w:val="008A4AF4"/>
    <w:rsid w:val="008A4BE5"/>
    <w:rsid w:val="008A4C2E"/>
    <w:rsid w:val="008A4D0F"/>
    <w:rsid w:val="008A52CB"/>
    <w:rsid w:val="008A545F"/>
    <w:rsid w:val="008A564D"/>
    <w:rsid w:val="008A5676"/>
    <w:rsid w:val="008A5BE1"/>
    <w:rsid w:val="008A5CC2"/>
    <w:rsid w:val="008A5D70"/>
    <w:rsid w:val="008A6437"/>
    <w:rsid w:val="008A649C"/>
    <w:rsid w:val="008A68F3"/>
    <w:rsid w:val="008A6ADE"/>
    <w:rsid w:val="008A6CD2"/>
    <w:rsid w:val="008A7229"/>
    <w:rsid w:val="008A72F9"/>
    <w:rsid w:val="008A7333"/>
    <w:rsid w:val="008A7C18"/>
    <w:rsid w:val="008B049A"/>
    <w:rsid w:val="008B04CC"/>
    <w:rsid w:val="008B0590"/>
    <w:rsid w:val="008B0A4C"/>
    <w:rsid w:val="008B137B"/>
    <w:rsid w:val="008B1760"/>
    <w:rsid w:val="008B17BD"/>
    <w:rsid w:val="008B23F1"/>
    <w:rsid w:val="008B2508"/>
    <w:rsid w:val="008B278D"/>
    <w:rsid w:val="008B27B7"/>
    <w:rsid w:val="008B2BF7"/>
    <w:rsid w:val="008B2DC5"/>
    <w:rsid w:val="008B2DD3"/>
    <w:rsid w:val="008B3598"/>
    <w:rsid w:val="008B3966"/>
    <w:rsid w:val="008B3AA3"/>
    <w:rsid w:val="008B3E3D"/>
    <w:rsid w:val="008B4062"/>
    <w:rsid w:val="008B4377"/>
    <w:rsid w:val="008B4FE8"/>
    <w:rsid w:val="008B5164"/>
    <w:rsid w:val="008B58DD"/>
    <w:rsid w:val="008B5BD9"/>
    <w:rsid w:val="008B5CDA"/>
    <w:rsid w:val="008B6812"/>
    <w:rsid w:val="008B6A46"/>
    <w:rsid w:val="008B6F89"/>
    <w:rsid w:val="008B7368"/>
    <w:rsid w:val="008B77DA"/>
    <w:rsid w:val="008C00E7"/>
    <w:rsid w:val="008C025D"/>
    <w:rsid w:val="008C0348"/>
    <w:rsid w:val="008C0ADC"/>
    <w:rsid w:val="008C190C"/>
    <w:rsid w:val="008C1C66"/>
    <w:rsid w:val="008C1C9C"/>
    <w:rsid w:val="008C212D"/>
    <w:rsid w:val="008C28D1"/>
    <w:rsid w:val="008C2E4C"/>
    <w:rsid w:val="008C3003"/>
    <w:rsid w:val="008C33CD"/>
    <w:rsid w:val="008C3437"/>
    <w:rsid w:val="008C3D67"/>
    <w:rsid w:val="008C40F4"/>
    <w:rsid w:val="008C42C6"/>
    <w:rsid w:val="008C4360"/>
    <w:rsid w:val="008C4941"/>
    <w:rsid w:val="008C4B9B"/>
    <w:rsid w:val="008C4E5E"/>
    <w:rsid w:val="008C529F"/>
    <w:rsid w:val="008C5453"/>
    <w:rsid w:val="008C572C"/>
    <w:rsid w:val="008C57EE"/>
    <w:rsid w:val="008C592E"/>
    <w:rsid w:val="008C5954"/>
    <w:rsid w:val="008C5A4A"/>
    <w:rsid w:val="008C5F97"/>
    <w:rsid w:val="008C6BD6"/>
    <w:rsid w:val="008C6C38"/>
    <w:rsid w:val="008C6E93"/>
    <w:rsid w:val="008C7139"/>
    <w:rsid w:val="008C76B9"/>
    <w:rsid w:val="008D02B5"/>
    <w:rsid w:val="008D0C1F"/>
    <w:rsid w:val="008D0C48"/>
    <w:rsid w:val="008D1213"/>
    <w:rsid w:val="008D1656"/>
    <w:rsid w:val="008D183D"/>
    <w:rsid w:val="008D18FC"/>
    <w:rsid w:val="008D1926"/>
    <w:rsid w:val="008D1CD2"/>
    <w:rsid w:val="008D20E5"/>
    <w:rsid w:val="008D24B9"/>
    <w:rsid w:val="008D294F"/>
    <w:rsid w:val="008D2D6F"/>
    <w:rsid w:val="008D31CE"/>
    <w:rsid w:val="008D3983"/>
    <w:rsid w:val="008D3B4A"/>
    <w:rsid w:val="008D3F02"/>
    <w:rsid w:val="008D3FE8"/>
    <w:rsid w:val="008D4108"/>
    <w:rsid w:val="008D440A"/>
    <w:rsid w:val="008D451B"/>
    <w:rsid w:val="008D5330"/>
    <w:rsid w:val="008D553F"/>
    <w:rsid w:val="008D577F"/>
    <w:rsid w:val="008D57B7"/>
    <w:rsid w:val="008D5A03"/>
    <w:rsid w:val="008D5CCE"/>
    <w:rsid w:val="008D6773"/>
    <w:rsid w:val="008D67F0"/>
    <w:rsid w:val="008D6B0A"/>
    <w:rsid w:val="008D6E8C"/>
    <w:rsid w:val="008D7506"/>
    <w:rsid w:val="008D76A4"/>
    <w:rsid w:val="008D7758"/>
    <w:rsid w:val="008D7D2C"/>
    <w:rsid w:val="008D7DF9"/>
    <w:rsid w:val="008D7FBE"/>
    <w:rsid w:val="008E025D"/>
    <w:rsid w:val="008E0A85"/>
    <w:rsid w:val="008E0E0F"/>
    <w:rsid w:val="008E0E51"/>
    <w:rsid w:val="008E1116"/>
    <w:rsid w:val="008E130F"/>
    <w:rsid w:val="008E1AA1"/>
    <w:rsid w:val="008E1BE4"/>
    <w:rsid w:val="008E2090"/>
    <w:rsid w:val="008E2745"/>
    <w:rsid w:val="008E2C78"/>
    <w:rsid w:val="008E2ED5"/>
    <w:rsid w:val="008E2F96"/>
    <w:rsid w:val="008E36B9"/>
    <w:rsid w:val="008E39D6"/>
    <w:rsid w:val="008E3AFC"/>
    <w:rsid w:val="008E3BE0"/>
    <w:rsid w:val="008E3C8F"/>
    <w:rsid w:val="008E3D12"/>
    <w:rsid w:val="008E4032"/>
    <w:rsid w:val="008E4040"/>
    <w:rsid w:val="008E4B63"/>
    <w:rsid w:val="008E4D46"/>
    <w:rsid w:val="008E5CE9"/>
    <w:rsid w:val="008E6543"/>
    <w:rsid w:val="008E6753"/>
    <w:rsid w:val="008E6C2A"/>
    <w:rsid w:val="008E6C2F"/>
    <w:rsid w:val="008E731F"/>
    <w:rsid w:val="008E733B"/>
    <w:rsid w:val="008E7BBE"/>
    <w:rsid w:val="008F05CA"/>
    <w:rsid w:val="008F070A"/>
    <w:rsid w:val="008F0C46"/>
    <w:rsid w:val="008F0D24"/>
    <w:rsid w:val="008F16D6"/>
    <w:rsid w:val="008F1775"/>
    <w:rsid w:val="008F1C3B"/>
    <w:rsid w:val="008F1E11"/>
    <w:rsid w:val="008F247E"/>
    <w:rsid w:val="008F2863"/>
    <w:rsid w:val="008F2C8F"/>
    <w:rsid w:val="008F2EB8"/>
    <w:rsid w:val="008F2FA2"/>
    <w:rsid w:val="008F3197"/>
    <w:rsid w:val="008F336B"/>
    <w:rsid w:val="008F3BE5"/>
    <w:rsid w:val="008F41F0"/>
    <w:rsid w:val="008F42FE"/>
    <w:rsid w:val="008F43C7"/>
    <w:rsid w:val="008F4560"/>
    <w:rsid w:val="008F46B6"/>
    <w:rsid w:val="008F4A6A"/>
    <w:rsid w:val="008F4BAA"/>
    <w:rsid w:val="008F50DB"/>
    <w:rsid w:val="008F512C"/>
    <w:rsid w:val="008F5357"/>
    <w:rsid w:val="008F56D7"/>
    <w:rsid w:val="008F572F"/>
    <w:rsid w:val="008F59DD"/>
    <w:rsid w:val="008F5A1E"/>
    <w:rsid w:val="008F5A61"/>
    <w:rsid w:val="008F5C06"/>
    <w:rsid w:val="008F5C9E"/>
    <w:rsid w:val="008F5F4A"/>
    <w:rsid w:val="008F6440"/>
    <w:rsid w:val="008F644D"/>
    <w:rsid w:val="008F69BB"/>
    <w:rsid w:val="008F6C2D"/>
    <w:rsid w:val="008F6C46"/>
    <w:rsid w:val="008F7027"/>
    <w:rsid w:val="008F7048"/>
    <w:rsid w:val="008F76C3"/>
    <w:rsid w:val="008F7C3C"/>
    <w:rsid w:val="008F7D79"/>
    <w:rsid w:val="008F7FA2"/>
    <w:rsid w:val="00900097"/>
    <w:rsid w:val="0090040A"/>
    <w:rsid w:val="009010D7"/>
    <w:rsid w:val="009013A2"/>
    <w:rsid w:val="0090147D"/>
    <w:rsid w:val="00901996"/>
    <w:rsid w:val="00901BAF"/>
    <w:rsid w:val="009020C1"/>
    <w:rsid w:val="009021C9"/>
    <w:rsid w:val="00902281"/>
    <w:rsid w:val="009022A4"/>
    <w:rsid w:val="00902424"/>
    <w:rsid w:val="009025AF"/>
    <w:rsid w:val="0090272D"/>
    <w:rsid w:val="00902C72"/>
    <w:rsid w:val="00902FA4"/>
    <w:rsid w:val="0090371D"/>
    <w:rsid w:val="009037A4"/>
    <w:rsid w:val="00903876"/>
    <w:rsid w:val="00903A6D"/>
    <w:rsid w:val="00903D7B"/>
    <w:rsid w:val="00903F80"/>
    <w:rsid w:val="0090438C"/>
    <w:rsid w:val="009047DD"/>
    <w:rsid w:val="00904B09"/>
    <w:rsid w:val="00904D8E"/>
    <w:rsid w:val="009051AD"/>
    <w:rsid w:val="00905218"/>
    <w:rsid w:val="009054BE"/>
    <w:rsid w:val="009055DF"/>
    <w:rsid w:val="00905C00"/>
    <w:rsid w:val="00905E47"/>
    <w:rsid w:val="00905E50"/>
    <w:rsid w:val="00905F9E"/>
    <w:rsid w:val="0090635B"/>
    <w:rsid w:val="00906398"/>
    <w:rsid w:val="009063A3"/>
    <w:rsid w:val="00906543"/>
    <w:rsid w:val="00906931"/>
    <w:rsid w:val="00906AEF"/>
    <w:rsid w:val="00906B69"/>
    <w:rsid w:val="00906D23"/>
    <w:rsid w:val="009075F6"/>
    <w:rsid w:val="0090775C"/>
    <w:rsid w:val="00907782"/>
    <w:rsid w:val="009078CD"/>
    <w:rsid w:val="00907A01"/>
    <w:rsid w:val="00907B0F"/>
    <w:rsid w:val="00907EDE"/>
    <w:rsid w:val="0091047F"/>
    <w:rsid w:val="009108A3"/>
    <w:rsid w:val="00910D11"/>
    <w:rsid w:val="009110BC"/>
    <w:rsid w:val="00911217"/>
    <w:rsid w:val="009113DE"/>
    <w:rsid w:val="009117B6"/>
    <w:rsid w:val="0091189A"/>
    <w:rsid w:val="00911B07"/>
    <w:rsid w:val="00912698"/>
    <w:rsid w:val="009126A5"/>
    <w:rsid w:val="00912C11"/>
    <w:rsid w:val="00912EEB"/>
    <w:rsid w:val="009139AD"/>
    <w:rsid w:val="009143AE"/>
    <w:rsid w:val="0091443E"/>
    <w:rsid w:val="00914606"/>
    <w:rsid w:val="00914A02"/>
    <w:rsid w:val="00914C00"/>
    <w:rsid w:val="0091501D"/>
    <w:rsid w:val="009150C9"/>
    <w:rsid w:val="009155DA"/>
    <w:rsid w:val="00915A54"/>
    <w:rsid w:val="00915E83"/>
    <w:rsid w:val="00915EF2"/>
    <w:rsid w:val="00915FA3"/>
    <w:rsid w:val="00916466"/>
    <w:rsid w:val="00916971"/>
    <w:rsid w:val="00916F2A"/>
    <w:rsid w:val="00917DF2"/>
    <w:rsid w:val="00920439"/>
    <w:rsid w:val="00920795"/>
    <w:rsid w:val="00920C70"/>
    <w:rsid w:val="00920CC0"/>
    <w:rsid w:val="00920D11"/>
    <w:rsid w:val="00921867"/>
    <w:rsid w:val="00921DE1"/>
    <w:rsid w:val="00922152"/>
    <w:rsid w:val="0092218B"/>
    <w:rsid w:val="00922792"/>
    <w:rsid w:val="00922966"/>
    <w:rsid w:val="00922AF8"/>
    <w:rsid w:val="00922ECC"/>
    <w:rsid w:val="00924C44"/>
    <w:rsid w:val="00924D91"/>
    <w:rsid w:val="0092514B"/>
    <w:rsid w:val="0092515F"/>
    <w:rsid w:val="009251D5"/>
    <w:rsid w:val="00925E51"/>
    <w:rsid w:val="00925E8E"/>
    <w:rsid w:val="00926208"/>
    <w:rsid w:val="00927112"/>
    <w:rsid w:val="00927284"/>
    <w:rsid w:val="0092755C"/>
    <w:rsid w:val="009275F0"/>
    <w:rsid w:val="00927995"/>
    <w:rsid w:val="00927ADB"/>
    <w:rsid w:val="009301D7"/>
    <w:rsid w:val="0093024E"/>
    <w:rsid w:val="0093089E"/>
    <w:rsid w:val="00930F44"/>
    <w:rsid w:val="00931057"/>
    <w:rsid w:val="0093128A"/>
    <w:rsid w:val="00931656"/>
    <w:rsid w:val="009319DE"/>
    <w:rsid w:val="009319E5"/>
    <w:rsid w:val="00931A6E"/>
    <w:rsid w:val="00931BE8"/>
    <w:rsid w:val="00931EC6"/>
    <w:rsid w:val="0093247C"/>
    <w:rsid w:val="009327B0"/>
    <w:rsid w:val="009330FF"/>
    <w:rsid w:val="00933DDD"/>
    <w:rsid w:val="0093402D"/>
    <w:rsid w:val="009347D0"/>
    <w:rsid w:val="00934865"/>
    <w:rsid w:val="009348B6"/>
    <w:rsid w:val="00934943"/>
    <w:rsid w:val="0093496B"/>
    <w:rsid w:val="009361A3"/>
    <w:rsid w:val="00936463"/>
    <w:rsid w:val="00936807"/>
    <w:rsid w:val="0093686C"/>
    <w:rsid w:val="00937B1F"/>
    <w:rsid w:val="00937D39"/>
    <w:rsid w:val="009403F8"/>
    <w:rsid w:val="0094072C"/>
    <w:rsid w:val="00940D17"/>
    <w:rsid w:val="00940DA6"/>
    <w:rsid w:val="0094161A"/>
    <w:rsid w:val="00942287"/>
    <w:rsid w:val="00942EBE"/>
    <w:rsid w:val="009434C0"/>
    <w:rsid w:val="00943C3F"/>
    <w:rsid w:val="00943F14"/>
    <w:rsid w:val="0094431A"/>
    <w:rsid w:val="0094443B"/>
    <w:rsid w:val="009444CE"/>
    <w:rsid w:val="00944BF6"/>
    <w:rsid w:val="00944D13"/>
    <w:rsid w:val="00944EFD"/>
    <w:rsid w:val="009451FF"/>
    <w:rsid w:val="009455A6"/>
    <w:rsid w:val="00945782"/>
    <w:rsid w:val="00945A7F"/>
    <w:rsid w:val="00945AB0"/>
    <w:rsid w:val="00945AF7"/>
    <w:rsid w:val="0094640D"/>
    <w:rsid w:val="00946F27"/>
    <w:rsid w:val="0094734F"/>
    <w:rsid w:val="009473D8"/>
    <w:rsid w:val="009474F9"/>
    <w:rsid w:val="00947722"/>
    <w:rsid w:val="00947D16"/>
    <w:rsid w:val="0095033E"/>
    <w:rsid w:val="0095050B"/>
    <w:rsid w:val="00950913"/>
    <w:rsid w:val="00950D95"/>
    <w:rsid w:val="00950E22"/>
    <w:rsid w:val="00950F3E"/>
    <w:rsid w:val="00951AF9"/>
    <w:rsid w:val="00951FBA"/>
    <w:rsid w:val="00952323"/>
    <w:rsid w:val="009523DB"/>
    <w:rsid w:val="00952659"/>
    <w:rsid w:val="00952AF3"/>
    <w:rsid w:val="00952CA7"/>
    <w:rsid w:val="00952D5D"/>
    <w:rsid w:val="00952DF8"/>
    <w:rsid w:val="00953068"/>
    <w:rsid w:val="00953246"/>
    <w:rsid w:val="0095365A"/>
    <w:rsid w:val="00953956"/>
    <w:rsid w:val="00953A94"/>
    <w:rsid w:val="00954256"/>
    <w:rsid w:val="00954A8B"/>
    <w:rsid w:val="00954CD7"/>
    <w:rsid w:val="0095518E"/>
    <w:rsid w:val="00955211"/>
    <w:rsid w:val="0095565D"/>
    <w:rsid w:val="009557D5"/>
    <w:rsid w:val="00955C31"/>
    <w:rsid w:val="0095632D"/>
    <w:rsid w:val="00956389"/>
    <w:rsid w:val="009563C4"/>
    <w:rsid w:val="009567CF"/>
    <w:rsid w:val="009567EA"/>
    <w:rsid w:val="00956895"/>
    <w:rsid w:val="00956A2A"/>
    <w:rsid w:val="00956AD9"/>
    <w:rsid w:val="00956BF1"/>
    <w:rsid w:val="00956E23"/>
    <w:rsid w:val="0095715E"/>
    <w:rsid w:val="00960078"/>
    <w:rsid w:val="009608F3"/>
    <w:rsid w:val="00960919"/>
    <w:rsid w:val="00960A1C"/>
    <w:rsid w:val="00960CB7"/>
    <w:rsid w:val="00960E6A"/>
    <w:rsid w:val="009610E8"/>
    <w:rsid w:val="009612FF"/>
    <w:rsid w:val="00961372"/>
    <w:rsid w:val="00961603"/>
    <w:rsid w:val="00961AD9"/>
    <w:rsid w:val="00961B67"/>
    <w:rsid w:val="00961BED"/>
    <w:rsid w:val="00962252"/>
    <w:rsid w:val="00962BBF"/>
    <w:rsid w:val="00962D1A"/>
    <w:rsid w:val="00963494"/>
    <w:rsid w:val="00963E11"/>
    <w:rsid w:val="009641E3"/>
    <w:rsid w:val="00964293"/>
    <w:rsid w:val="009642C9"/>
    <w:rsid w:val="00964E50"/>
    <w:rsid w:val="00965068"/>
    <w:rsid w:val="009654DF"/>
    <w:rsid w:val="00965A43"/>
    <w:rsid w:val="00965C6F"/>
    <w:rsid w:val="00965E3E"/>
    <w:rsid w:val="00965F49"/>
    <w:rsid w:val="00966AAA"/>
    <w:rsid w:val="00966BCF"/>
    <w:rsid w:val="00966C25"/>
    <w:rsid w:val="00967194"/>
    <w:rsid w:val="0096728B"/>
    <w:rsid w:val="00967489"/>
    <w:rsid w:val="009677C6"/>
    <w:rsid w:val="009678F8"/>
    <w:rsid w:val="00970529"/>
    <w:rsid w:val="009705A0"/>
    <w:rsid w:val="00970809"/>
    <w:rsid w:val="00970859"/>
    <w:rsid w:val="00970CED"/>
    <w:rsid w:val="00970D1D"/>
    <w:rsid w:val="00971CCB"/>
    <w:rsid w:val="00971FEC"/>
    <w:rsid w:val="009720A6"/>
    <w:rsid w:val="009721F4"/>
    <w:rsid w:val="009724BA"/>
    <w:rsid w:val="0097251D"/>
    <w:rsid w:val="009729BB"/>
    <w:rsid w:val="009732D7"/>
    <w:rsid w:val="0097338D"/>
    <w:rsid w:val="00973959"/>
    <w:rsid w:val="00973FEA"/>
    <w:rsid w:val="009740C3"/>
    <w:rsid w:val="0097438B"/>
    <w:rsid w:val="00974865"/>
    <w:rsid w:val="009749C7"/>
    <w:rsid w:val="00975870"/>
    <w:rsid w:val="009761D5"/>
    <w:rsid w:val="009765CD"/>
    <w:rsid w:val="00976886"/>
    <w:rsid w:val="00977022"/>
    <w:rsid w:val="00977030"/>
    <w:rsid w:val="00977418"/>
    <w:rsid w:val="00977F94"/>
    <w:rsid w:val="0098002B"/>
    <w:rsid w:val="00980187"/>
    <w:rsid w:val="0098025D"/>
    <w:rsid w:val="009809C6"/>
    <w:rsid w:val="0098189A"/>
    <w:rsid w:val="0098263F"/>
    <w:rsid w:val="009826DA"/>
    <w:rsid w:val="00982A2C"/>
    <w:rsid w:val="00982A65"/>
    <w:rsid w:val="00982AB6"/>
    <w:rsid w:val="00982D70"/>
    <w:rsid w:val="00982F1B"/>
    <w:rsid w:val="0098336D"/>
    <w:rsid w:val="00983525"/>
    <w:rsid w:val="009839C6"/>
    <w:rsid w:val="00983A25"/>
    <w:rsid w:val="00983C45"/>
    <w:rsid w:val="009840AA"/>
    <w:rsid w:val="009844F1"/>
    <w:rsid w:val="0098457B"/>
    <w:rsid w:val="00984609"/>
    <w:rsid w:val="009847EB"/>
    <w:rsid w:val="009849A8"/>
    <w:rsid w:val="00984A7F"/>
    <w:rsid w:val="00984BB7"/>
    <w:rsid w:val="00984D97"/>
    <w:rsid w:val="00984E9C"/>
    <w:rsid w:val="0098534C"/>
    <w:rsid w:val="0098563D"/>
    <w:rsid w:val="00985857"/>
    <w:rsid w:val="00985C0C"/>
    <w:rsid w:val="00985C10"/>
    <w:rsid w:val="00985F36"/>
    <w:rsid w:val="0098604A"/>
    <w:rsid w:val="00986D33"/>
    <w:rsid w:val="00986E0C"/>
    <w:rsid w:val="009871CB"/>
    <w:rsid w:val="009876F0"/>
    <w:rsid w:val="0098788B"/>
    <w:rsid w:val="00987D5D"/>
    <w:rsid w:val="00990023"/>
    <w:rsid w:val="009903E5"/>
    <w:rsid w:val="00990911"/>
    <w:rsid w:val="009909F4"/>
    <w:rsid w:val="0099123A"/>
    <w:rsid w:val="009918A6"/>
    <w:rsid w:val="00991979"/>
    <w:rsid w:val="00992019"/>
    <w:rsid w:val="0099221B"/>
    <w:rsid w:val="0099264F"/>
    <w:rsid w:val="009927E8"/>
    <w:rsid w:val="009938EE"/>
    <w:rsid w:val="00993A0F"/>
    <w:rsid w:val="00993C6C"/>
    <w:rsid w:val="009940E6"/>
    <w:rsid w:val="009949A7"/>
    <w:rsid w:val="009956F3"/>
    <w:rsid w:val="00995902"/>
    <w:rsid w:val="00995AC6"/>
    <w:rsid w:val="00995AD5"/>
    <w:rsid w:val="00995C80"/>
    <w:rsid w:val="00995E7B"/>
    <w:rsid w:val="009960B2"/>
    <w:rsid w:val="00996162"/>
    <w:rsid w:val="00996283"/>
    <w:rsid w:val="0099690A"/>
    <w:rsid w:val="0099701A"/>
    <w:rsid w:val="009975E4"/>
    <w:rsid w:val="0099763C"/>
    <w:rsid w:val="00997795"/>
    <w:rsid w:val="009A00F7"/>
    <w:rsid w:val="009A0229"/>
    <w:rsid w:val="009A0382"/>
    <w:rsid w:val="009A03CD"/>
    <w:rsid w:val="009A076E"/>
    <w:rsid w:val="009A0EA1"/>
    <w:rsid w:val="009A106F"/>
    <w:rsid w:val="009A12CC"/>
    <w:rsid w:val="009A2C2D"/>
    <w:rsid w:val="009A2FFD"/>
    <w:rsid w:val="009A3496"/>
    <w:rsid w:val="009A38FF"/>
    <w:rsid w:val="009A3A68"/>
    <w:rsid w:val="009A3E82"/>
    <w:rsid w:val="009A3FEA"/>
    <w:rsid w:val="009A404F"/>
    <w:rsid w:val="009A4BC5"/>
    <w:rsid w:val="009A52D4"/>
    <w:rsid w:val="009A5440"/>
    <w:rsid w:val="009A5481"/>
    <w:rsid w:val="009A54D9"/>
    <w:rsid w:val="009A5CC5"/>
    <w:rsid w:val="009A603B"/>
    <w:rsid w:val="009A62CF"/>
    <w:rsid w:val="009A6513"/>
    <w:rsid w:val="009A6BD9"/>
    <w:rsid w:val="009A7704"/>
    <w:rsid w:val="009A7C4E"/>
    <w:rsid w:val="009A7C9C"/>
    <w:rsid w:val="009B0581"/>
    <w:rsid w:val="009B06F7"/>
    <w:rsid w:val="009B08F5"/>
    <w:rsid w:val="009B0C9D"/>
    <w:rsid w:val="009B0CAE"/>
    <w:rsid w:val="009B13CE"/>
    <w:rsid w:val="009B16FA"/>
    <w:rsid w:val="009B188A"/>
    <w:rsid w:val="009B1B69"/>
    <w:rsid w:val="009B22A9"/>
    <w:rsid w:val="009B22F7"/>
    <w:rsid w:val="009B2728"/>
    <w:rsid w:val="009B285B"/>
    <w:rsid w:val="009B2A4A"/>
    <w:rsid w:val="009B2A7F"/>
    <w:rsid w:val="009B30D1"/>
    <w:rsid w:val="009B400C"/>
    <w:rsid w:val="009B400E"/>
    <w:rsid w:val="009B4350"/>
    <w:rsid w:val="009B4990"/>
    <w:rsid w:val="009B4AC6"/>
    <w:rsid w:val="009B4DE1"/>
    <w:rsid w:val="009B4DEB"/>
    <w:rsid w:val="009B4F57"/>
    <w:rsid w:val="009B4F85"/>
    <w:rsid w:val="009B518C"/>
    <w:rsid w:val="009B57B5"/>
    <w:rsid w:val="009B598E"/>
    <w:rsid w:val="009B5B4A"/>
    <w:rsid w:val="009B5CB2"/>
    <w:rsid w:val="009B67D6"/>
    <w:rsid w:val="009B67D8"/>
    <w:rsid w:val="009B6A14"/>
    <w:rsid w:val="009B6A5D"/>
    <w:rsid w:val="009B6B88"/>
    <w:rsid w:val="009B6C88"/>
    <w:rsid w:val="009B6DFC"/>
    <w:rsid w:val="009B73AE"/>
    <w:rsid w:val="009B7418"/>
    <w:rsid w:val="009B7ED8"/>
    <w:rsid w:val="009C0344"/>
    <w:rsid w:val="009C0388"/>
    <w:rsid w:val="009C04ED"/>
    <w:rsid w:val="009C0F46"/>
    <w:rsid w:val="009C1704"/>
    <w:rsid w:val="009C19F5"/>
    <w:rsid w:val="009C1DBA"/>
    <w:rsid w:val="009C28E3"/>
    <w:rsid w:val="009C2925"/>
    <w:rsid w:val="009C297D"/>
    <w:rsid w:val="009C2A32"/>
    <w:rsid w:val="009C2DFA"/>
    <w:rsid w:val="009C2E2F"/>
    <w:rsid w:val="009C33E2"/>
    <w:rsid w:val="009C3761"/>
    <w:rsid w:val="009C381F"/>
    <w:rsid w:val="009C3903"/>
    <w:rsid w:val="009C3BE6"/>
    <w:rsid w:val="009C4838"/>
    <w:rsid w:val="009C491F"/>
    <w:rsid w:val="009C49B5"/>
    <w:rsid w:val="009C4A1F"/>
    <w:rsid w:val="009C4B15"/>
    <w:rsid w:val="009C4F19"/>
    <w:rsid w:val="009C4FAF"/>
    <w:rsid w:val="009C534C"/>
    <w:rsid w:val="009C5734"/>
    <w:rsid w:val="009C58B5"/>
    <w:rsid w:val="009C5D54"/>
    <w:rsid w:val="009C5FC2"/>
    <w:rsid w:val="009C617B"/>
    <w:rsid w:val="009C6243"/>
    <w:rsid w:val="009C64BA"/>
    <w:rsid w:val="009C68DD"/>
    <w:rsid w:val="009C72CE"/>
    <w:rsid w:val="009C74E2"/>
    <w:rsid w:val="009C75A7"/>
    <w:rsid w:val="009C75BB"/>
    <w:rsid w:val="009C7BD3"/>
    <w:rsid w:val="009C7BE7"/>
    <w:rsid w:val="009C7C76"/>
    <w:rsid w:val="009D0A76"/>
    <w:rsid w:val="009D116B"/>
    <w:rsid w:val="009D1901"/>
    <w:rsid w:val="009D21E9"/>
    <w:rsid w:val="009D2350"/>
    <w:rsid w:val="009D245A"/>
    <w:rsid w:val="009D274F"/>
    <w:rsid w:val="009D2AC4"/>
    <w:rsid w:val="009D2AF0"/>
    <w:rsid w:val="009D314B"/>
    <w:rsid w:val="009D33C4"/>
    <w:rsid w:val="009D3408"/>
    <w:rsid w:val="009D3836"/>
    <w:rsid w:val="009D49C4"/>
    <w:rsid w:val="009D4A65"/>
    <w:rsid w:val="009D4A8F"/>
    <w:rsid w:val="009D4CEE"/>
    <w:rsid w:val="009D528D"/>
    <w:rsid w:val="009D55F7"/>
    <w:rsid w:val="009D58D2"/>
    <w:rsid w:val="009D5C09"/>
    <w:rsid w:val="009D60FC"/>
    <w:rsid w:val="009D6697"/>
    <w:rsid w:val="009D69E2"/>
    <w:rsid w:val="009D6B8B"/>
    <w:rsid w:val="009D6D71"/>
    <w:rsid w:val="009D6E7E"/>
    <w:rsid w:val="009D70C9"/>
    <w:rsid w:val="009E003A"/>
    <w:rsid w:val="009E0122"/>
    <w:rsid w:val="009E079B"/>
    <w:rsid w:val="009E1024"/>
    <w:rsid w:val="009E1C7A"/>
    <w:rsid w:val="009E1CC1"/>
    <w:rsid w:val="009E1DEF"/>
    <w:rsid w:val="009E1ED4"/>
    <w:rsid w:val="009E2311"/>
    <w:rsid w:val="009E27F6"/>
    <w:rsid w:val="009E30F5"/>
    <w:rsid w:val="009E3EF7"/>
    <w:rsid w:val="009E4077"/>
    <w:rsid w:val="009E408C"/>
    <w:rsid w:val="009E4231"/>
    <w:rsid w:val="009E457A"/>
    <w:rsid w:val="009E46C4"/>
    <w:rsid w:val="009E4FD2"/>
    <w:rsid w:val="009E5415"/>
    <w:rsid w:val="009E54F7"/>
    <w:rsid w:val="009E5928"/>
    <w:rsid w:val="009E5EBA"/>
    <w:rsid w:val="009E616D"/>
    <w:rsid w:val="009E61B1"/>
    <w:rsid w:val="009E6760"/>
    <w:rsid w:val="009E68C0"/>
    <w:rsid w:val="009E6916"/>
    <w:rsid w:val="009E6DA9"/>
    <w:rsid w:val="009E7098"/>
    <w:rsid w:val="009E7754"/>
    <w:rsid w:val="009E7AA8"/>
    <w:rsid w:val="009E7EE9"/>
    <w:rsid w:val="009F01D0"/>
    <w:rsid w:val="009F0206"/>
    <w:rsid w:val="009F054C"/>
    <w:rsid w:val="009F05E3"/>
    <w:rsid w:val="009F07E5"/>
    <w:rsid w:val="009F0A46"/>
    <w:rsid w:val="009F0CE7"/>
    <w:rsid w:val="009F0E7C"/>
    <w:rsid w:val="009F1D5D"/>
    <w:rsid w:val="009F22F5"/>
    <w:rsid w:val="009F2790"/>
    <w:rsid w:val="009F2AC7"/>
    <w:rsid w:val="009F2F66"/>
    <w:rsid w:val="009F3B14"/>
    <w:rsid w:val="009F3B30"/>
    <w:rsid w:val="009F3F4B"/>
    <w:rsid w:val="009F42D9"/>
    <w:rsid w:val="009F4952"/>
    <w:rsid w:val="009F4EBB"/>
    <w:rsid w:val="009F5150"/>
    <w:rsid w:val="009F568D"/>
    <w:rsid w:val="009F59DA"/>
    <w:rsid w:val="009F5B72"/>
    <w:rsid w:val="009F5EC3"/>
    <w:rsid w:val="009F6A48"/>
    <w:rsid w:val="009F6E1C"/>
    <w:rsid w:val="009F6E67"/>
    <w:rsid w:val="009F6EEE"/>
    <w:rsid w:val="009F7BA9"/>
    <w:rsid w:val="009F7C1A"/>
    <w:rsid w:val="009F7E6E"/>
    <w:rsid w:val="00A00130"/>
    <w:rsid w:val="00A0019D"/>
    <w:rsid w:val="00A007B2"/>
    <w:rsid w:val="00A00D0C"/>
    <w:rsid w:val="00A00E85"/>
    <w:rsid w:val="00A00EB7"/>
    <w:rsid w:val="00A017AA"/>
    <w:rsid w:val="00A01DFC"/>
    <w:rsid w:val="00A0214C"/>
    <w:rsid w:val="00A02454"/>
    <w:rsid w:val="00A025DB"/>
    <w:rsid w:val="00A03178"/>
    <w:rsid w:val="00A03439"/>
    <w:rsid w:val="00A036F1"/>
    <w:rsid w:val="00A03BF7"/>
    <w:rsid w:val="00A04022"/>
    <w:rsid w:val="00A04040"/>
    <w:rsid w:val="00A0425E"/>
    <w:rsid w:val="00A0438D"/>
    <w:rsid w:val="00A0476A"/>
    <w:rsid w:val="00A04A4B"/>
    <w:rsid w:val="00A04E2C"/>
    <w:rsid w:val="00A04EBC"/>
    <w:rsid w:val="00A05464"/>
    <w:rsid w:val="00A05F1A"/>
    <w:rsid w:val="00A064FC"/>
    <w:rsid w:val="00A066F3"/>
    <w:rsid w:val="00A06DE6"/>
    <w:rsid w:val="00A070FC"/>
    <w:rsid w:val="00A07218"/>
    <w:rsid w:val="00A07607"/>
    <w:rsid w:val="00A07B43"/>
    <w:rsid w:val="00A07D2E"/>
    <w:rsid w:val="00A102BA"/>
    <w:rsid w:val="00A108BC"/>
    <w:rsid w:val="00A10973"/>
    <w:rsid w:val="00A10CA3"/>
    <w:rsid w:val="00A110F3"/>
    <w:rsid w:val="00A11D4E"/>
    <w:rsid w:val="00A11F42"/>
    <w:rsid w:val="00A122C1"/>
    <w:rsid w:val="00A12ABA"/>
    <w:rsid w:val="00A13068"/>
    <w:rsid w:val="00A1324F"/>
    <w:rsid w:val="00A1351E"/>
    <w:rsid w:val="00A137C4"/>
    <w:rsid w:val="00A13AC4"/>
    <w:rsid w:val="00A14B35"/>
    <w:rsid w:val="00A14D0F"/>
    <w:rsid w:val="00A1545D"/>
    <w:rsid w:val="00A155AF"/>
    <w:rsid w:val="00A15C3C"/>
    <w:rsid w:val="00A15CF5"/>
    <w:rsid w:val="00A1700C"/>
    <w:rsid w:val="00A17C41"/>
    <w:rsid w:val="00A20235"/>
    <w:rsid w:val="00A202BE"/>
    <w:rsid w:val="00A203EA"/>
    <w:rsid w:val="00A2040B"/>
    <w:rsid w:val="00A20AB7"/>
    <w:rsid w:val="00A20B6F"/>
    <w:rsid w:val="00A20EE5"/>
    <w:rsid w:val="00A20FE5"/>
    <w:rsid w:val="00A2160C"/>
    <w:rsid w:val="00A216D1"/>
    <w:rsid w:val="00A218A8"/>
    <w:rsid w:val="00A21A7E"/>
    <w:rsid w:val="00A21FF0"/>
    <w:rsid w:val="00A221C4"/>
    <w:rsid w:val="00A22590"/>
    <w:rsid w:val="00A227C6"/>
    <w:rsid w:val="00A22C83"/>
    <w:rsid w:val="00A23262"/>
    <w:rsid w:val="00A236B6"/>
    <w:rsid w:val="00A237B5"/>
    <w:rsid w:val="00A23993"/>
    <w:rsid w:val="00A23AB1"/>
    <w:rsid w:val="00A2487E"/>
    <w:rsid w:val="00A24BBF"/>
    <w:rsid w:val="00A24E19"/>
    <w:rsid w:val="00A25ABA"/>
    <w:rsid w:val="00A25BB6"/>
    <w:rsid w:val="00A25C46"/>
    <w:rsid w:val="00A26177"/>
    <w:rsid w:val="00A266C9"/>
    <w:rsid w:val="00A26812"/>
    <w:rsid w:val="00A2756E"/>
    <w:rsid w:val="00A27594"/>
    <w:rsid w:val="00A2796D"/>
    <w:rsid w:val="00A300D4"/>
    <w:rsid w:val="00A30444"/>
    <w:rsid w:val="00A304F0"/>
    <w:rsid w:val="00A307A0"/>
    <w:rsid w:val="00A30B84"/>
    <w:rsid w:val="00A30FFB"/>
    <w:rsid w:val="00A31136"/>
    <w:rsid w:val="00A31598"/>
    <w:rsid w:val="00A31913"/>
    <w:rsid w:val="00A319B4"/>
    <w:rsid w:val="00A31DAC"/>
    <w:rsid w:val="00A31F4C"/>
    <w:rsid w:val="00A31FF0"/>
    <w:rsid w:val="00A32174"/>
    <w:rsid w:val="00A32484"/>
    <w:rsid w:val="00A32595"/>
    <w:rsid w:val="00A32771"/>
    <w:rsid w:val="00A32A4D"/>
    <w:rsid w:val="00A32D8E"/>
    <w:rsid w:val="00A3313D"/>
    <w:rsid w:val="00A33178"/>
    <w:rsid w:val="00A33190"/>
    <w:rsid w:val="00A337FF"/>
    <w:rsid w:val="00A33A44"/>
    <w:rsid w:val="00A33B7D"/>
    <w:rsid w:val="00A340C6"/>
    <w:rsid w:val="00A341B4"/>
    <w:rsid w:val="00A34467"/>
    <w:rsid w:val="00A34750"/>
    <w:rsid w:val="00A347C6"/>
    <w:rsid w:val="00A34B05"/>
    <w:rsid w:val="00A34E6F"/>
    <w:rsid w:val="00A353D3"/>
    <w:rsid w:val="00A353E1"/>
    <w:rsid w:val="00A355E8"/>
    <w:rsid w:val="00A3591C"/>
    <w:rsid w:val="00A35F39"/>
    <w:rsid w:val="00A3648F"/>
    <w:rsid w:val="00A36658"/>
    <w:rsid w:val="00A36A05"/>
    <w:rsid w:val="00A36AA0"/>
    <w:rsid w:val="00A37008"/>
    <w:rsid w:val="00A376A3"/>
    <w:rsid w:val="00A37904"/>
    <w:rsid w:val="00A37B1E"/>
    <w:rsid w:val="00A37CE3"/>
    <w:rsid w:val="00A40086"/>
    <w:rsid w:val="00A4014A"/>
    <w:rsid w:val="00A403A7"/>
    <w:rsid w:val="00A40541"/>
    <w:rsid w:val="00A40543"/>
    <w:rsid w:val="00A408F3"/>
    <w:rsid w:val="00A40CB2"/>
    <w:rsid w:val="00A40ECD"/>
    <w:rsid w:val="00A40FC7"/>
    <w:rsid w:val="00A41214"/>
    <w:rsid w:val="00A41A1E"/>
    <w:rsid w:val="00A41D82"/>
    <w:rsid w:val="00A42364"/>
    <w:rsid w:val="00A42734"/>
    <w:rsid w:val="00A427AA"/>
    <w:rsid w:val="00A42A96"/>
    <w:rsid w:val="00A42D68"/>
    <w:rsid w:val="00A42FFA"/>
    <w:rsid w:val="00A43346"/>
    <w:rsid w:val="00A4340C"/>
    <w:rsid w:val="00A4362A"/>
    <w:rsid w:val="00A43AFE"/>
    <w:rsid w:val="00A43DAB"/>
    <w:rsid w:val="00A43DEC"/>
    <w:rsid w:val="00A43FF5"/>
    <w:rsid w:val="00A445F6"/>
    <w:rsid w:val="00A4498E"/>
    <w:rsid w:val="00A45150"/>
    <w:rsid w:val="00A4528F"/>
    <w:rsid w:val="00A45601"/>
    <w:rsid w:val="00A4573D"/>
    <w:rsid w:val="00A45998"/>
    <w:rsid w:val="00A45BA7"/>
    <w:rsid w:val="00A4602A"/>
    <w:rsid w:val="00A4602C"/>
    <w:rsid w:val="00A4649E"/>
    <w:rsid w:val="00A467C6"/>
    <w:rsid w:val="00A468C8"/>
    <w:rsid w:val="00A46B0B"/>
    <w:rsid w:val="00A46CAF"/>
    <w:rsid w:val="00A46E0C"/>
    <w:rsid w:val="00A46EFC"/>
    <w:rsid w:val="00A46F7E"/>
    <w:rsid w:val="00A470F0"/>
    <w:rsid w:val="00A47335"/>
    <w:rsid w:val="00A4736A"/>
    <w:rsid w:val="00A47399"/>
    <w:rsid w:val="00A4754A"/>
    <w:rsid w:val="00A47BEF"/>
    <w:rsid w:val="00A47F61"/>
    <w:rsid w:val="00A47FC4"/>
    <w:rsid w:val="00A501F0"/>
    <w:rsid w:val="00A50506"/>
    <w:rsid w:val="00A50C92"/>
    <w:rsid w:val="00A50D79"/>
    <w:rsid w:val="00A50EC3"/>
    <w:rsid w:val="00A511E7"/>
    <w:rsid w:val="00A5124D"/>
    <w:rsid w:val="00A5141C"/>
    <w:rsid w:val="00A51738"/>
    <w:rsid w:val="00A52197"/>
    <w:rsid w:val="00A52743"/>
    <w:rsid w:val="00A52D12"/>
    <w:rsid w:val="00A53691"/>
    <w:rsid w:val="00A5379E"/>
    <w:rsid w:val="00A541AD"/>
    <w:rsid w:val="00A54851"/>
    <w:rsid w:val="00A54DDB"/>
    <w:rsid w:val="00A55353"/>
    <w:rsid w:val="00A557EB"/>
    <w:rsid w:val="00A55C04"/>
    <w:rsid w:val="00A55F19"/>
    <w:rsid w:val="00A56271"/>
    <w:rsid w:val="00A5667A"/>
    <w:rsid w:val="00A569DD"/>
    <w:rsid w:val="00A56AD1"/>
    <w:rsid w:val="00A57485"/>
    <w:rsid w:val="00A57732"/>
    <w:rsid w:val="00A5785F"/>
    <w:rsid w:val="00A5795E"/>
    <w:rsid w:val="00A57B27"/>
    <w:rsid w:val="00A57DF5"/>
    <w:rsid w:val="00A57F6E"/>
    <w:rsid w:val="00A57F88"/>
    <w:rsid w:val="00A6027A"/>
    <w:rsid w:val="00A60ABD"/>
    <w:rsid w:val="00A612C8"/>
    <w:rsid w:val="00A61440"/>
    <w:rsid w:val="00A61695"/>
    <w:rsid w:val="00A61D03"/>
    <w:rsid w:val="00A6234A"/>
    <w:rsid w:val="00A625A8"/>
    <w:rsid w:val="00A62926"/>
    <w:rsid w:val="00A62E75"/>
    <w:rsid w:val="00A62EA4"/>
    <w:rsid w:val="00A634FE"/>
    <w:rsid w:val="00A63828"/>
    <w:rsid w:val="00A63BE5"/>
    <w:rsid w:val="00A63DED"/>
    <w:rsid w:val="00A64132"/>
    <w:rsid w:val="00A648C9"/>
    <w:rsid w:val="00A64985"/>
    <w:rsid w:val="00A64F1B"/>
    <w:rsid w:val="00A65668"/>
    <w:rsid w:val="00A657EE"/>
    <w:rsid w:val="00A6586B"/>
    <w:rsid w:val="00A65979"/>
    <w:rsid w:val="00A66103"/>
    <w:rsid w:val="00A66196"/>
    <w:rsid w:val="00A666AE"/>
    <w:rsid w:val="00A669D8"/>
    <w:rsid w:val="00A66B64"/>
    <w:rsid w:val="00A66B77"/>
    <w:rsid w:val="00A66DB2"/>
    <w:rsid w:val="00A670BB"/>
    <w:rsid w:val="00A67306"/>
    <w:rsid w:val="00A67372"/>
    <w:rsid w:val="00A674ED"/>
    <w:rsid w:val="00A678EA"/>
    <w:rsid w:val="00A67B5D"/>
    <w:rsid w:val="00A67C0C"/>
    <w:rsid w:val="00A70336"/>
    <w:rsid w:val="00A70429"/>
    <w:rsid w:val="00A709FC"/>
    <w:rsid w:val="00A70AD9"/>
    <w:rsid w:val="00A710C2"/>
    <w:rsid w:val="00A7127A"/>
    <w:rsid w:val="00A713B6"/>
    <w:rsid w:val="00A71CCA"/>
    <w:rsid w:val="00A71D06"/>
    <w:rsid w:val="00A723ED"/>
    <w:rsid w:val="00A72A27"/>
    <w:rsid w:val="00A7372E"/>
    <w:rsid w:val="00A73CA6"/>
    <w:rsid w:val="00A73FD4"/>
    <w:rsid w:val="00A73FDB"/>
    <w:rsid w:val="00A742AC"/>
    <w:rsid w:val="00A74618"/>
    <w:rsid w:val="00A74E59"/>
    <w:rsid w:val="00A755A3"/>
    <w:rsid w:val="00A75C6C"/>
    <w:rsid w:val="00A75D3D"/>
    <w:rsid w:val="00A75E70"/>
    <w:rsid w:val="00A7662E"/>
    <w:rsid w:val="00A76783"/>
    <w:rsid w:val="00A76846"/>
    <w:rsid w:val="00A76B40"/>
    <w:rsid w:val="00A76DD3"/>
    <w:rsid w:val="00A76FE7"/>
    <w:rsid w:val="00A77912"/>
    <w:rsid w:val="00A77CBC"/>
    <w:rsid w:val="00A80872"/>
    <w:rsid w:val="00A808CA"/>
    <w:rsid w:val="00A80A18"/>
    <w:rsid w:val="00A80BA7"/>
    <w:rsid w:val="00A80D05"/>
    <w:rsid w:val="00A81839"/>
    <w:rsid w:val="00A82600"/>
    <w:rsid w:val="00A826C4"/>
    <w:rsid w:val="00A82A8F"/>
    <w:rsid w:val="00A82BFF"/>
    <w:rsid w:val="00A82E2E"/>
    <w:rsid w:val="00A836F9"/>
    <w:rsid w:val="00A83B0C"/>
    <w:rsid w:val="00A8400F"/>
    <w:rsid w:val="00A84102"/>
    <w:rsid w:val="00A8490A"/>
    <w:rsid w:val="00A84FD5"/>
    <w:rsid w:val="00A851A6"/>
    <w:rsid w:val="00A85314"/>
    <w:rsid w:val="00A854EB"/>
    <w:rsid w:val="00A857AB"/>
    <w:rsid w:val="00A85954"/>
    <w:rsid w:val="00A859DB"/>
    <w:rsid w:val="00A859E3"/>
    <w:rsid w:val="00A85AB6"/>
    <w:rsid w:val="00A85AEA"/>
    <w:rsid w:val="00A85E76"/>
    <w:rsid w:val="00A8683D"/>
    <w:rsid w:val="00A86E75"/>
    <w:rsid w:val="00A86F0F"/>
    <w:rsid w:val="00A8703E"/>
    <w:rsid w:val="00A87338"/>
    <w:rsid w:val="00A87378"/>
    <w:rsid w:val="00A8749F"/>
    <w:rsid w:val="00A874CD"/>
    <w:rsid w:val="00A87625"/>
    <w:rsid w:val="00A879B9"/>
    <w:rsid w:val="00A9021D"/>
    <w:rsid w:val="00A905B4"/>
    <w:rsid w:val="00A907AA"/>
    <w:rsid w:val="00A90AC6"/>
    <w:rsid w:val="00A90AF2"/>
    <w:rsid w:val="00A90BAB"/>
    <w:rsid w:val="00A9148A"/>
    <w:rsid w:val="00A9152A"/>
    <w:rsid w:val="00A915BB"/>
    <w:rsid w:val="00A91AE8"/>
    <w:rsid w:val="00A91E74"/>
    <w:rsid w:val="00A91EF1"/>
    <w:rsid w:val="00A92990"/>
    <w:rsid w:val="00A92C52"/>
    <w:rsid w:val="00A92CFA"/>
    <w:rsid w:val="00A931E9"/>
    <w:rsid w:val="00A932B7"/>
    <w:rsid w:val="00A933CE"/>
    <w:rsid w:val="00A93427"/>
    <w:rsid w:val="00A93900"/>
    <w:rsid w:val="00A93A33"/>
    <w:rsid w:val="00A93AE9"/>
    <w:rsid w:val="00A93F83"/>
    <w:rsid w:val="00A940D1"/>
    <w:rsid w:val="00A943AA"/>
    <w:rsid w:val="00A943B3"/>
    <w:rsid w:val="00A94891"/>
    <w:rsid w:val="00A94FA5"/>
    <w:rsid w:val="00A95337"/>
    <w:rsid w:val="00A956FE"/>
    <w:rsid w:val="00A95771"/>
    <w:rsid w:val="00A95AA1"/>
    <w:rsid w:val="00A961DF"/>
    <w:rsid w:val="00A962BD"/>
    <w:rsid w:val="00A96372"/>
    <w:rsid w:val="00A96770"/>
    <w:rsid w:val="00A96BBF"/>
    <w:rsid w:val="00A96D41"/>
    <w:rsid w:val="00A96F2C"/>
    <w:rsid w:val="00A97395"/>
    <w:rsid w:val="00A9749B"/>
    <w:rsid w:val="00A974C2"/>
    <w:rsid w:val="00AA0119"/>
    <w:rsid w:val="00AA03D9"/>
    <w:rsid w:val="00AA0AA6"/>
    <w:rsid w:val="00AA0EA7"/>
    <w:rsid w:val="00AA16FB"/>
    <w:rsid w:val="00AA1DB8"/>
    <w:rsid w:val="00AA1FEB"/>
    <w:rsid w:val="00AA2724"/>
    <w:rsid w:val="00AA2AA8"/>
    <w:rsid w:val="00AA2CE3"/>
    <w:rsid w:val="00AA32F1"/>
    <w:rsid w:val="00AA365E"/>
    <w:rsid w:val="00AA36B6"/>
    <w:rsid w:val="00AA389A"/>
    <w:rsid w:val="00AA3948"/>
    <w:rsid w:val="00AA3A5A"/>
    <w:rsid w:val="00AA446D"/>
    <w:rsid w:val="00AA4E7A"/>
    <w:rsid w:val="00AA5109"/>
    <w:rsid w:val="00AA52BF"/>
    <w:rsid w:val="00AA56A6"/>
    <w:rsid w:val="00AA58D3"/>
    <w:rsid w:val="00AA5BC5"/>
    <w:rsid w:val="00AA5C14"/>
    <w:rsid w:val="00AA5C54"/>
    <w:rsid w:val="00AA5DAA"/>
    <w:rsid w:val="00AA6677"/>
    <w:rsid w:val="00AA67F1"/>
    <w:rsid w:val="00AA7303"/>
    <w:rsid w:val="00AA75AE"/>
    <w:rsid w:val="00AA772B"/>
    <w:rsid w:val="00AA7B93"/>
    <w:rsid w:val="00AA7E21"/>
    <w:rsid w:val="00AB03FE"/>
    <w:rsid w:val="00AB0686"/>
    <w:rsid w:val="00AB08DF"/>
    <w:rsid w:val="00AB0B34"/>
    <w:rsid w:val="00AB130A"/>
    <w:rsid w:val="00AB180A"/>
    <w:rsid w:val="00AB1A34"/>
    <w:rsid w:val="00AB1F9E"/>
    <w:rsid w:val="00AB2152"/>
    <w:rsid w:val="00AB25A1"/>
    <w:rsid w:val="00AB27AB"/>
    <w:rsid w:val="00AB27C6"/>
    <w:rsid w:val="00AB2FD8"/>
    <w:rsid w:val="00AB30F7"/>
    <w:rsid w:val="00AB328C"/>
    <w:rsid w:val="00AB3723"/>
    <w:rsid w:val="00AB3B0C"/>
    <w:rsid w:val="00AB3E22"/>
    <w:rsid w:val="00AB4000"/>
    <w:rsid w:val="00AB42E6"/>
    <w:rsid w:val="00AB4425"/>
    <w:rsid w:val="00AB4F7D"/>
    <w:rsid w:val="00AB527D"/>
    <w:rsid w:val="00AB5DAD"/>
    <w:rsid w:val="00AB64F7"/>
    <w:rsid w:val="00AB6AA9"/>
    <w:rsid w:val="00AB6B93"/>
    <w:rsid w:val="00AB758E"/>
    <w:rsid w:val="00AB799A"/>
    <w:rsid w:val="00AB79AB"/>
    <w:rsid w:val="00AB7BEA"/>
    <w:rsid w:val="00AB7F94"/>
    <w:rsid w:val="00AC00FA"/>
    <w:rsid w:val="00AC011D"/>
    <w:rsid w:val="00AC03DB"/>
    <w:rsid w:val="00AC0AAA"/>
    <w:rsid w:val="00AC137A"/>
    <w:rsid w:val="00AC1C4D"/>
    <w:rsid w:val="00AC2374"/>
    <w:rsid w:val="00AC2938"/>
    <w:rsid w:val="00AC296B"/>
    <w:rsid w:val="00AC2A80"/>
    <w:rsid w:val="00AC2B53"/>
    <w:rsid w:val="00AC2D3B"/>
    <w:rsid w:val="00AC2DAA"/>
    <w:rsid w:val="00AC316F"/>
    <w:rsid w:val="00AC3361"/>
    <w:rsid w:val="00AC35B1"/>
    <w:rsid w:val="00AC3785"/>
    <w:rsid w:val="00AC39FB"/>
    <w:rsid w:val="00AC3DB3"/>
    <w:rsid w:val="00AC4AE2"/>
    <w:rsid w:val="00AC4CA7"/>
    <w:rsid w:val="00AC4D20"/>
    <w:rsid w:val="00AC551A"/>
    <w:rsid w:val="00AC554C"/>
    <w:rsid w:val="00AC5857"/>
    <w:rsid w:val="00AC5C88"/>
    <w:rsid w:val="00AC5FA2"/>
    <w:rsid w:val="00AC64A5"/>
    <w:rsid w:val="00AC66EC"/>
    <w:rsid w:val="00AC677A"/>
    <w:rsid w:val="00AC690D"/>
    <w:rsid w:val="00AC6A1B"/>
    <w:rsid w:val="00AC6AD0"/>
    <w:rsid w:val="00AC6B70"/>
    <w:rsid w:val="00AC6E70"/>
    <w:rsid w:val="00AC7526"/>
    <w:rsid w:val="00AC7554"/>
    <w:rsid w:val="00AC77AE"/>
    <w:rsid w:val="00AC7E41"/>
    <w:rsid w:val="00AD05C2"/>
    <w:rsid w:val="00AD07A3"/>
    <w:rsid w:val="00AD14AD"/>
    <w:rsid w:val="00AD1568"/>
    <w:rsid w:val="00AD194F"/>
    <w:rsid w:val="00AD23BB"/>
    <w:rsid w:val="00AD249B"/>
    <w:rsid w:val="00AD32B4"/>
    <w:rsid w:val="00AD34E7"/>
    <w:rsid w:val="00AD38B3"/>
    <w:rsid w:val="00AD3D13"/>
    <w:rsid w:val="00AD42CE"/>
    <w:rsid w:val="00AD43A0"/>
    <w:rsid w:val="00AD465B"/>
    <w:rsid w:val="00AD49A4"/>
    <w:rsid w:val="00AD4DBA"/>
    <w:rsid w:val="00AD4EAF"/>
    <w:rsid w:val="00AD5010"/>
    <w:rsid w:val="00AD516A"/>
    <w:rsid w:val="00AD5B37"/>
    <w:rsid w:val="00AD6284"/>
    <w:rsid w:val="00AD65B5"/>
    <w:rsid w:val="00AD73D8"/>
    <w:rsid w:val="00AD7A35"/>
    <w:rsid w:val="00AD7BFD"/>
    <w:rsid w:val="00AD7DED"/>
    <w:rsid w:val="00AE0BAB"/>
    <w:rsid w:val="00AE0BC8"/>
    <w:rsid w:val="00AE0CD8"/>
    <w:rsid w:val="00AE1538"/>
    <w:rsid w:val="00AE1ADA"/>
    <w:rsid w:val="00AE1CFC"/>
    <w:rsid w:val="00AE21DB"/>
    <w:rsid w:val="00AE2306"/>
    <w:rsid w:val="00AE25A9"/>
    <w:rsid w:val="00AE2A45"/>
    <w:rsid w:val="00AE2BE9"/>
    <w:rsid w:val="00AE2D0D"/>
    <w:rsid w:val="00AE321E"/>
    <w:rsid w:val="00AE37DC"/>
    <w:rsid w:val="00AE389E"/>
    <w:rsid w:val="00AE4162"/>
    <w:rsid w:val="00AE444D"/>
    <w:rsid w:val="00AE462B"/>
    <w:rsid w:val="00AE47CA"/>
    <w:rsid w:val="00AE481A"/>
    <w:rsid w:val="00AE4E71"/>
    <w:rsid w:val="00AE51CB"/>
    <w:rsid w:val="00AE5447"/>
    <w:rsid w:val="00AE5654"/>
    <w:rsid w:val="00AE574E"/>
    <w:rsid w:val="00AE575A"/>
    <w:rsid w:val="00AE5793"/>
    <w:rsid w:val="00AE5924"/>
    <w:rsid w:val="00AE5B4D"/>
    <w:rsid w:val="00AE5EB2"/>
    <w:rsid w:val="00AE681C"/>
    <w:rsid w:val="00AE7047"/>
    <w:rsid w:val="00AE715D"/>
    <w:rsid w:val="00AE7579"/>
    <w:rsid w:val="00AF02C5"/>
    <w:rsid w:val="00AF0672"/>
    <w:rsid w:val="00AF07F8"/>
    <w:rsid w:val="00AF089C"/>
    <w:rsid w:val="00AF0BC5"/>
    <w:rsid w:val="00AF0BFE"/>
    <w:rsid w:val="00AF1340"/>
    <w:rsid w:val="00AF155C"/>
    <w:rsid w:val="00AF1564"/>
    <w:rsid w:val="00AF16AA"/>
    <w:rsid w:val="00AF1767"/>
    <w:rsid w:val="00AF1BAE"/>
    <w:rsid w:val="00AF1CA7"/>
    <w:rsid w:val="00AF20F7"/>
    <w:rsid w:val="00AF224E"/>
    <w:rsid w:val="00AF22A0"/>
    <w:rsid w:val="00AF2546"/>
    <w:rsid w:val="00AF2B8D"/>
    <w:rsid w:val="00AF3184"/>
    <w:rsid w:val="00AF3654"/>
    <w:rsid w:val="00AF3DA2"/>
    <w:rsid w:val="00AF412E"/>
    <w:rsid w:val="00AF41A6"/>
    <w:rsid w:val="00AF4651"/>
    <w:rsid w:val="00AF4D44"/>
    <w:rsid w:val="00AF51CA"/>
    <w:rsid w:val="00AF53AA"/>
    <w:rsid w:val="00AF55FA"/>
    <w:rsid w:val="00AF57DE"/>
    <w:rsid w:val="00AF5C1F"/>
    <w:rsid w:val="00AF5D0F"/>
    <w:rsid w:val="00AF6597"/>
    <w:rsid w:val="00AF676E"/>
    <w:rsid w:val="00AF67FA"/>
    <w:rsid w:val="00AF68F5"/>
    <w:rsid w:val="00AF6C54"/>
    <w:rsid w:val="00AF6DF1"/>
    <w:rsid w:val="00AF726B"/>
    <w:rsid w:val="00AF7334"/>
    <w:rsid w:val="00AF7782"/>
    <w:rsid w:val="00AF7B6C"/>
    <w:rsid w:val="00B00520"/>
    <w:rsid w:val="00B007FC"/>
    <w:rsid w:val="00B00EFD"/>
    <w:rsid w:val="00B013EA"/>
    <w:rsid w:val="00B02196"/>
    <w:rsid w:val="00B02514"/>
    <w:rsid w:val="00B02958"/>
    <w:rsid w:val="00B02B6A"/>
    <w:rsid w:val="00B02DC1"/>
    <w:rsid w:val="00B02F12"/>
    <w:rsid w:val="00B02F40"/>
    <w:rsid w:val="00B033D3"/>
    <w:rsid w:val="00B0356D"/>
    <w:rsid w:val="00B03714"/>
    <w:rsid w:val="00B03A03"/>
    <w:rsid w:val="00B03B25"/>
    <w:rsid w:val="00B03B75"/>
    <w:rsid w:val="00B03C83"/>
    <w:rsid w:val="00B03E15"/>
    <w:rsid w:val="00B03E37"/>
    <w:rsid w:val="00B03FF3"/>
    <w:rsid w:val="00B04230"/>
    <w:rsid w:val="00B04A4F"/>
    <w:rsid w:val="00B04DAF"/>
    <w:rsid w:val="00B05391"/>
    <w:rsid w:val="00B053FF"/>
    <w:rsid w:val="00B054F8"/>
    <w:rsid w:val="00B055B7"/>
    <w:rsid w:val="00B056C5"/>
    <w:rsid w:val="00B05927"/>
    <w:rsid w:val="00B05C02"/>
    <w:rsid w:val="00B060E8"/>
    <w:rsid w:val="00B0618D"/>
    <w:rsid w:val="00B06945"/>
    <w:rsid w:val="00B06E1A"/>
    <w:rsid w:val="00B06E72"/>
    <w:rsid w:val="00B06F15"/>
    <w:rsid w:val="00B07165"/>
    <w:rsid w:val="00B07B31"/>
    <w:rsid w:val="00B07DF0"/>
    <w:rsid w:val="00B104EB"/>
    <w:rsid w:val="00B104F6"/>
    <w:rsid w:val="00B106B2"/>
    <w:rsid w:val="00B109A5"/>
    <w:rsid w:val="00B109A7"/>
    <w:rsid w:val="00B10EC1"/>
    <w:rsid w:val="00B1100D"/>
    <w:rsid w:val="00B1154B"/>
    <w:rsid w:val="00B11CFD"/>
    <w:rsid w:val="00B11E92"/>
    <w:rsid w:val="00B123BA"/>
    <w:rsid w:val="00B128B7"/>
    <w:rsid w:val="00B128FC"/>
    <w:rsid w:val="00B12FE7"/>
    <w:rsid w:val="00B13032"/>
    <w:rsid w:val="00B13306"/>
    <w:rsid w:val="00B1389D"/>
    <w:rsid w:val="00B13D7A"/>
    <w:rsid w:val="00B14479"/>
    <w:rsid w:val="00B14529"/>
    <w:rsid w:val="00B147CF"/>
    <w:rsid w:val="00B147EE"/>
    <w:rsid w:val="00B149C2"/>
    <w:rsid w:val="00B149FB"/>
    <w:rsid w:val="00B14A60"/>
    <w:rsid w:val="00B14C6C"/>
    <w:rsid w:val="00B14D75"/>
    <w:rsid w:val="00B15028"/>
    <w:rsid w:val="00B1510F"/>
    <w:rsid w:val="00B154D1"/>
    <w:rsid w:val="00B156FB"/>
    <w:rsid w:val="00B1576F"/>
    <w:rsid w:val="00B15814"/>
    <w:rsid w:val="00B15B83"/>
    <w:rsid w:val="00B15E6E"/>
    <w:rsid w:val="00B1633B"/>
    <w:rsid w:val="00B1651B"/>
    <w:rsid w:val="00B16637"/>
    <w:rsid w:val="00B166E3"/>
    <w:rsid w:val="00B16791"/>
    <w:rsid w:val="00B17399"/>
    <w:rsid w:val="00B173B2"/>
    <w:rsid w:val="00B1746B"/>
    <w:rsid w:val="00B17A8F"/>
    <w:rsid w:val="00B17DBC"/>
    <w:rsid w:val="00B17F20"/>
    <w:rsid w:val="00B2016E"/>
    <w:rsid w:val="00B20398"/>
    <w:rsid w:val="00B20B45"/>
    <w:rsid w:val="00B210CF"/>
    <w:rsid w:val="00B21102"/>
    <w:rsid w:val="00B21569"/>
    <w:rsid w:val="00B219D6"/>
    <w:rsid w:val="00B21D6A"/>
    <w:rsid w:val="00B21DCC"/>
    <w:rsid w:val="00B21FE2"/>
    <w:rsid w:val="00B222CD"/>
    <w:rsid w:val="00B22B71"/>
    <w:rsid w:val="00B2318F"/>
    <w:rsid w:val="00B231E8"/>
    <w:rsid w:val="00B23216"/>
    <w:rsid w:val="00B23B3A"/>
    <w:rsid w:val="00B24514"/>
    <w:rsid w:val="00B2466B"/>
    <w:rsid w:val="00B2473E"/>
    <w:rsid w:val="00B248B2"/>
    <w:rsid w:val="00B24DA5"/>
    <w:rsid w:val="00B2532C"/>
    <w:rsid w:val="00B25617"/>
    <w:rsid w:val="00B2569F"/>
    <w:rsid w:val="00B25ACB"/>
    <w:rsid w:val="00B2618C"/>
    <w:rsid w:val="00B261AF"/>
    <w:rsid w:val="00B26311"/>
    <w:rsid w:val="00B2654B"/>
    <w:rsid w:val="00B26692"/>
    <w:rsid w:val="00B26802"/>
    <w:rsid w:val="00B26CF6"/>
    <w:rsid w:val="00B26E17"/>
    <w:rsid w:val="00B27C66"/>
    <w:rsid w:val="00B27D52"/>
    <w:rsid w:val="00B30264"/>
    <w:rsid w:val="00B307D6"/>
    <w:rsid w:val="00B30B6E"/>
    <w:rsid w:val="00B30C1B"/>
    <w:rsid w:val="00B30F25"/>
    <w:rsid w:val="00B3136B"/>
    <w:rsid w:val="00B31757"/>
    <w:rsid w:val="00B318A8"/>
    <w:rsid w:val="00B31988"/>
    <w:rsid w:val="00B3299C"/>
    <w:rsid w:val="00B32A15"/>
    <w:rsid w:val="00B32CE4"/>
    <w:rsid w:val="00B32FCA"/>
    <w:rsid w:val="00B330B6"/>
    <w:rsid w:val="00B33BDB"/>
    <w:rsid w:val="00B3423D"/>
    <w:rsid w:val="00B3447C"/>
    <w:rsid w:val="00B34655"/>
    <w:rsid w:val="00B34A92"/>
    <w:rsid w:val="00B34D57"/>
    <w:rsid w:val="00B34FD2"/>
    <w:rsid w:val="00B351C0"/>
    <w:rsid w:val="00B355EB"/>
    <w:rsid w:val="00B3568D"/>
    <w:rsid w:val="00B35699"/>
    <w:rsid w:val="00B35718"/>
    <w:rsid w:val="00B35727"/>
    <w:rsid w:val="00B35793"/>
    <w:rsid w:val="00B35895"/>
    <w:rsid w:val="00B3598E"/>
    <w:rsid w:val="00B35C1D"/>
    <w:rsid w:val="00B35FE3"/>
    <w:rsid w:val="00B36050"/>
    <w:rsid w:val="00B36400"/>
    <w:rsid w:val="00B36476"/>
    <w:rsid w:val="00B369B1"/>
    <w:rsid w:val="00B36B4D"/>
    <w:rsid w:val="00B36C86"/>
    <w:rsid w:val="00B37730"/>
    <w:rsid w:val="00B37E4A"/>
    <w:rsid w:val="00B4044D"/>
    <w:rsid w:val="00B4059C"/>
    <w:rsid w:val="00B405BC"/>
    <w:rsid w:val="00B40627"/>
    <w:rsid w:val="00B4067C"/>
    <w:rsid w:val="00B408F1"/>
    <w:rsid w:val="00B40B61"/>
    <w:rsid w:val="00B40C90"/>
    <w:rsid w:val="00B40EA0"/>
    <w:rsid w:val="00B40F60"/>
    <w:rsid w:val="00B4117D"/>
    <w:rsid w:val="00B4127A"/>
    <w:rsid w:val="00B417EF"/>
    <w:rsid w:val="00B4185C"/>
    <w:rsid w:val="00B41C3F"/>
    <w:rsid w:val="00B41D1C"/>
    <w:rsid w:val="00B424A6"/>
    <w:rsid w:val="00B424ED"/>
    <w:rsid w:val="00B424EF"/>
    <w:rsid w:val="00B42530"/>
    <w:rsid w:val="00B42847"/>
    <w:rsid w:val="00B42A64"/>
    <w:rsid w:val="00B43076"/>
    <w:rsid w:val="00B435DB"/>
    <w:rsid w:val="00B4378D"/>
    <w:rsid w:val="00B4388E"/>
    <w:rsid w:val="00B4397A"/>
    <w:rsid w:val="00B439BD"/>
    <w:rsid w:val="00B43A04"/>
    <w:rsid w:val="00B43D07"/>
    <w:rsid w:val="00B43E7F"/>
    <w:rsid w:val="00B43EA7"/>
    <w:rsid w:val="00B441D4"/>
    <w:rsid w:val="00B44843"/>
    <w:rsid w:val="00B44865"/>
    <w:rsid w:val="00B44C4D"/>
    <w:rsid w:val="00B44E44"/>
    <w:rsid w:val="00B44F51"/>
    <w:rsid w:val="00B4503B"/>
    <w:rsid w:val="00B45C1D"/>
    <w:rsid w:val="00B46842"/>
    <w:rsid w:val="00B475DE"/>
    <w:rsid w:val="00B47694"/>
    <w:rsid w:val="00B47B4F"/>
    <w:rsid w:val="00B47F0C"/>
    <w:rsid w:val="00B500A2"/>
    <w:rsid w:val="00B500BF"/>
    <w:rsid w:val="00B503E1"/>
    <w:rsid w:val="00B509B4"/>
    <w:rsid w:val="00B5172D"/>
    <w:rsid w:val="00B51E3C"/>
    <w:rsid w:val="00B521A0"/>
    <w:rsid w:val="00B52262"/>
    <w:rsid w:val="00B52559"/>
    <w:rsid w:val="00B528C5"/>
    <w:rsid w:val="00B52FDD"/>
    <w:rsid w:val="00B53CA6"/>
    <w:rsid w:val="00B547CC"/>
    <w:rsid w:val="00B549C6"/>
    <w:rsid w:val="00B54D06"/>
    <w:rsid w:val="00B54D53"/>
    <w:rsid w:val="00B54D94"/>
    <w:rsid w:val="00B55073"/>
    <w:rsid w:val="00B551AE"/>
    <w:rsid w:val="00B553CD"/>
    <w:rsid w:val="00B5542A"/>
    <w:rsid w:val="00B55E07"/>
    <w:rsid w:val="00B55E26"/>
    <w:rsid w:val="00B56174"/>
    <w:rsid w:val="00B563CE"/>
    <w:rsid w:val="00B56C13"/>
    <w:rsid w:val="00B56DBE"/>
    <w:rsid w:val="00B56FC1"/>
    <w:rsid w:val="00B570FA"/>
    <w:rsid w:val="00B57115"/>
    <w:rsid w:val="00B576A9"/>
    <w:rsid w:val="00B576C7"/>
    <w:rsid w:val="00B5789C"/>
    <w:rsid w:val="00B57D06"/>
    <w:rsid w:val="00B57D29"/>
    <w:rsid w:val="00B57FDE"/>
    <w:rsid w:val="00B60254"/>
    <w:rsid w:val="00B60AB0"/>
    <w:rsid w:val="00B60CBE"/>
    <w:rsid w:val="00B60DC5"/>
    <w:rsid w:val="00B60DD9"/>
    <w:rsid w:val="00B60E60"/>
    <w:rsid w:val="00B61236"/>
    <w:rsid w:val="00B61239"/>
    <w:rsid w:val="00B612C6"/>
    <w:rsid w:val="00B612FF"/>
    <w:rsid w:val="00B61623"/>
    <w:rsid w:val="00B6181A"/>
    <w:rsid w:val="00B61861"/>
    <w:rsid w:val="00B61B1D"/>
    <w:rsid w:val="00B61E36"/>
    <w:rsid w:val="00B61ECB"/>
    <w:rsid w:val="00B6211E"/>
    <w:rsid w:val="00B6235A"/>
    <w:rsid w:val="00B62F8F"/>
    <w:rsid w:val="00B6305D"/>
    <w:rsid w:val="00B631A3"/>
    <w:rsid w:val="00B6322B"/>
    <w:rsid w:val="00B63232"/>
    <w:rsid w:val="00B636FF"/>
    <w:rsid w:val="00B63D76"/>
    <w:rsid w:val="00B63F81"/>
    <w:rsid w:val="00B64437"/>
    <w:rsid w:val="00B64504"/>
    <w:rsid w:val="00B64C56"/>
    <w:rsid w:val="00B65004"/>
    <w:rsid w:val="00B6500C"/>
    <w:rsid w:val="00B65024"/>
    <w:rsid w:val="00B650C4"/>
    <w:rsid w:val="00B65575"/>
    <w:rsid w:val="00B6570A"/>
    <w:rsid w:val="00B657DC"/>
    <w:rsid w:val="00B65A2E"/>
    <w:rsid w:val="00B65AE8"/>
    <w:rsid w:val="00B6625D"/>
    <w:rsid w:val="00B66268"/>
    <w:rsid w:val="00B66476"/>
    <w:rsid w:val="00B66561"/>
    <w:rsid w:val="00B66B63"/>
    <w:rsid w:val="00B66C84"/>
    <w:rsid w:val="00B66EF3"/>
    <w:rsid w:val="00B671D0"/>
    <w:rsid w:val="00B671E7"/>
    <w:rsid w:val="00B676E6"/>
    <w:rsid w:val="00B6785E"/>
    <w:rsid w:val="00B67B32"/>
    <w:rsid w:val="00B67DD6"/>
    <w:rsid w:val="00B67E04"/>
    <w:rsid w:val="00B67F7C"/>
    <w:rsid w:val="00B70092"/>
    <w:rsid w:val="00B700DF"/>
    <w:rsid w:val="00B709F9"/>
    <w:rsid w:val="00B70DA4"/>
    <w:rsid w:val="00B70E00"/>
    <w:rsid w:val="00B710C0"/>
    <w:rsid w:val="00B71433"/>
    <w:rsid w:val="00B71B2A"/>
    <w:rsid w:val="00B71CB5"/>
    <w:rsid w:val="00B71F68"/>
    <w:rsid w:val="00B71FC9"/>
    <w:rsid w:val="00B7200B"/>
    <w:rsid w:val="00B723B5"/>
    <w:rsid w:val="00B7298A"/>
    <w:rsid w:val="00B72ACD"/>
    <w:rsid w:val="00B73093"/>
    <w:rsid w:val="00B73864"/>
    <w:rsid w:val="00B73B94"/>
    <w:rsid w:val="00B741B8"/>
    <w:rsid w:val="00B74322"/>
    <w:rsid w:val="00B743BE"/>
    <w:rsid w:val="00B748DC"/>
    <w:rsid w:val="00B7510E"/>
    <w:rsid w:val="00B75744"/>
    <w:rsid w:val="00B758CE"/>
    <w:rsid w:val="00B75A6C"/>
    <w:rsid w:val="00B75B1E"/>
    <w:rsid w:val="00B75F10"/>
    <w:rsid w:val="00B7620E"/>
    <w:rsid w:val="00B762C0"/>
    <w:rsid w:val="00B76751"/>
    <w:rsid w:val="00B76805"/>
    <w:rsid w:val="00B76C46"/>
    <w:rsid w:val="00B778B4"/>
    <w:rsid w:val="00B77911"/>
    <w:rsid w:val="00B779DB"/>
    <w:rsid w:val="00B77B66"/>
    <w:rsid w:val="00B80073"/>
    <w:rsid w:val="00B80134"/>
    <w:rsid w:val="00B8064B"/>
    <w:rsid w:val="00B806F4"/>
    <w:rsid w:val="00B8087F"/>
    <w:rsid w:val="00B80B42"/>
    <w:rsid w:val="00B80B64"/>
    <w:rsid w:val="00B811B3"/>
    <w:rsid w:val="00B8189D"/>
    <w:rsid w:val="00B81A04"/>
    <w:rsid w:val="00B81B00"/>
    <w:rsid w:val="00B81F3F"/>
    <w:rsid w:val="00B8204A"/>
    <w:rsid w:val="00B822CA"/>
    <w:rsid w:val="00B82C6A"/>
    <w:rsid w:val="00B82DDA"/>
    <w:rsid w:val="00B82EEF"/>
    <w:rsid w:val="00B83274"/>
    <w:rsid w:val="00B835E8"/>
    <w:rsid w:val="00B835F0"/>
    <w:rsid w:val="00B83824"/>
    <w:rsid w:val="00B83C50"/>
    <w:rsid w:val="00B83EAC"/>
    <w:rsid w:val="00B83F1E"/>
    <w:rsid w:val="00B84298"/>
    <w:rsid w:val="00B845DF"/>
    <w:rsid w:val="00B84D7C"/>
    <w:rsid w:val="00B84DA8"/>
    <w:rsid w:val="00B85287"/>
    <w:rsid w:val="00B8550A"/>
    <w:rsid w:val="00B8581A"/>
    <w:rsid w:val="00B859A8"/>
    <w:rsid w:val="00B85A9C"/>
    <w:rsid w:val="00B85D62"/>
    <w:rsid w:val="00B85E45"/>
    <w:rsid w:val="00B85E6D"/>
    <w:rsid w:val="00B86135"/>
    <w:rsid w:val="00B86433"/>
    <w:rsid w:val="00B86671"/>
    <w:rsid w:val="00B8681B"/>
    <w:rsid w:val="00B86D14"/>
    <w:rsid w:val="00B87BA3"/>
    <w:rsid w:val="00B9077E"/>
    <w:rsid w:val="00B9079A"/>
    <w:rsid w:val="00B9079B"/>
    <w:rsid w:val="00B90816"/>
    <w:rsid w:val="00B909E1"/>
    <w:rsid w:val="00B909FF"/>
    <w:rsid w:val="00B91232"/>
    <w:rsid w:val="00B9158D"/>
    <w:rsid w:val="00B91B96"/>
    <w:rsid w:val="00B91BA7"/>
    <w:rsid w:val="00B92069"/>
    <w:rsid w:val="00B921DF"/>
    <w:rsid w:val="00B923AB"/>
    <w:rsid w:val="00B92577"/>
    <w:rsid w:val="00B925E9"/>
    <w:rsid w:val="00B9288D"/>
    <w:rsid w:val="00B92937"/>
    <w:rsid w:val="00B92C2F"/>
    <w:rsid w:val="00B93F1F"/>
    <w:rsid w:val="00B94377"/>
    <w:rsid w:val="00B94571"/>
    <w:rsid w:val="00B94617"/>
    <w:rsid w:val="00B94971"/>
    <w:rsid w:val="00B94CFC"/>
    <w:rsid w:val="00B95549"/>
    <w:rsid w:val="00B9583D"/>
    <w:rsid w:val="00B963A8"/>
    <w:rsid w:val="00B96830"/>
    <w:rsid w:val="00B96D45"/>
    <w:rsid w:val="00B975C8"/>
    <w:rsid w:val="00B9774B"/>
    <w:rsid w:val="00BA026A"/>
    <w:rsid w:val="00BA0352"/>
    <w:rsid w:val="00BA1428"/>
    <w:rsid w:val="00BA145B"/>
    <w:rsid w:val="00BA17F4"/>
    <w:rsid w:val="00BA1D68"/>
    <w:rsid w:val="00BA1DEF"/>
    <w:rsid w:val="00BA1E77"/>
    <w:rsid w:val="00BA2BF0"/>
    <w:rsid w:val="00BA2D47"/>
    <w:rsid w:val="00BA3272"/>
    <w:rsid w:val="00BA3873"/>
    <w:rsid w:val="00BA49EB"/>
    <w:rsid w:val="00BA4A63"/>
    <w:rsid w:val="00BA5223"/>
    <w:rsid w:val="00BA552C"/>
    <w:rsid w:val="00BA5A1E"/>
    <w:rsid w:val="00BA5AC9"/>
    <w:rsid w:val="00BA5EB6"/>
    <w:rsid w:val="00BA66A9"/>
    <w:rsid w:val="00BA6B05"/>
    <w:rsid w:val="00BA6DD7"/>
    <w:rsid w:val="00BA7413"/>
    <w:rsid w:val="00BA742D"/>
    <w:rsid w:val="00BA7B68"/>
    <w:rsid w:val="00BA7EB7"/>
    <w:rsid w:val="00BB003A"/>
    <w:rsid w:val="00BB03F9"/>
    <w:rsid w:val="00BB04E4"/>
    <w:rsid w:val="00BB0506"/>
    <w:rsid w:val="00BB0575"/>
    <w:rsid w:val="00BB07E0"/>
    <w:rsid w:val="00BB0B84"/>
    <w:rsid w:val="00BB0EBB"/>
    <w:rsid w:val="00BB0F4E"/>
    <w:rsid w:val="00BB1263"/>
    <w:rsid w:val="00BB14AA"/>
    <w:rsid w:val="00BB1747"/>
    <w:rsid w:val="00BB2686"/>
    <w:rsid w:val="00BB2BF6"/>
    <w:rsid w:val="00BB2F9C"/>
    <w:rsid w:val="00BB31A4"/>
    <w:rsid w:val="00BB31A7"/>
    <w:rsid w:val="00BB3746"/>
    <w:rsid w:val="00BB40DC"/>
    <w:rsid w:val="00BB4299"/>
    <w:rsid w:val="00BB442F"/>
    <w:rsid w:val="00BB4650"/>
    <w:rsid w:val="00BB4DCF"/>
    <w:rsid w:val="00BB59C0"/>
    <w:rsid w:val="00BB5B1D"/>
    <w:rsid w:val="00BB5D5A"/>
    <w:rsid w:val="00BB6386"/>
    <w:rsid w:val="00BB6387"/>
    <w:rsid w:val="00BB63AA"/>
    <w:rsid w:val="00BB6410"/>
    <w:rsid w:val="00BB6474"/>
    <w:rsid w:val="00BB68C0"/>
    <w:rsid w:val="00BB6CDE"/>
    <w:rsid w:val="00BB6FB8"/>
    <w:rsid w:val="00BB721E"/>
    <w:rsid w:val="00BB7427"/>
    <w:rsid w:val="00BB755D"/>
    <w:rsid w:val="00BB76C7"/>
    <w:rsid w:val="00BB77F1"/>
    <w:rsid w:val="00BC01C2"/>
    <w:rsid w:val="00BC074F"/>
    <w:rsid w:val="00BC0D4C"/>
    <w:rsid w:val="00BC1013"/>
    <w:rsid w:val="00BC11DD"/>
    <w:rsid w:val="00BC153E"/>
    <w:rsid w:val="00BC1B02"/>
    <w:rsid w:val="00BC228C"/>
    <w:rsid w:val="00BC2D5D"/>
    <w:rsid w:val="00BC30C3"/>
    <w:rsid w:val="00BC359F"/>
    <w:rsid w:val="00BC3B35"/>
    <w:rsid w:val="00BC3C67"/>
    <w:rsid w:val="00BC3F95"/>
    <w:rsid w:val="00BC43BF"/>
    <w:rsid w:val="00BC51E9"/>
    <w:rsid w:val="00BC557F"/>
    <w:rsid w:val="00BC5601"/>
    <w:rsid w:val="00BC5833"/>
    <w:rsid w:val="00BC58C3"/>
    <w:rsid w:val="00BC5A3F"/>
    <w:rsid w:val="00BC5A58"/>
    <w:rsid w:val="00BC5B26"/>
    <w:rsid w:val="00BC5B2D"/>
    <w:rsid w:val="00BC5C0C"/>
    <w:rsid w:val="00BC62BD"/>
    <w:rsid w:val="00BC6942"/>
    <w:rsid w:val="00BC6A58"/>
    <w:rsid w:val="00BC6CE9"/>
    <w:rsid w:val="00BC7A01"/>
    <w:rsid w:val="00BC7B1D"/>
    <w:rsid w:val="00BC7C05"/>
    <w:rsid w:val="00BC7F18"/>
    <w:rsid w:val="00BD0086"/>
    <w:rsid w:val="00BD11BC"/>
    <w:rsid w:val="00BD1244"/>
    <w:rsid w:val="00BD14F5"/>
    <w:rsid w:val="00BD192B"/>
    <w:rsid w:val="00BD1DE8"/>
    <w:rsid w:val="00BD2166"/>
    <w:rsid w:val="00BD279B"/>
    <w:rsid w:val="00BD300E"/>
    <w:rsid w:val="00BD3218"/>
    <w:rsid w:val="00BD3302"/>
    <w:rsid w:val="00BD3354"/>
    <w:rsid w:val="00BD3480"/>
    <w:rsid w:val="00BD348B"/>
    <w:rsid w:val="00BD34C7"/>
    <w:rsid w:val="00BD4590"/>
    <w:rsid w:val="00BD479D"/>
    <w:rsid w:val="00BD483B"/>
    <w:rsid w:val="00BD4E3F"/>
    <w:rsid w:val="00BD58F7"/>
    <w:rsid w:val="00BD5A52"/>
    <w:rsid w:val="00BD5AAA"/>
    <w:rsid w:val="00BD5F4E"/>
    <w:rsid w:val="00BD6056"/>
    <w:rsid w:val="00BD644C"/>
    <w:rsid w:val="00BD6539"/>
    <w:rsid w:val="00BD665D"/>
    <w:rsid w:val="00BD67E3"/>
    <w:rsid w:val="00BD6981"/>
    <w:rsid w:val="00BD698D"/>
    <w:rsid w:val="00BD69F0"/>
    <w:rsid w:val="00BD6C79"/>
    <w:rsid w:val="00BD7099"/>
    <w:rsid w:val="00BD7577"/>
    <w:rsid w:val="00BD7624"/>
    <w:rsid w:val="00BD7A1C"/>
    <w:rsid w:val="00BD7C19"/>
    <w:rsid w:val="00BD7D98"/>
    <w:rsid w:val="00BE023C"/>
    <w:rsid w:val="00BE0277"/>
    <w:rsid w:val="00BE0360"/>
    <w:rsid w:val="00BE101C"/>
    <w:rsid w:val="00BE1194"/>
    <w:rsid w:val="00BE2021"/>
    <w:rsid w:val="00BE2287"/>
    <w:rsid w:val="00BE24F0"/>
    <w:rsid w:val="00BE258E"/>
    <w:rsid w:val="00BE2787"/>
    <w:rsid w:val="00BE2D48"/>
    <w:rsid w:val="00BE2F1E"/>
    <w:rsid w:val="00BE2F50"/>
    <w:rsid w:val="00BE3281"/>
    <w:rsid w:val="00BE346B"/>
    <w:rsid w:val="00BE3D84"/>
    <w:rsid w:val="00BE3EFA"/>
    <w:rsid w:val="00BE3F08"/>
    <w:rsid w:val="00BE423B"/>
    <w:rsid w:val="00BE4779"/>
    <w:rsid w:val="00BE4899"/>
    <w:rsid w:val="00BE4914"/>
    <w:rsid w:val="00BE50E8"/>
    <w:rsid w:val="00BE5327"/>
    <w:rsid w:val="00BE53FB"/>
    <w:rsid w:val="00BE55D1"/>
    <w:rsid w:val="00BE570C"/>
    <w:rsid w:val="00BE58F9"/>
    <w:rsid w:val="00BE5A0B"/>
    <w:rsid w:val="00BE5B88"/>
    <w:rsid w:val="00BE5DE6"/>
    <w:rsid w:val="00BE5F43"/>
    <w:rsid w:val="00BE62E6"/>
    <w:rsid w:val="00BE666E"/>
    <w:rsid w:val="00BE6743"/>
    <w:rsid w:val="00BE71D2"/>
    <w:rsid w:val="00BE76AD"/>
    <w:rsid w:val="00BE7A94"/>
    <w:rsid w:val="00BE7AD1"/>
    <w:rsid w:val="00BF01E3"/>
    <w:rsid w:val="00BF0317"/>
    <w:rsid w:val="00BF10D7"/>
    <w:rsid w:val="00BF13A4"/>
    <w:rsid w:val="00BF154B"/>
    <w:rsid w:val="00BF1576"/>
    <w:rsid w:val="00BF15A3"/>
    <w:rsid w:val="00BF175C"/>
    <w:rsid w:val="00BF18B8"/>
    <w:rsid w:val="00BF1DFC"/>
    <w:rsid w:val="00BF1E27"/>
    <w:rsid w:val="00BF2167"/>
    <w:rsid w:val="00BF256B"/>
    <w:rsid w:val="00BF2AF3"/>
    <w:rsid w:val="00BF3482"/>
    <w:rsid w:val="00BF3A85"/>
    <w:rsid w:val="00BF3AF7"/>
    <w:rsid w:val="00BF3D24"/>
    <w:rsid w:val="00BF5BA8"/>
    <w:rsid w:val="00BF5DD1"/>
    <w:rsid w:val="00BF604F"/>
    <w:rsid w:val="00BF6100"/>
    <w:rsid w:val="00BF6A4C"/>
    <w:rsid w:val="00BF6B3F"/>
    <w:rsid w:val="00BF7917"/>
    <w:rsid w:val="00BF7A43"/>
    <w:rsid w:val="00BF7C82"/>
    <w:rsid w:val="00BF7F85"/>
    <w:rsid w:val="00C000DB"/>
    <w:rsid w:val="00C00C15"/>
    <w:rsid w:val="00C00D3E"/>
    <w:rsid w:val="00C01348"/>
    <w:rsid w:val="00C01698"/>
    <w:rsid w:val="00C017EA"/>
    <w:rsid w:val="00C019B5"/>
    <w:rsid w:val="00C01AF4"/>
    <w:rsid w:val="00C0214E"/>
    <w:rsid w:val="00C02635"/>
    <w:rsid w:val="00C02CF2"/>
    <w:rsid w:val="00C02F89"/>
    <w:rsid w:val="00C039E8"/>
    <w:rsid w:val="00C03C4E"/>
    <w:rsid w:val="00C04599"/>
    <w:rsid w:val="00C04AB5"/>
    <w:rsid w:val="00C05D3F"/>
    <w:rsid w:val="00C06443"/>
    <w:rsid w:val="00C065F7"/>
    <w:rsid w:val="00C0699D"/>
    <w:rsid w:val="00C06B07"/>
    <w:rsid w:val="00C06BBA"/>
    <w:rsid w:val="00C06DFA"/>
    <w:rsid w:val="00C06F04"/>
    <w:rsid w:val="00C075C8"/>
    <w:rsid w:val="00C07AA0"/>
    <w:rsid w:val="00C07EBF"/>
    <w:rsid w:val="00C1073B"/>
    <w:rsid w:val="00C10790"/>
    <w:rsid w:val="00C10B8E"/>
    <w:rsid w:val="00C10C2D"/>
    <w:rsid w:val="00C10DCF"/>
    <w:rsid w:val="00C11508"/>
    <w:rsid w:val="00C119BA"/>
    <w:rsid w:val="00C11B12"/>
    <w:rsid w:val="00C11C83"/>
    <w:rsid w:val="00C11D12"/>
    <w:rsid w:val="00C1240B"/>
    <w:rsid w:val="00C1241C"/>
    <w:rsid w:val="00C1241E"/>
    <w:rsid w:val="00C129D2"/>
    <w:rsid w:val="00C12A08"/>
    <w:rsid w:val="00C12ADA"/>
    <w:rsid w:val="00C12B97"/>
    <w:rsid w:val="00C12BE8"/>
    <w:rsid w:val="00C12DB6"/>
    <w:rsid w:val="00C13086"/>
    <w:rsid w:val="00C13125"/>
    <w:rsid w:val="00C14382"/>
    <w:rsid w:val="00C1442F"/>
    <w:rsid w:val="00C146E0"/>
    <w:rsid w:val="00C14813"/>
    <w:rsid w:val="00C14972"/>
    <w:rsid w:val="00C14D04"/>
    <w:rsid w:val="00C14FF1"/>
    <w:rsid w:val="00C1534C"/>
    <w:rsid w:val="00C157C2"/>
    <w:rsid w:val="00C15ACE"/>
    <w:rsid w:val="00C15AFA"/>
    <w:rsid w:val="00C15C43"/>
    <w:rsid w:val="00C163D2"/>
    <w:rsid w:val="00C1642B"/>
    <w:rsid w:val="00C16872"/>
    <w:rsid w:val="00C16BE4"/>
    <w:rsid w:val="00C16CAA"/>
    <w:rsid w:val="00C16E2C"/>
    <w:rsid w:val="00C1758B"/>
    <w:rsid w:val="00C17707"/>
    <w:rsid w:val="00C1771E"/>
    <w:rsid w:val="00C17B4E"/>
    <w:rsid w:val="00C17B4F"/>
    <w:rsid w:val="00C17FA2"/>
    <w:rsid w:val="00C205EA"/>
    <w:rsid w:val="00C2093C"/>
    <w:rsid w:val="00C20945"/>
    <w:rsid w:val="00C20B60"/>
    <w:rsid w:val="00C20E35"/>
    <w:rsid w:val="00C21808"/>
    <w:rsid w:val="00C218C3"/>
    <w:rsid w:val="00C21A2E"/>
    <w:rsid w:val="00C21AB2"/>
    <w:rsid w:val="00C21B6F"/>
    <w:rsid w:val="00C21D41"/>
    <w:rsid w:val="00C228E8"/>
    <w:rsid w:val="00C22A46"/>
    <w:rsid w:val="00C22B19"/>
    <w:rsid w:val="00C22BC0"/>
    <w:rsid w:val="00C22DEB"/>
    <w:rsid w:val="00C2365A"/>
    <w:rsid w:val="00C23C21"/>
    <w:rsid w:val="00C23DA2"/>
    <w:rsid w:val="00C23EB0"/>
    <w:rsid w:val="00C23FA1"/>
    <w:rsid w:val="00C24620"/>
    <w:rsid w:val="00C24817"/>
    <w:rsid w:val="00C24937"/>
    <w:rsid w:val="00C24F56"/>
    <w:rsid w:val="00C24F91"/>
    <w:rsid w:val="00C25099"/>
    <w:rsid w:val="00C25130"/>
    <w:rsid w:val="00C25225"/>
    <w:rsid w:val="00C254A6"/>
    <w:rsid w:val="00C25A31"/>
    <w:rsid w:val="00C25DE0"/>
    <w:rsid w:val="00C26148"/>
    <w:rsid w:val="00C26155"/>
    <w:rsid w:val="00C26240"/>
    <w:rsid w:val="00C2637D"/>
    <w:rsid w:val="00C26424"/>
    <w:rsid w:val="00C265A0"/>
    <w:rsid w:val="00C267F0"/>
    <w:rsid w:val="00C268E2"/>
    <w:rsid w:val="00C269CF"/>
    <w:rsid w:val="00C271F0"/>
    <w:rsid w:val="00C277D6"/>
    <w:rsid w:val="00C27A31"/>
    <w:rsid w:val="00C27DD7"/>
    <w:rsid w:val="00C300A4"/>
    <w:rsid w:val="00C3015B"/>
    <w:rsid w:val="00C30305"/>
    <w:rsid w:val="00C3060A"/>
    <w:rsid w:val="00C309DE"/>
    <w:rsid w:val="00C30B1F"/>
    <w:rsid w:val="00C31125"/>
    <w:rsid w:val="00C31177"/>
    <w:rsid w:val="00C31309"/>
    <w:rsid w:val="00C3182F"/>
    <w:rsid w:val="00C31B20"/>
    <w:rsid w:val="00C3218A"/>
    <w:rsid w:val="00C3264B"/>
    <w:rsid w:val="00C328C3"/>
    <w:rsid w:val="00C32A83"/>
    <w:rsid w:val="00C32D42"/>
    <w:rsid w:val="00C32E39"/>
    <w:rsid w:val="00C33660"/>
    <w:rsid w:val="00C33956"/>
    <w:rsid w:val="00C342A6"/>
    <w:rsid w:val="00C34868"/>
    <w:rsid w:val="00C34A65"/>
    <w:rsid w:val="00C34ADE"/>
    <w:rsid w:val="00C34DBE"/>
    <w:rsid w:val="00C35D3D"/>
    <w:rsid w:val="00C35D78"/>
    <w:rsid w:val="00C35E37"/>
    <w:rsid w:val="00C360CA"/>
    <w:rsid w:val="00C36810"/>
    <w:rsid w:val="00C36943"/>
    <w:rsid w:val="00C36B26"/>
    <w:rsid w:val="00C36DBC"/>
    <w:rsid w:val="00C36F7B"/>
    <w:rsid w:val="00C377C3"/>
    <w:rsid w:val="00C37941"/>
    <w:rsid w:val="00C40295"/>
    <w:rsid w:val="00C4087D"/>
    <w:rsid w:val="00C408AA"/>
    <w:rsid w:val="00C40A2B"/>
    <w:rsid w:val="00C40BBB"/>
    <w:rsid w:val="00C40F26"/>
    <w:rsid w:val="00C40F87"/>
    <w:rsid w:val="00C4141D"/>
    <w:rsid w:val="00C418A8"/>
    <w:rsid w:val="00C41D51"/>
    <w:rsid w:val="00C427AC"/>
    <w:rsid w:val="00C42BC1"/>
    <w:rsid w:val="00C42ED0"/>
    <w:rsid w:val="00C4310E"/>
    <w:rsid w:val="00C432E3"/>
    <w:rsid w:val="00C436B0"/>
    <w:rsid w:val="00C43754"/>
    <w:rsid w:val="00C43F3F"/>
    <w:rsid w:val="00C44072"/>
    <w:rsid w:val="00C444BE"/>
    <w:rsid w:val="00C44522"/>
    <w:rsid w:val="00C44A8C"/>
    <w:rsid w:val="00C453DD"/>
    <w:rsid w:val="00C45471"/>
    <w:rsid w:val="00C45AE8"/>
    <w:rsid w:val="00C45ED2"/>
    <w:rsid w:val="00C460DA"/>
    <w:rsid w:val="00C460FF"/>
    <w:rsid w:val="00C463E9"/>
    <w:rsid w:val="00C46946"/>
    <w:rsid w:val="00C4717B"/>
    <w:rsid w:val="00C475D9"/>
    <w:rsid w:val="00C479E5"/>
    <w:rsid w:val="00C47B5B"/>
    <w:rsid w:val="00C47CF4"/>
    <w:rsid w:val="00C47D45"/>
    <w:rsid w:val="00C47D58"/>
    <w:rsid w:val="00C47E72"/>
    <w:rsid w:val="00C5032E"/>
    <w:rsid w:val="00C503D9"/>
    <w:rsid w:val="00C51064"/>
    <w:rsid w:val="00C5153C"/>
    <w:rsid w:val="00C51566"/>
    <w:rsid w:val="00C515B9"/>
    <w:rsid w:val="00C51DA6"/>
    <w:rsid w:val="00C51F50"/>
    <w:rsid w:val="00C52292"/>
    <w:rsid w:val="00C52A05"/>
    <w:rsid w:val="00C52BD4"/>
    <w:rsid w:val="00C5341C"/>
    <w:rsid w:val="00C538AE"/>
    <w:rsid w:val="00C53B04"/>
    <w:rsid w:val="00C54621"/>
    <w:rsid w:val="00C546F6"/>
    <w:rsid w:val="00C54830"/>
    <w:rsid w:val="00C54983"/>
    <w:rsid w:val="00C54B27"/>
    <w:rsid w:val="00C54BA2"/>
    <w:rsid w:val="00C54E71"/>
    <w:rsid w:val="00C54EE3"/>
    <w:rsid w:val="00C5536F"/>
    <w:rsid w:val="00C553BA"/>
    <w:rsid w:val="00C555A1"/>
    <w:rsid w:val="00C556BE"/>
    <w:rsid w:val="00C55847"/>
    <w:rsid w:val="00C55CB7"/>
    <w:rsid w:val="00C5638B"/>
    <w:rsid w:val="00C56406"/>
    <w:rsid w:val="00C5643B"/>
    <w:rsid w:val="00C56CAD"/>
    <w:rsid w:val="00C56F76"/>
    <w:rsid w:val="00C56FE9"/>
    <w:rsid w:val="00C5757F"/>
    <w:rsid w:val="00C576A7"/>
    <w:rsid w:val="00C57ADB"/>
    <w:rsid w:val="00C57BD1"/>
    <w:rsid w:val="00C60510"/>
    <w:rsid w:val="00C608E6"/>
    <w:rsid w:val="00C60C27"/>
    <w:rsid w:val="00C60F02"/>
    <w:rsid w:val="00C61463"/>
    <w:rsid w:val="00C614A6"/>
    <w:rsid w:val="00C61CF3"/>
    <w:rsid w:val="00C623C5"/>
    <w:rsid w:val="00C62927"/>
    <w:rsid w:val="00C62D94"/>
    <w:rsid w:val="00C631A1"/>
    <w:rsid w:val="00C63371"/>
    <w:rsid w:val="00C633C4"/>
    <w:rsid w:val="00C6424C"/>
    <w:rsid w:val="00C64652"/>
    <w:rsid w:val="00C64AF4"/>
    <w:rsid w:val="00C65034"/>
    <w:rsid w:val="00C654D1"/>
    <w:rsid w:val="00C658C8"/>
    <w:rsid w:val="00C65A7D"/>
    <w:rsid w:val="00C66064"/>
    <w:rsid w:val="00C66CA0"/>
    <w:rsid w:val="00C67370"/>
    <w:rsid w:val="00C676AC"/>
    <w:rsid w:val="00C67A8E"/>
    <w:rsid w:val="00C67B94"/>
    <w:rsid w:val="00C7005B"/>
    <w:rsid w:val="00C70062"/>
    <w:rsid w:val="00C70B94"/>
    <w:rsid w:val="00C7169C"/>
    <w:rsid w:val="00C71DF7"/>
    <w:rsid w:val="00C729AC"/>
    <w:rsid w:val="00C7301F"/>
    <w:rsid w:val="00C73071"/>
    <w:rsid w:val="00C73ACA"/>
    <w:rsid w:val="00C74126"/>
    <w:rsid w:val="00C7480D"/>
    <w:rsid w:val="00C74B43"/>
    <w:rsid w:val="00C74BF0"/>
    <w:rsid w:val="00C74C5D"/>
    <w:rsid w:val="00C750C4"/>
    <w:rsid w:val="00C75CC7"/>
    <w:rsid w:val="00C769E7"/>
    <w:rsid w:val="00C76D23"/>
    <w:rsid w:val="00C7760E"/>
    <w:rsid w:val="00C7766B"/>
    <w:rsid w:val="00C77C9A"/>
    <w:rsid w:val="00C77F1C"/>
    <w:rsid w:val="00C77FE5"/>
    <w:rsid w:val="00C80485"/>
    <w:rsid w:val="00C80A8B"/>
    <w:rsid w:val="00C80B01"/>
    <w:rsid w:val="00C80F7D"/>
    <w:rsid w:val="00C810FD"/>
    <w:rsid w:val="00C81286"/>
    <w:rsid w:val="00C81336"/>
    <w:rsid w:val="00C81687"/>
    <w:rsid w:val="00C816EB"/>
    <w:rsid w:val="00C82570"/>
    <w:rsid w:val="00C82A50"/>
    <w:rsid w:val="00C82D3F"/>
    <w:rsid w:val="00C8306D"/>
    <w:rsid w:val="00C83516"/>
    <w:rsid w:val="00C84290"/>
    <w:rsid w:val="00C845F6"/>
    <w:rsid w:val="00C84BA8"/>
    <w:rsid w:val="00C854DD"/>
    <w:rsid w:val="00C859D5"/>
    <w:rsid w:val="00C85BFC"/>
    <w:rsid w:val="00C86911"/>
    <w:rsid w:val="00C87727"/>
    <w:rsid w:val="00C87AC5"/>
    <w:rsid w:val="00C87B96"/>
    <w:rsid w:val="00C87C66"/>
    <w:rsid w:val="00C87E8E"/>
    <w:rsid w:val="00C90222"/>
    <w:rsid w:val="00C90474"/>
    <w:rsid w:val="00C90C12"/>
    <w:rsid w:val="00C90F10"/>
    <w:rsid w:val="00C910C3"/>
    <w:rsid w:val="00C9135C"/>
    <w:rsid w:val="00C9175B"/>
    <w:rsid w:val="00C9226F"/>
    <w:rsid w:val="00C9277B"/>
    <w:rsid w:val="00C92B49"/>
    <w:rsid w:val="00C92B95"/>
    <w:rsid w:val="00C92D15"/>
    <w:rsid w:val="00C92E1D"/>
    <w:rsid w:val="00C9345C"/>
    <w:rsid w:val="00C93837"/>
    <w:rsid w:val="00C93E24"/>
    <w:rsid w:val="00C93F57"/>
    <w:rsid w:val="00C9413E"/>
    <w:rsid w:val="00C94F0E"/>
    <w:rsid w:val="00C95538"/>
    <w:rsid w:val="00C95551"/>
    <w:rsid w:val="00C957CA"/>
    <w:rsid w:val="00C95BE2"/>
    <w:rsid w:val="00C960D8"/>
    <w:rsid w:val="00C9625F"/>
    <w:rsid w:val="00C96428"/>
    <w:rsid w:val="00C966F8"/>
    <w:rsid w:val="00C96A1A"/>
    <w:rsid w:val="00C96CDD"/>
    <w:rsid w:val="00C97164"/>
    <w:rsid w:val="00C9718E"/>
    <w:rsid w:val="00C973F2"/>
    <w:rsid w:val="00C9744E"/>
    <w:rsid w:val="00C979FF"/>
    <w:rsid w:val="00C97C5C"/>
    <w:rsid w:val="00C97E22"/>
    <w:rsid w:val="00CA05D5"/>
    <w:rsid w:val="00CA05ED"/>
    <w:rsid w:val="00CA0983"/>
    <w:rsid w:val="00CA0FF3"/>
    <w:rsid w:val="00CA1127"/>
    <w:rsid w:val="00CA1C3F"/>
    <w:rsid w:val="00CA1EF2"/>
    <w:rsid w:val="00CA2197"/>
    <w:rsid w:val="00CA23E6"/>
    <w:rsid w:val="00CA2C4F"/>
    <w:rsid w:val="00CA2C51"/>
    <w:rsid w:val="00CA2DA7"/>
    <w:rsid w:val="00CA2FCF"/>
    <w:rsid w:val="00CA301D"/>
    <w:rsid w:val="00CA3104"/>
    <w:rsid w:val="00CA32F4"/>
    <w:rsid w:val="00CA3B83"/>
    <w:rsid w:val="00CA44EA"/>
    <w:rsid w:val="00CA49B6"/>
    <w:rsid w:val="00CA52F1"/>
    <w:rsid w:val="00CA5804"/>
    <w:rsid w:val="00CA5BE0"/>
    <w:rsid w:val="00CA6350"/>
    <w:rsid w:val="00CA676A"/>
    <w:rsid w:val="00CA6AF6"/>
    <w:rsid w:val="00CA6BE8"/>
    <w:rsid w:val="00CA6C72"/>
    <w:rsid w:val="00CA6E70"/>
    <w:rsid w:val="00CA7033"/>
    <w:rsid w:val="00CA70B4"/>
    <w:rsid w:val="00CA71B4"/>
    <w:rsid w:val="00CA7915"/>
    <w:rsid w:val="00CB0089"/>
    <w:rsid w:val="00CB02E0"/>
    <w:rsid w:val="00CB0B3F"/>
    <w:rsid w:val="00CB11E2"/>
    <w:rsid w:val="00CB13EE"/>
    <w:rsid w:val="00CB1981"/>
    <w:rsid w:val="00CB19F3"/>
    <w:rsid w:val="00CB1A34"/>
    <w:rsid w:val="00CB1B67"/>
    <w:rsid w:val="00CB1DF0"/>
    <w:rsid w:val="00CB1EB2"/>
    <w:rsid w:val="00CB2428"/>
    <w:rsid w:val="00CB26DA"/>
    <w:rsid w:val="00CB277F"/>
    <w:rsid w:val="00CB2B33"/>
    <w:rsid w:val="00CB2BD8"/>
    <w:rsid w:val="00CB41CC"/>
    <w:rsid w:val="00CB4467"/>
    <w:rsid w:val="00CB4BE5"/>
    <w:rsid w:val="00CB4CEC"/>
    <w:rsid w:val="00CB4D0E"/>
    <w:rsid w:val="00CB5535"/>
    <w:rsid w:val="00CB55F3"/>
    <w:rsid w:val="00CB561D"/>
    <w:rsid w:val="00CB57F5"/>
    <w:rsid w:val="00CB5859"/>
    <w:rsid w:val="00CB5B84"/>
    <w:rsid w:val="00CB688E"/>
    <w:rsid w:val="00CB6F33"/>
    <w:rsid w:val="00CB6F44"/>
    <w:rsid w:val="00CB717B"/>
    <w:rsid w:val="00CB762E"/>
    <w:rsid w:val="00CB77D3"/>
    <w:rsid w:val="00CC0413"/>
    <w:rsid w:val="00CC0B48"/>
    <w:rsid w:val="00CC0E80"/>
    <w:rsid w:val="00CC10DB"/>
    <w:rsid w:val="00CC13DF"/>
    <w:rsid w:val="00CC13FA"/>
    <w:rsid w:val="00CC16DB"/>
    <w:rsid w:val="00CC1817"/>
    <w:rsid w:val="00CC1896"/>
    <w:rsid w:val="00CC251D"/>
    <w:rsid w:val="00CC2C7D"/>
    <w:rsid w:val="00CC2CE0"/>
    <w:rsid w:val="00CC3469"/>
    <w:rsid w:val="00CC3811"/>
    <w:rsid w:val="00CC39D6"/>
    <w:rsid w:val="00CC4010"/>
    <w:rsid w:val="00CC437E"/>
    <w:rsid w:val="00CC4690"/>
    <w:rsid w:val="00CC47EC"/>
    <w:rsid w:val="00CC496E"/>
    <w:rsid w:val="00CC5141"/>
    <w:rsid w:val="00CC522D"/>
    <w:rsid w:val="00CC5822"/>
    <w:rsid w:val="00CC5A87"/>
    <w:rsid w:val="00CC5E6E"/>
    <w:rsid w:val="00CC6471"/>
    <w:rsid w:val="00CC652F"/>
    <w:rsid w:val="00CC6833"/>
    <w:rsid w:val="00CC6C3E"/>
    <w:rsid w:val="00CC6E33"/>
    <w:rsid w:val="00CC7B21"/>
    <w:rsid w:val="00CC7BBE"/>
    <w:rsid w:val="00CC7C29"/>
    <w:rsid w:val="00CC7D30"/>
    <w:rsid w:val="00CD09E4"/>
    <w:rsid w:val="00CD0A0E"/>
    <w:rsid w:val="00CD0B41"/>
    <w:rsid w:val="00CD0EBC"/>
    <w:rsid w:val="00CD12A2"/>
    <w:rsid w:val="00CD14FC"/>
    <w:rsid w:val="00CD1585"/>
    <w:rsid w:val="00CD1DC7"/>
    <w:rsid w:val="00CD1E12"/>
    <w:rsid w:val="00CD279B"/>
    <w:rsid w:val="00CD2FBD"/>
    <w:rsid w:val="00CD3478"/>
    <w:rsid w:val="00CD3743"/>
    <w:rsid w:val="00CD3994"/>
    <w:rsid w:val="00CD3C67"/>
    <w:rsid w:val="00CD3D3C"/>
    <w:rsid w:val="00CD3D40"/>
    <w:rsid w:val="00CD3E51"/>
    <w:rsid w:val="00CD423B"/>
    <w:rsid w:val="00CD458B"/>
    <w:rsid w:val="00CD5552"/>
    <w:rsid w:val="00CD577F"/>
    <w:rsid w:val="00CD5799"/>
    <w:rsid w:val="00CD5F76"/>
    <w:rsid w:val="00CD64E6"/>
    <w:rsid w:val="00CD66DF"/>
    <w:rsid w:val="00CD66F6"/>
    <w:rsid w:val="00CD6CE6"/>
    <w:rsid w:val="00CD701E"/>
    <w:rsid w:val="00CD71A2"/>
    <w:rsid w:val="00CD7264"/>
    <w:rsid w:val="00CD760D"/>
    <w:rsid w:val="00CD76F9"/>
    <w:rsid w:val="00CD78DD"/>
    <w:rsid w:val="00CD7997"/>
    <w:rsid w:val="00CE0730"/>
    <w:rsid w:val="00CE0EA0"/>
    <w:rsid w:val="00CE142D"/>
    <w:rsid w:val="00CE1AA5"/>
    <w:rsid w:val="00CE1B1B"/>
    <w:rsid w:val="00CE1CEF"/>
    <w:rsid w:val="00CE2A16"/>
    <w:rsid w:val="00CE2B53"/>
    <w:rsid w:val="00CE2B97"/>
    <w:rsid w:val="00CE2DB0"/>
    <w:rsid w:val="00CE310F"/>
    <w:rsid w:val="00CE373E"/>
    <w:rsid w:val="00CE39A5"/>
    <w:rsid w:val="00CE3BDF"/>
    <w:rsid w:val="00CE4212"/>
    <w:rsid w:val="00CE45EE"/>
    <w:rsid w:val="00CE4C00"/>
    <w:rsid w:val="00CE4E57"/>
    <w:rsid w:val="00CE50BE"/>
    <w:rsid w:val="00CE53F7"/>
    <w:rsid w:val="00CE573A"/>
    <w:rsid w:val="00CE57FD"/>
    <w:rsid w:val="00CE5944"/>
    <w:rsid w:val="00CE5CAE"/>
    <w:rsid w:val="00CE5FA2"/>
    <w:rsid w:val="00CE5FBE"/>
    <w:rsid w:val="00CE62F5"/>
    <w:rsid w:val="00CE6331"/>
    <w:rsid w:val="00CE63A0"/>
    <w:rsid w:val="00CE65B7"/>
    <w:rsid w:val="00CE6B52"/>
    <w:rsid w:val="00CE79E9"/>
    <w:rsid w:val="00CE7BD7"/>
    <w:rsid w:val="00CE7D7D"/>
    <w:rsid w:val="00CE7E8B"/>
    <w:rsid w:val="00CF04B5"/>
    <w:rsid w:val="00CF071A"/>
    <w:rsid w:val="00CF0919"/>
    <w:rsid w:val="00CF0AC1"/>
    <w:rsid w:val="00CF0AFD"/>
    <w:rsid w:val="00CF156A"/>
    <w:rsid w:val="00CF185A"/>
    <w:rsid w:val="00CF18C4"/>
    <w:rsid w:val="00CF18D3"/>
    <w:rsid w:val="00CF194B"/>
    <w:rsid w:val="00CF1AC4"/>
    <w:rsid w:val="00CF1AF8"/>
    <w:rsid w:val="00CF1E4A"/>
    <w:rsid w:val="00CF200E"/>
    <w:rsid w:val="00CF28CF"/>
    <w:rsid w:val="00CF30C5"/>
    <w:rsid w:val="00CF347C"/>
    <w:rsid w:val="00CF3A5C"/>
    <w:rsid w:val="00CF3BE1"/>
    <w:rsid w:val="00CF42CA"/>
    <w:rsid w:val="00CF43A6"/>
    <w:rsid w:val="00CF43E0"/>
    <w:rsid w:val="00CF4473"/>
    <w:rsid w:val="00CF50B2"/>
    <w:rsid w:val="00CF521F"/>
    <w:rsid w:val="00CF55EA"/>
    <w:rsid w:val="00CF564C"/>
    <w:rsid w:val="00CF589E"/>
    <w:rsid w:val="00CF5D3C"/>
    <w:rsid w:val="00CF5FD3"/>
    <w:rsid w:val="00CF74D8"/>
    <w:rsid w:val="00CF7DB5"/>
    <w:rsid w:val="00CF7DF4"/>
    <w:rsid w:val="00CF7EE1"/>
    <w:rsid w:val="00CF7F75"/>
    <w:rsid w:val="00D00315"/>
    <w:rsid w:val="00D00501"/>
    <w:rsid w:val="00D015A9"/>
    <w:rsid w:val="00D019D1"/>
    <w:rsid w:val="00D01C6A"/>
    <w:rsid w:val="00D0234C"/>
    <w:rsid w:val="00D0278D"/>
    <w:rsid w:val="00D027A8"/>
    <w:rsid w:val="00D029CF"/>
    <w:rsid w:val="00D03046"/>
    <w:rsid w:val="00D031E4"/>
    <w:rsid w:val="00D044FC"/>
    <w:rsid w:val="00D04634"/>
    <w:rsid w:val="00D04A1A"/>
    <w:rsid w:val="00D04B12"/>
    <w:rsid w:val="00D04B7C"/>
    <w:rsid w:val="00D05344"/>
    <w:rsid w:val="00D05412"/>
    <w:rsid w:val="00D05E06"/>
    <w:rsid w:val="00D05EA7"/>
    <w:rsid w:val="00D05F37"/>
    <w:rsid w:val="00D06152"/>
    <w:rsid w:val="00D06166"/>
    <w:rsid w:val="00D06828"/>
    <w:rsid w:val="00D0684C"/>
    <w:rsid w:val="00D06859"/>
    <w:rsid w:val="00D06DD6"/>
    <w:rsid w:val="00D1084C"/>
    <w:rsid w:val="00D10A74"/>
    <w:rsid w:val="00D10BD3"/>
    <w:rsid w:val="00D10FB4"/>
    <w:rsid w:val="00D10FCC"/>
    <w:rsid w:val="00D1118C"/>
    <w:rsid w:val="00D111F3"/>
    <w:rsid w:val="00D11308"/>
    <w:rsid w:val="00D11BB1"/>
    <w:rsid w:val="00D1296A"/>
    <w:rsid w:val="00D13040"/>
    <w:rsid w:val="00D13B20"/>
    <w:rsid w:val="00D13D12"/>
    <w:rsid w:val="00D148BF"/>
    <w:rsid w:val="00D149C5"/>
    <w:rsid w:val="00D14D6D"/>
    <w:rsid w:val="00D14E17"/>
    <w:rsid w:val="00D14E35"/>
    <w:rsid w:val="00D15054"/>
    <w:rsid w:val="00D1510B"/>
    <w:rsid w:val="00D153CC"/>
    <w:rsid w:val="00D1569D"/>
    <w:rsid w:val="00D15F8B"/>
    <w:rsid w:val="00D16722"/>
    <w:rsid w:val="00D169EA"/>
    <w:rsid w:val="00D174F6"/>
    <w:rsid w:val="00D20063"/>
    <w:rsid w:val="00D2068E"/>
    <w:rsid w:val="00D208BC"/>
    <w:rsid w:val="00D20A0B"/>
    <w:rsid w:val="00D20D4E"/>
    <w:rsid w:val="00D214D1"/>
    <w:rsid w:val="00D21A62"/>
    <w:rsid w:val="00D22078"/>
    <w:rsid w:val="00D227F7"/>
    <w:rsid w:val="00D22950"/>
    <w:rsid w:val="00D22B99"/>
    <w:rsid w:val="00D22BEF"/>
    <w:rsid w:val="00D237C1"/>
    <w:rsid w:val="00D238C7"/>
    <w:rsid w:val="00D23D44"/>
    <w:rsid w:val="00D2455B"/>
    <w:rsid w:val="00D24733"/>
    <w:rsid w:val="00D248D4"/>
    <w:rsid w:val="00D24999"/>
    <w:rsid w:val="00D24B2C"/>
    <w:rsid w:val="00D24B8E"/>
    <w:rsid w:val="00D250F1"/>
    <w:rsid w:val="00D25B6F"/>
    <w:rsid w:val="00D26302"/>
    <w:rsid w:val="00D2634F"/>
    <w:rsid w:val="00D26420"/>
    <w:rsid w:val="00D26BDF"/>
    <w:rsid w:val="00D26CD7"/>
    <w:rsid w:val="00D26E2F"/>
    <w:rsid w:val="00D272E7"/>
    <w:rsid w:val="00D2771C"/>
    <w:rsid w:val="00D27DE6"/>
    <w:rsid w:val="00D30576"/>
    <w:rsid w:val="00D3108D"/>
    <w:rsid w:val="00D314F5"/>
    <w:rsid w:val="00D31567"/>
    <w:rsid w:val="00D31783"/>
    <w:rsid w:val="00D31D5B"/>
    <w:rsid w:val="00D31DE1"/>
    <w:rsid w:val="00D32265"/>
    <w:rsid w:val="00D32356"/>
    <w:rsid w:val="00D3268B"/>
    <w:rsid w:val="00D3329C"/>
    <w:rsid w:val="00D3335D"/>
    <w:rsid w:val="00D33512"/>
    <w:rsid w:val="00D3359C"/>
    <w:rsid w:val="00D337A7"/>
    <w:rsid w:val="00D34203"/>
    <w:rsid w:val="00D34645"/>
    <w:rsid w:val="00D34C9A"/>
    <w:rsid w:val="00D34E79"/>
    <w:rsid w:val="00D350C6"/>
    <w:rsid w:val="00D35D19"/>
    <w:rsid w:val="00D35EF8"/>
    <w:rsid w:val="00D36175"/>
    <w:rsid w:val="00D3618D"/>
    <w:rsid w:val="00D36A36"/>
    <w:rsid w:val="00D36CD2"/>
    <w:rsid w:val="00D370DE"/>
    <w:rsid w:val="00D373E6"/>
    <w:rsid w:val="00D37E96"/>
    <w:rsid w:val="00D37F44"/>
    <w:rsid w:val="00D401E3"/>
    <w:rsid w:val="00D40AAB"/>
    <w:rsid w:val="00D410CC"/>
    <w:rsid w:val="00D41783"/>
    <w:rsid w:val="00D41915"/>
    <w:rsid w:val="00D41D18"/>
    <w:rsid w:val="00D41D7F"/>
    <w:rsid w:val="00D420EF"/>
    <w:rsid w:val="00D42431"/>
    <w:rsid w:val="00D42567"/>
    <w:rsid w:val="00D425B6"/>
    <w:rsid w:val="00D4279D"/>
    <w:rsid w:val="00D42987"/>
    <w:rsid w:val="00D42BF4"/>
    <w:rsid w:val="00D42DA2"/>
    <w:rsid w:val="00D42DCC"/>
    <w:rsid w:val="00D42F29"/>
    <w:rsid w:val="00D43111"/>
    <w:rsid w:val="00D43359"/>
    <w:rsid w:val="00D43796"/>
    <w:rsid w:val="00D43A63"/>
    <w:rsid w:val="00D43A98"/>
    <w:rsid w:val="00D4468B"/>
    <w:rsid w:val="00D44792"/>
    <w:rsid w:val="00D44B81"/>
    <w:rsid w:val="00D44CE7"/>
    <w:rsid w:val="00D4510A"/>
    <w:rsid w:val="00D451E0"/>
    <w:rsid w:val="00D45B43"/>
    <w:rsid w:val="00D4604F"/>
    <w:rsid w:val="00D462A6"/>
    <w:rsid w:val="00D4640A"/>
    <w:rsid w:val="00D465E6"/>
    <w:rsid w:val="00D46AB6"/>
    <w:rsid w:val="00D46B08"/>
    <w:rsid w:val="00D47531"/>
    <w:rsid w:val="00D47676"/>
    <w:rsid w:val="00D47877"/>
    <w:rsid w:val="00D47A0D"/>
    <w:rsid w:val="00D47DD3"/>
    <w:rsid w:val="00D50255"/>
    <w:rsid w:val="00D503E2"/>
    <w:rsid w:val="00D5051D"/>
    <w:rsid w:val="00D508C2"/>
    <w:rsid w:val="00D50D10"/>
    <w:rsid w:val="00D51271"/>
    <w:rsid w:val="00D5146B"/>
    <w:rsid w:val="00D514B5"/>
    <w:rsid w:val="00D51550"/>
    <w:rsid w:val="00D51B7E"/>
    <w:rsid w:val="00D51DA7"/>
    <w:rsid w:val="00D51E91"/>
    <w:rsid w:val="00D522CA"/>
    <w:rsid w:val="00D5263D"/>
    <w:rsid w:val="00D52728"/>
    <w:rsid w:val="00D52765"/>
    <w:rsid w:val="00D527FB"/>
    <w:rsid w:val="00D52913"/>
    <w:rsid w:val="00D52A55"/>
    <w:rsid w:val="00D52A9B"/>
    <w:rsid w:val="00D532A3"/>
    <w:rsid w:val="00D534E4"/>
    <w:rsid w:val="00D539EF"/>
    <w:rsid w:val="00D54415"/>
    <w:rsid w:val="00D54E47"/>
    <w:rsid w:val="00D550C6"/>
    <w:rsid w:val="00D558C8"/>
    <w:rsid w:val="00D55D0B"/>
    <w:rsid w:val="00D55E1E"/>
    <w:rsid w:val="00D55F6D"/>
    <w:rsid w:val="00D56125"/>
    <w:rsid w:val="00D566CE"/>
    <w:rsid w:val="00D5692D"/>
    <w:rsid w:val="00D57407"/>
    <w:rsid w:val="00D5746D"/>
    <w:rsid w:val="00D5754C"/>
    <w:rsid w:val="00D5785A"/>
    <w:rsid w:val="00D579AE"/>
    <w:rsid w:val="00D57A32"/>
    <w:rsid w:val="00D57D14"/>
    <w:rsid w:val="00D57FF9"/>
    <w:rsid w:val="00D6001F"/>
    <w:rsid w:val="00D60263"/>
    <w:rsid w:val="00D606F5"/>
    <w:rsid w:val="00D60847"/>
    <w:rsid w:val="00D60E80"/>
    <w:rsid w:val="00D60EDB"/>
    <w:rsid w:val="00D610CB"/>
    <w:rsid w:val="00D610D8"/>
    <w:rsid w:val="00D611C5"/>
    <w:rsid w:val="00D614F0"/>
    <w:rsid w:val="00D61906"/>
    <w:rsid w:val="00D61B18"/>
    <w:rsid w:val="00D61D4D"/>
    <w:rsid w:val="00D6255F"/>
    <w:rsid w:val="00D62952"/>
    <w:rsid w:val="00D62D8F"/>
    <w:rsid w:val="00D631FF"/>
    <w:rsid w:val="00D63421"/>
    <w:rsid w:val="00D6355A"/>
    <w:rsid w:val="00D635BB"/>
    <w:rsid w:val="00D637E0"/>
    <w:rsid w:val="00D64240"/>
    <w:rsid w:val="00D642B0"/>
    <w:rsid w:val="00D643BA"/>
    <w:rsid w:val="00D6455E"/>
    <w:rsid w:val="00D64EF9"/>
    <w:rsid w:val="00D65183"/>
    <w:rsid w:val="00D653D9"/>
    <w:rsid w:val="00D65678"/>
    <w:rsid w:val="00D660B0"/>
    <w:rsid w:val="00D664D1"/>
    <w:rsid w:val="00D664D2"/>
    <w:rsid w:val="00D6652C"/>
    <w:rsid w:val="00D66632"/>
    <w:rsid w:val="00D66A4D"/>
    <w:rsid w:val="00D66E13"/>
    <w:rsid w:val="00D66F62"/>
    <w:rsid w:val="00D671F7"/>
    <w:rsid w:val="00D67211"/>
    <w:rsid w:val="00D67307"/>
    <w:rsid w:val="00D70140"/>
    <w:rsid w:val="00D70242"/>
    <w:rsid w:val="00D712CD"/>
    <w:rsid w:val="00D71F7A"/>
    <w:rsid w:val="00D722A3"/>
    <w:rsid w:val="00D727D3"/>
    <w:rsid w:val="00D727E3"/>
    <w:rsid w:val="00D729B8"/>
    <w:rsid w:val="00D72A9E"/>
    <w:rsid w:val="00D72CD6"/>
    <w:rsid w:val="00D736B3"/>
    <w:rsid w:val="00D74148"/>
    <w:rsid w:val="00D74486"/>
    <w:rsid w:val="00D747B8"/>
    <w:rsid w:val="00D74943"/>
    <w:rsid w:val="00D756B4"/>
    <w:rsid w:val="00D75A49"/>
    <w:rsid w:val="00D75F71"/>
    <w:rsid w:val="00D764F9"/>
    <w:rsid w:val="00D7659E"/>
    <w:rsid w:val="00D766C4"/>
    <w:rsid w:val="00D76FB7"/>
    <w:rsid w:val="00D7770C"/>
    <w:rsid w:val="00D77A59"/>
    <w:rsid w:val="00D77D90"/>
    <w:rsid w:val="00D805F2"/>
    <w:rsid w:val="00D80857"/>
    <w:rsid w:val="00D818FA"/>
    <w:rsid w:val="00D820FE"/>
    <w:rsid w:val="00D8229B"/>
    <w:rsid w:val="00D82542"/>
    <w:rsid w:val="00D82598"/>
    <w:rsid w:val="00D830B3"/>
    <w:rsid w:val="00D833CD"/>
    <w:rsid w:val="00D833F3"/>
    <w:rsid w:val="00D8357F"/>
    <w:rsid w:val="00D83C17"/>
    <w:rsid w:val="00D84399"/>
    <w:rsid w:val="00D84622"/>
    <w:rsid w:val="00D8471F"/>
    <w:rsid w:val="00D849F4"/>
    <w:rsid w:val="00D84E2A"/>
    <w:rsid w:val="00D84F0B"/>
    <w:rsid w:val="00D850DE"/>
    <w:rsid w:val="00D856E7"/>
    <w:rsid w:val="00D859AA"/>
    <w:rsid w:val="00D85B7C"/>
    <w:rsid w:val="00D85F3B"/>
    <w:rsid w:val="00D85F63"/>
    <w:rsid w:val="00D864A0"/>
    <w:rsid w:val="00D86CE6"/>
    <w:rsid w:val="00D86DC8"/>
    <w:rsid w:val="00D87476"/>
    <w:rsid w:val="00D87E50"/>
    <w:rsid w:val="00D87E68"/>
    <w:rsid w:val="00D902B3"/>
    <w:rsid w:val="00D904C4"/>
    <w:rsid w:val="00D907E7"/>
    <w:rsid w:val="00D90A35"/>
    <w:rsid w:val="00D90E0B"/>
    <w:rsid w:val="00D916DD"/>
    <w:rsid w:val="00D91B7C"/>
    <w:rsid w:val="00D92E01"/>
    <w:rsid w:val="00D92FCA"/>
    <w:rsid w:val="00D92FCB"/>
    <w:rsid w:val="00D933E3"/>
    <w:rsid w:val="00D934F8"/>
    <w:rsid w:val="00D94215"/>
    <w:rsid w:val="00D942AA"/>
    <w:rsid w:val="00D944A1"/>
    <w:rsid w:val="00D94C9D"/>
    <w:rsid w:val="00D95859"/>
    <w:rsid w:val="00D95EE7"/>
    <w:rsid w:val="00D9691C"/>
    <w:rsid w:val="00D96B57"/>
    <w:rsid w:val="00D96BBD"/>
    <w:rsid w:val="00D96DD1"/>
    <w:rsid w:val="00D96EE6"/>
    <w:rsid w:val="00D96EEA"/>
    <w:rsid w:val="00D97389"/>
    <w:rsid w:val="00D97434"/>
    <w:rsid w:val="00D974A8"/>
    <w:rsid w:val="00D975A9"/>
    <w:rsid w:val="00D9769E"/>
    <w:rsid w:val="00D97A00"/>
    <w:rsid w:val="00D97BBD"/>
    <w:rsid w:val="00DA0063"/>
    <w:rsid w:val="00DA0503"/>
    <w:rsid w:val="00DA0533"/>
    <w:rsid w:val="00DA0913"/>
    <w:rsid w:val="00DA0AD8"/>
    <w:rsid w:val="00DA0B87"/>
    <w:rsid w:val="00DA0FA4"/>
    <w:rsid w:val="00DA111B"/>
    <w:rsid w:val="00DA128C"/>
    <w:rsid w:val="00DA190D"/>
    <w:rsid w:val="00DA1AE4"/>
    <w:rsid w:val="00DA1BF7"/>
    <w:rsid w:val="00DA1F97"/>
    <w:rsid w:val="00DA242D"/>
    <w:rsid w:val="00DA25B6"/>
    <w:rsid w:val="00DA2626"/>
    <w:rsid w:val="00DA2BA1"/>
    <w:rsid w:val="00DA2D4E"/>
    <w:rsid w:val="00DA2D67"/>
    <w:rsid w:val="00DA31E7"/>
    <w:rsid w:val="00DA399F"/>
    <w:rsid w:val="00DA3AA1"/>
    <w:rsid w:val="00DA3C6A"/>
    <w:rsid w:val="00DA424B"/>
    <w:rsid w:val="00DA432C"/>
    <w:rsid w:val="00DA496F"/>
    <w:rsid w:val="00DA49DF"/>
    <w:rsid w:val="00DA4F78"/>
    <w:rsid w:val="00DA50A5"/>
    <w:rsid w:val="00DA51C5"/>
    <w:rsid w:val="00DA545A"/>
    <w:rsid w:val="00DA571D"/>
    <w:rsid w:val="00DA5EC6"/>
    <w:rsid w:val="00DA6020"/>
    <w:rsid w:val="00DA609A"/>
    <w:rsid w:val="00DA6146"/>
    <w:rsid w:val="00DA6A0F"/>
    <w:rsid w:val="00DA6ABF"/>
    <w:rsid w:val="00DA6CD4"/>
    <w:rsid w:val="00DA6CF8"/>
    <w:rsid w:val="00DA738E"/>
    <w:rsid w:val="00DA7E20"/>
    <w:rsid w:val="00DA7F6F"/>
    <w:rsid w:val="00DB05FD"/>
    <w:rsid w:val="00DB0F76"/>
    <w:rsid w:val="00DB0FDA"/>
    <w:rsid w:val="00DB1458"/>
    <w:rsid w:val="00DB16CA"/>
    <w:rsid w:val="00DB1A8B"/>
    <w:rsid w:val="00DB2AC1"/>
    <w:rsid w:val="00DB3318"/>
    <w:rsid w:val="00DB3558"/>
    <w:rsid w:val="00DB3B07"/>
    <w:rsid w:val="00DB3C4C"/>
    <w:rsid w:val="00DB3D96"/>
    <w:rsid w:val="00DB3DB7"/>
    <w:rsid w:val="00DB437A"/>
    <w:rsid w:val="00DB44C3"/>
    <w:rsid w:val="00DB455A"/>
    <w:rsid w:val="00DB49CF"/>
    <w:rsid w:val="00DB4BC5"/>
    <w:rsid w:val="00DB4EA0"/>
    <w:rsid w:val="00DB4F4E"/>
    <w:rsid w:val="00DB4F68"/>
    <w:rsid w:val="00DB5145"/>
    <w:rsid w:val="00DB5667"/>
    <w:rsid w:val="00DB5E0A"/>
    <w:rsid w:val="00DB5E93"/>
    <w:rsid w:val="00DB5F28"/>
    <w:rsid w:val="00DB622D"/>
    <w:rsid w:val="00DB6523"/>
    <w:rsid w:val="00DB671F"/>
    <w:rsid w:val="00DB6815"/>
    <w:rsid w:val="00DB6B43"/>
    <w:rsid w:val="00DB779A"/>
    <w:rsid w:val="00DB7A41"/>
    <w:rsid w:val="00DB7DBC"/>
    <w:rsid w:val="00DC00D1"/>
    <w:rsid w:val="00DC0456"/>
    <w:rsid w:val="00DC067F"/>
    <w:rsid w:val="00DC099D"/>
    <w:rsid w:val="00DC0B59"/>
    <w:rsid w:val="00DC0BB9"/>
    <w:rsid w:val="00DC0DA2"/>
    <w:rsid w:val="00DC0E43"/>
    <w:rsid w:val="00DC1AFC"/>
    <w:rsid w:val="00DC1C66"/>
    <w:rsid w:val="00DC1F3B"/>
    <w:rsid w:val="00DC2675"/>
    <w:rsid w:val="00DC2692"/>
    <w:rsid w:val="00DC3435"/>
    <w:rsid w:val="00DC3462"/>
    <w:rsid w:val="00DC3950"/>
    <w:rsid w:val="00DC3A0B"/>
    <w:rsid w:val="00DC4254"/>
    <w:rsid w:val="00DC4D22"/>
    <w:rsid w:val="00DC5092"/>
    <w:rsid w:val="00DC514D"/>
    <w:rsid w:val="00DC55A9"/>
    <w:rsid w:val="00DC55C2"/>
    <w:rsid w:val="00DC5A04"/>
    <w:rsid w:val="00DC5C66"/>
    <w:rsid w:val="00DC6272"/>
    <w:rsid w:val="00DC6347"/>
    <w:rsid w:val="00DC68DC"/>
    <w:rsid w:val="00DC6C1D"/>
    <w:rsid w:val="00DC6C3C"/>
    <w:rsid w:val="00DC71E4"/>
    <w:rsid w:val="00DD049C"/>
    <w:rsid w:val="00DD0936"/>
    <w:rsid w:val="00DD0D18"/>
    <w:rsid w:val="00DD0F1C"/>
    <w:rsid w:val="00DD17E9"/>
    <w:rsid w:val="00DD1BE5"/>
    <w:rsid w:val="00DD232D"/>
    <w:rsid w:val="00DD256A"/>
    <w:rsid w:val="00DD2EAB"/>
    <w:rsid w:val="00DD32E7"/>
    <w:rsid w:val="00DD3571"/>
    <w:rsid w:val="00DD3A66"/>
    <w:rsid w:val="00DD3C46"/>
    <w:rsid w:val="00DD3D5C"/>
    <w:rsid w:val="00DD4179"/>
    <w:rsid w:val="00DD4271"/>
    <w:rsid w:val="00DD42DA"/>
    <w:rsid w:val="00DD42F3"/>
    <w:rsid w:val="00DD44F6"/>
    <w:rsid w:val="00DD4545"/>
    <w:rsid w:val="00DD45E6"/>
    <w:rsid w:val="00DD48DC"/>
    <w:rsid w:val="00DD539C"/>
    <w:rsid w:val="00DD6015"/>
    <w:rsid w:val="00DD624D"/>
    <w:rsid w:val="00DD6517"/>
    <w:rsid w:val="00DD68C5"/>
    <w:rsid w:val="00DD690A"/>
    <w:rsid w:val="00DD6994"/>
    <w:rsid w:val="00DD69B6"/>
    <w:rsid w:val="00DD72E4"/>
    <w:rsid w:val="00DD7712"/>
    <w:rsid w:val="00DD784A"/>
    <w:rsid w:val="00DD78F8"/>
    <w:rsid w:val="00DD7E9D"/>
    <w:rsid w:val="00DD7F31"/>
    <w:rsid w:val="00DE0290"/>
    <w:rsid w:val="00DE0D99"/>
    <w:rsid w:val="00DE11B1"/>
    <w:rsid w:val="00DE122E"/>
    <w:rsid w:val="00DE1490"/>
    <w:rsid w:val="00DE15F6"/>
    <w:rsid w:val="00DE1731"/>
    <w:rsid w:val="00DE17EB"/>
    <w:rsid w:val="00DE1D0F"/>
    <w:rsid w:val="00DE20B8"/>
    <w:rsid w:val="00DE22AE"/>
    <w:rsid w:val="00DE2907"/>
    <w:rsid w:val="00DE29C1"/>
    <w:rsid w:val="00DE3054"/>
    <w:rsid w:val="00DE30C4"/>
    <w:rsid w:val="00DE316B"/>
    <w:rsid w:val="00DE3418"/>
    <w:rsid w:val="00DE34EE"/>
    <w:rsid w:val="00DE371E"/>
    <w:rsid w:val="00DE3D74"/>
    <w:rsid w:val="00DE3E03"/>
    <w:rsid w:val="00DE3E28"/>
    <w:rsid w:val="00DE44CD"/>
    <w:rsid w:val="00DE53B6"/>
    <w:rsid w:val="00DE559D"/>
    <w:rsid w:val="00DE57CA"/>
    <w:rsid w:val="00DE5909"/>
    <w:rsid w:val="00DE5D38"/>
    <w:rsid w:val="00DE5E33"/>
    <w:rsid w:val="00DE620B"/>
    <w:rsid w:val="00DE6350"/>
    <w:rsid w:val="00DE6886"/>
    <w:rsid w:val="00DE69B2"/>
    <w:rsid w:val="00DE6A20"/>
    <w:rsid w:val="00DE6D30"/>
    <w:rsid w:val="00DE72D6"/>
    <w:rsid w:val="00DE7304"/>
    <w:rsid w:val="00DE7A97"/>
    <w:rsid w:val="00DE7B45"/>
    <w:rsid w:val="00DE7D2E"/>
    <w:rsid w:val="00DF02A8"/>
    <w:rsid w:val="00DF031A"/>
    <w:rsid w:val="00DF0A0F"/>
    <w:rsid w:val="00DF0D64"/>
    <w:rsid w:val="00DF100A"/>
    <w:rsid w:val="00DF1757"/>
    <w:rsid w:val="00DF1D20"/>
    <w:rsid w:val="00DF213F"/>
    <w:rsid w:val="00DF237A"/>
    <w:rsid w:val="00DF2527"/>
    <w:rsid w:val="00DF273F"/>
    <w:rsid w:val="00DF2BF2"/>
    <w:rsid w:val="00DF3369"/>
    <w:rsid w:val="00DF3728"/>
    <w:rsid w:val="00DF3780"/>
    <w:rsid w:val="00DF3A0D"/>
    <w:rsid w:val="00DF4273"/>
    <w:rsid w:val="00DF4283"/>
    <w:rsid w:val="00DF43DF"/>
    <w:rsid w:val="00DF43FC"/>
    <w:rsid w:val="00DF481E"/>
    <w:rsid w:val="00DF4F53"/>
    <w:rsid w:val="00DF54B8"/>
    <w:rsid w:val="00DF562D"/>
    <w:rsid w:val="00DF5BA9"/>
    <w:rsid w:val="00DF5E58"/>
    <w:rsid w:val="00DF5F2F"/>
    <w:rsid w:val="00DF60CE"/>
    <w:rsid w:val="00DF65A3"/>
    <w:rsid w:val="00DF77DF"/>
    <w:rsid w:val="00DF7DBD"/>
    <w:rsid w:val="00E007D3"/>
    <w:rsid w:val="00E009D6"/>
    <w:rsid w:val="00E009FC"/>
    <w:rsid w:val="00E019B4"/>
    <w:rsid w:val="00E01DAF"/>
    <w:rsid w:val="00E020B6"/>
    <w:rsid w:val="00E02236"/>
    <w:rsid w:val="00E0301C"/>
    <w:rsid w:val="00E03F05"/>
    <w:rsid w:val="00E0422E"/>
    <w:rsid w:val="00E0427C"/>
    <w:rsid w:val="00E04792"/>
    <w:rsid w:val="00E04889"/>
    <w:rsid w:val="00E049E3"/>
    <w:rsid w:val="00E0507B"/>
    <w:rsid w:val="00E0586C"/>
    <w:rsid w:val="00E05D4B"/>
    <w:rsid w:val="00E05D63"/>
    <w:rsid w:val="00E0618C"/>
    <w:rsid w:val="00E061DD"/>
    <w:rsid w:val="00E06282"/>
    <w:rsid w:val="00E062B3"/>
    <w:rsid w:val="00E063A2"/>
    <w:rsid w:val="00E063B7"/>
    <w:rsid w:val="00E06B01"/>
    <w:rsid w:val="00E06C9E"/>
    <w:rsid w:val="00E070B2"/>
    <w:rsid w:val="00E0710B"/>
    <w:rsid w:val="00E072BF"/>
    <w:rsid w:val="00E0744A"/>
    <w:rsid w:val="00E07B5C"/>
    <w:rsid w:val="00E10845"/>
    <w:rsid w:val="00E10E00"/>
    <w:rsid w:val="00E10E57"/>
    <w:rsid w:val="00E1141D"/>
    <w:rsid w:val="00E11AB1"/>
    <w:rsid w:val="00E11D5D"/>
    <w:rsid w:val="00E123CE"/>
    <w:rsid w:val="00E12694"/>
    <w:rsid w:val="00E126EA"/>
    <w:rsid w:val="00E12727"/>
    <w:rsid w:val="00E12C27"/>
    <w:rsid w:val="00E12DB5"/>
    <w:rsid w:val="00E12DC2"/>
    <w:rsid w:val="00E12E1E"/>
    <w:rsid w:val="00E13174"/>
    <w:rsid w:val="00E13283"/>
    <w:rsid w:val="00E1342F"/>
    <w:rsid w:val="00E135F0"/>
    <w:rsid w:val="00E136E4"/>
    <w:rsid w:val="00E13C39"/>
    <w:rsid w:val="00E13C7B"/>
    <w:rsid w:val="00E13D78"/>
    <w:rsid w:val="00E13E9A"/>
    <w:rsid w:val="00E13EAC"/>
    <w:rsid w:val="00E14349"/>
    <w:rsid w:val="00E14884"/>
    <w:rsid w:val="00E14983"/>
    <w:rsid w:val="00E14F9E"/>
    <w:rsid w:val="00E15546"/>
    <w:rsid w:val="00E15698"/>
    <w:rsid w:val="00E15716"/>
    <w:rsid w:val="00E15FC8"/>
    <w:rsid w:val="00E16009"/>
    <w:rsid w:val="00E162D5"/>
    <w:rsid w:val="00E1649E"/>
    <w:rsid w:val="00E167B8"/>
    <w:rsid w:val="00E168AE"/>
    <w:rsid w:val="00E16BFE"/>
    <w:rsid w:val="00E16DC4"/>
    <w:rsid w:val="00E16FB2"/>
    <w:rsid w:val="00E17000"/>
    <w:rsid w:val="00E17024"/>
    <w:rsid w:val="00E172B8"/>
    <w:rsid w:val="00E174BA"/>
    <w:rsid w:val="00E1777E"/>
    <w:rsid w:val="00E178E5"/>
    <w:rsid w:val="00E17BB1"/>
    <w:rsid w:val="00E20140"/>
    <w:rsid w:val="00E201C2"/>
    <w:rsid w:val="00E203D1"/>
    <w:rsid w:val="00E209F7"/>
    <w:rsid w:val="00E20AA5"/>
    <w:rsid w:val="00E21542"/>
    <w:rsid w:val="00E21BBA"/>
    <w:rsid w:val="00E21F64"/>
    <w:rsid w:val="00E21FF4"/>
    <w:rsid w:val="00E22181"/>
    <w:rsid w:val="00E22328"/>
    <w:rsid w:val="00E226DE"/>
    <w:rsid w:val="00E22DCE"/>
    <w:rsid w:val="00E23552"/>
    <w:rsid w:val="00E236DA"/>
    <w:rsid w:val="00E23782"/>
    <w:rsid w:val="00E23818"/>
    <w:rsid w:val="00E240C5"/>
    <w:rsid w:val="00E2445C"/>
    <w:rsid w:val="00E245C6"/>
    <w:rsid w:val="00E251A6"/>
    <w:rsid w:val="00E25338"/>
    <w:rsid w:val="00E254C3"/>
    <w:rsid w:val="00E25AC2"/>
    <w:rsid w:val="00E25C73"/>
    <w:rsid w:val="00E261E1"/>
    <w:rsid w:val="00E26225"/>
    <w:rsid w:val="00E269A2"/>
    <w:rsid w:val="00E26F63"/>
    <w:rsid w:val="00E27715"/>
    <w:rsid w:val="00E27C56"/>
    <w:rsid w:val="00E27CC7"/>
    <w:rsid w:val="00E303AE"/>
    <w:rsid w:val="00E3055E"/>
    <w:rsid w:val="00E306FF"/>
    <w:rsid w:val="00E3072C"/>
    <w:rsid w:val="00E312FB"/>
    <w:rsid w:val="00E31D47"/>
    <w:rsid w:val="00E31E7E"/>
    <w:rsid w:val="00E31F7C"/>
    <w:rsid w:val="00E324C8"/>
    <w:rsid w:val="00E32513"/>
    <w:rsid w:val="00E32B12"/>
    <w:rsid w:val="00E32F5B"/>
    <w:rsid w:val="00E32FF9"/>
    <w:rsid w:val="00E33868"/>
    <w:rsid w:val="00E338CD"/>
    <w:rsid w:val="00E3392F"/>
    <w:rsid w:val="00E33B87"/>
    <w:rsid w:val="00E342C9"/>
    <w:rsid w:val="00E3437B"/>
    <w:rsid w:val="00E349F1"/>
    <w:rsid w:val="00E35064"/>
    <w:rsid w:val="00E351BE"/>
    <w:rsid w:val="00E35694"/>
    <w:rsid w:val="00E35947"/>
    <w:rsid w:val="00E35C1E"/>
    <w:rsid w:val="00E35FC0"/>
    <w:rsid w:val="00E3723A"/>
    <w:rsid w:val="00E40E0B"/>
    <w:rsid w:val="00E42B30"/>
    <w:rsid w:val="00E42CDC"/>
    <w:rsid w:val="00E42DEA"/>
    <w:rsid w:val="00E43076"/>
    <w:rsid w:val="00E432A2"/>
    <w:rsid w:val="00E43316"/>
    <w:rsid w:val="00E43D9E"/>
    <w:rsid w:val="00E440D3"/>
    <w:rsid w:val="00E440F8"/>
    <w:rsid w:val="00E44691"/>
    <w:rsid w:val="00E44878"/>
    <w:rsid w:val="00E449BE"/>
    <w:rsid w:val="00E44C49"/>
    <w:rsid w:val="00E452D5"/>
    <w:rsid w:val="00E453D0"/>
    <w:rsid w:val="00E455A8"/>
    <w:rsid w:val="00E4568E"/>
    <w:rsid w:val="00E45A1B"/>
    <w:rsid w:val="00E45B48"/>
    <w:rsid w:val="00E45FDF"/>
    <w:rsid w:val="00E46781"/>
    <w:rsid w:val="00E467C1"/>
    <w:rsid w:val="00E4682F"/>
    <w:rsid w:val="00E46D8E"/>
    <w:rsid w:val="00E46FF6"/>
    <w:rsid w:val="00E47252"/>
    <w:rsid w:val="00E475CC"/>
    <w:rsid w:val="00E47706"/>
    <w:rsid w:val="00E478B2"/>
    <w:rsid w:val="00E47CDB"/>
    <w:rsid w:val="00E5104F"/>
    <w:rsid w:val="00E514D6"/>
    <w:rsid w:val="00E5183A"/>
    <w:rsid w:val="00E51EAA"/>
    <w:rsid w:val="00E520DA"/>
    <w:rsid w:val="00E525A8"/>
    <w:rsid w:val="00E525BC"/>
    <w:rsid w:val="00E52A12"/>
    <w:rsid w:val="00E53E50"/>
    <w:rsid w:val="00E53E9A"/>
    <w:rsid w:val="00E53FFC"/>
    <w:rsid w:val="00E540F5"/>
    <w:rsid w:val="00E54D80"/>
    <w:rsid w:val="00E5576E"/>
    <w:rsid w:val="00E55ACC"/>
    <w:rsid w:val="00E55B39"/>
    <w:rsid w:val="00E55C9A"/>
    <w:rsid w:val="00E55E33"/>
    <w:rsid w:val="00E56207"/>
    <w:rsid w:val="00E5635B"/>
    <w:rsid w:val="00E56555"/>
    <w:rsid w:val="00E565CD"/>
    <w:rsid w:val="00E5696A"/>
    <w:rsid w:val="00E56F28"/>
    <w:rsid w:val="00E570AB"/>
    <w:rsid w:val="00E570C1"/>
    <w:rsid w:val="00E572F8"/>
    <w:rsid w:val="00E573C7"/>
    <w:rsid w:val="00E579E1"/>
    <w:rsid w:val="00E57B3C"/>
    <w:rsid w:val="00E57B9A"/>
    <w:rsid w:val="00E57BBB"/>
    <w:rsid w:val="00E57EB7"/>
    <w:rsid w:val="00E60213"/>
    <w:rsid w:val="00E60425"/>
    <w:rsid w:val="00E6129B"/>
    <w:rsid w:val="00E6183C"/>
    <w:rsid w:val="00E61861"/>
    <w:rsid w:val="00E61AD0"/>
    <w:rsid w:val="00E61D8A"/>
    <w:rsid w:val="00E61FE0"/>
    <w:rsid w:val="00E625C2"/>
    <w:rsid w:val="00E6284E"/>
    <w:rsid w:val="00E62ECA"/>
    <w:rsid w:val="00E62FA6"/>
    <w:rsid w:val="00E62FA8"/>
    <w:rsid w:val="00E63397"/>
    <w:rsid w:val="00E63D8D"/>
    <w:rsid w:val="00E64003"/>
    <w:rsid w:val="00E6401F"/>
    <w:rsid w:val="00E644C7"/>
    <w:rsid w:val="00E64706"/>
    <w:rsid w:val="00E64974"/>
    <w:rsid w:val="00E64B25"/>
    <w:rsid w:val="00E65025"/>
    <w:rsid w:val="00E65D31"/>
    <w:rsid w:val="00E66574"/>
    <w:rsid w:val="00E670AE"/>
    <w:rsid w:val="00E6726E"/>
    <w:rsid w:val="00E672A0"/>
    <w:rsid w:val="00E67354"/>
    <w:rsid w:val="00E67771"/>
    <w:rsid w:val="00E7137A"/>
    <w:rsid w:val="00E7175E"/>
    <w:rsid w:val="00E71836"/>
    <w:rsid w:val="00E7203E"/>
    <w:rsid w:val="00E72132"/>
    <w:rsid w:val="00E72748"/>
    <w:rsid w:val="00E72D4C"/>
    <w:rsid w:val="00E72E9B"/>
    <w:rsid w:val="00E732E7"/>
    <w:rsid w:val="00E73958"/>
    <w:rsid w:val="00E73FD7"/>
    <w:rsid w:val="00E740E3"/>
    <w:rsid w:val="00E74C57"/>
    <w:rsid w:val="00E74E55"/>
    <w:rsid w:val="00E74EB5"/>
    <w:rsid w:val="00E755D2"/>
    <w:rsid w:val="00E756E5"/>
    <w:rsid w:val="00E75A60"/>
    <w:rsid w:val="00E76268"/>
    <w:rsid w:val="00E76ACE"/>
    <w:rsid w:val="00E76CD2"/>
    <w:rsid w:val="00E7702C"/>
    <w:rsid w:val="00E775D8"/>
    <w:rsid w:val="00E800E5"/>
    <w:rsid w:val="00E803C6"/>
    <w:rsid w:val="00E80C61"/>
    <w:rsid w:val="00E80D7B"/>
    <w:rsid w:val="00E812BF"/>
    <w:rsid w:val="00E814FA"/>
    <w:rsid w:val="00E8163E"/>
    <w:rsid w:val="00E817C8"/>
    <w:rsid w:val="00E81A54"/>
    <w:rsid w:val="00E81C20"/>
    <w:rsid w:val="00E81DA5"/>
    <w:rsid w:val="00E81F56"/>
    <w:rsid w:val="00E8217B"/>
    <w:rsid w:val="00E822CA"/>
    <w:rsid w:val="00E822F5"/>
    <w:rsid w:val="00E8256B"/>
    <w:rsid w:val="00E8267A"/>
    <w:rsid w:val="00E82A45"/>
    <w:rsid w:val="00E82AC6"/>
    <w:rsid w:val="00E82BEB"/>
    <w:rsid w:val="00E831C0"/>
    <w:rsid w:val="00E837CA"/>
    <w:rsid w:val="00E83D03"/>
    <w:rsid w:val="00E84084"/>
    <w:rsid w:val="00E8494E"/>
    <w:rsid w:val="00E84A66"/>
    <w:rsid w:val="00E8509A"/>
    <w:rsid w:val="00E85135"/>
    <w:rsid w:val="00E8529D"/>
    <w:rsid w:val="00E85BC1"/>
    <w:rsid w:val="00E8632F"/>
    <w:rsid w:val="00E863DE"/>
    <w:rsid w:val="00E86403"/>
    <w:rsid w:val="00E86551"/>
    <w:rsid w:val="00E86CE7"/>
    <w:rsid w:val="00E86CE9"/>
    <w:rsid w:val="00E8765D"/>
    <w:rsid w:val="00E876E9"/>
    <w:rsid w:val="00E87FCA"/>
    <w:rsid w:val="00E901C6"/>
    <w:rsid w:val="00E903A7"/>
    <w:rsid w:val="00E90692"/>
    <w:rsid w:val="00E90D4E"/>
    <w:rsid w:val="00E9101C"/>
    <w:rsid w:val="00E9108A"/>
    <w:rsid w:val="00E912C8"/>
    <w:rsid w:val="00E91424"/>
    <w:rsid w:val="00E91512"/>
    <w:rsid w:val="00E91971"/>
    <w:rsid w:val="00E91B18"/>
    <w:rsid w:val="00E91B34"/>
    <w:rsid w:val="00E91EEC"/>
    <w:rsid w:val="00E924A0"/>
    <w:rsid w:val="00E92520"/>
    <w:rsid w:val="00E92FB1"/>
    <w:rsid w:val="00E93239"/>
    <w:rsid w:val="00E93356"/>
    <w:rsid w:val="00E9375F"/>
    <w:rsid w:val="00E93D78"/>
    <w:rsid w:val="00E93E6C"/>
    <w:rsid w:val="00E9407E"/>
    <w:rsid w:val="00E9427D"/>
    <w:rsid w:val="00E94E26"/>
    <w:rsid w:val="00E94F21"/>
    <w:rsid w:val="00E95420"/>
    <w:rsid w:val="00E95D99"/>
    <w:rsid w:val="00E95FFC"/>
    <w:rsid w:val="00E9624B"/>
    <w:rsid w:val="00E96B0C"/>
    <w:rsid w:val="00E96B2D"/>
    <w:rsid w:val="00E970D6"/>
    <w:rsid w:val="00E97390"/>
    <w:rsid w:val="00E97415"/>
    <w:rsid w:val="00E97853"/>
    <w:rsid w:val="00E97BB5"/>
    <w:rsid w:val="00EA00A8"/>
    <w:rsid w:val="00EA0FF9"/>
    <w:rsid w:val="00EA137D"/>
    <w:rsid w:val="00EA1C71"/>
    <w:rsid w:val="00EA2170"/>
    <w:rsid w:val="00EA226A"/>
    <w:rsid w:val="00EA27EB"/>
    <w:rsid w:val="00EA3126"/>
    <w:rsid w:val="00EA3128"/>
    <w:rsid w:val="00EA3871"/>
    <w:rsid w:val="00EA398A"/>
    <w:rsid w:val="00EA3B9F"/>
    <w:rsid w:val="00EA3DA0"/>
    <w:rsid w:val="00EA3F7B"/>
    <w:rsid w:val="00EA3F8B"/>
    <w:rsid w:val="00EA42FA"/>
    <w:rsid w:val="00EA44B0"/>
    <w:rsid w:val="00EA49CD"/>
    <w:rsid w:val="00EA4BAF"/>
    <w:rsid w:val="00EA4BCE"/>
    <w:rsid w:val="00EA4BDC"/>
    <w:rsid w:val="00EA4D5D"/>
    <w:rsid w:val="00EA4D78"/>
    <w:rsid w:val="00EA579A"/>
    <w:rsid w:val="00EA585A"/>
    <w:rsid w:val="00EA598F"/>
    <w:rsid w:val="00EA5D81"/>
    <w:rsid w:val="00EA5FF5"/>
    <w:rsid w:val="00EA6A73"/>
    <w:rsid w:val="00EA7612"/>
    <w:rsid w:val="00EA767E"/>
    <w:rsid w:val="00EA7A1A"/>
    <w:rsid w:val="00EA7E2F"/>
    <w:rsid w:val="00EA7EAB"/>
    <w:rsid w:val="00EB0326"/>
    <w:rsid w:val="00EB0791"/>
    <w:rsid w:val="00EB0872"/>
    <w:rsid w:val="00EB0BE1"/>
    <w:rsid w:val="00EB0C15"/>
    <w:rsid w:val="00EB2263"/>
    <w:rsid w:val="00EB2571"/>
    <w:rsid w:val="00EB31E6"/>
    <w:rsid w:val="00EB35D3"/>
    <w:rsid w:val="00EB3A90"/>
    <w:rsid w:val="00EB3B8B"/>
    <w:rsid w:val="00EB3F86"/>
    <w:rsid w:val="00EB4DE8"/>
    <w:rsid w:val="00EB537F"/>
    <w:rsid w:val="00EB5425"/>
    <w:rsid w:val="00EB5A49"/>
    <w:rsid w:val="00EB5BDD"/>
    <w:rsid w:val="00EB5D7F"/>
    <w:rsid w:val="00EB63D2"/>
    <w:rsid w:val="00EB644E"/>
    <w:rsid w:val="00EB669B"/>
    <w:rsid w:val="00EB6840"/>
    <w:rsid w:val="00EB6A69"/>
    <w:rsid w:val="00EB6A8E"/>
    <w:rsid w:val="00EB6C85"/>
    <w:rsid w:val="00EB6E98"/>
    <w:rsid w:val="00EB72AB"/>
    <w:rsid w:val="00EB7705"/>
    <w:rsid w:val="00EB781D"/>
    <w:rsid w:val="00EB7BE9"/>
    <w:rsid w:val="00EC046B"/>
    <w:rsid w:val="00EC0A9C"/>
    <w:rsid w:val="00EC0EE3"/>
    <w:rsid w:val="00EC0FB8"/>
    <w:rsid w:val="00EC12F4"/>
    <w:rsid w:val="00EC1E5B"/>
    <w:rsid w:val="00EC2380"/>
    <w:rsid w:val="00EC2463"/>
    <w:rsid w:val="00EC272B"/>
    <w:rsid w:val="00EC2A73"/>
    <w:rsid w:val="00EC331D"/>
    <w:rsid w:val="00EC3384"/>
    <w:rsid w:val="00EC38B1"/>
    <w:rsid w:val="00EC422A"/>
    <w:rsid w:val="00EC43C1"/>
    <w:rsid w:val="00EC4497"/>
    <w:rsid w:val="00EC4A79"/>
    <w:rsid w:val="00EC4AAA"/>
    <w:rsid w:val="00EC4D09"/>
    <w:rsid w:val="00EC4E22"/>
    <w:rsid w:val="00EC50BB"/>
    <w:rsid w:val="00EC50CF"/>
    <w:rsid w:val="00EC51C8"/>
    <w:rsid w:val="00EC52F6"/>
    <w:rsid w:val="00EC5449"/>
    <w:rsid w:val="00EC5A60"/>
    <w:rsid w:val="00EC5B85"/>
    <w:rsid w:val="00EC5CE0"/>
    <w:rsid w:val="00EC5FEE"/>
    <w:rsid w:val="00EC610A"/>
    <w:rsid w:val="00EC6469"/>
    <w:rsid w:val="00EC6595"/>
    <w:rsid w:val="00EC692A"/>
    <w:rsid w:val="00EC6F98"/>
    <w:rsid w:val="00EC717F"/>
    <w:rsid w:val="00EC7338"/>
    <w:rsid w:val="00EC75FC"/>
    <w:rsid w:val="00EC7804"/>
    <w:rsid w:val="00EC794F"/>
    <w:rsid w:val="00EC7CFF"/>
    <w:rsid w:val="00ED016A"/>
    <w:rsid w:val="00ED033A"/>
    <w:rsid w:val="00ED03F7"/>
    <w:rsid w:val="00ED04CC"/>
    <w:rsid w:val="00ED0919"/>
    <w:rsid w:val="00ED0AA8"/>
    <w:rsid w:val="00ED0DCD"/>
    <w:rsid w:val="00ED1005"/>
    <w:rsid w:val="00ED10C0"/>
    <w:rsid w:val="00ED12CE"/>
    <w:rsid w:val="00ED14EF"/>
    <w:rsid w:val="00ED1772"/>
    <w:rsid w:val="00ED18CF"/>
    <w:rsid w:val="00ED18DC"/>
    <w:rsid w:val="00ED1CAC"/>
    <w:rsid w:val="00ED1CBF"/>
    <w:rsid w:val="00ED21F9"/>
    <w:rsid w:val="00ED2252"/>
    <w:rsid w:val="00ED2F47"/>
    <w:rsid w:val="00ED3070"/>
    <w:rsid w:val="00ED314E"/>
    <w:rsid w:val="00ED332F"/>
    <w:rsid w:val="00ED38FB"/>
    <w:rsid w:val="00ED4490"/>
    <w:rsid w:val="00ED5199"/>
    <w:rsid w:val="00ED51C1"/>
    <w:rsid w:val="00ED530F"/>
    <w:rsid w:val="00ED5634"/>
    <w:rsid w:val="00ED580F"/>
    <w:rsid w:val="00ED593E"/>
    <w:rsid w:val="00ED5B62"/>
    <w:rsid w:val="00ED5B64"/>
    <w:rsid w:val="00ED6B3C"/>
    <w:rsid w:val="00ED6CC7"/>
    <w:rsid w:val="00ED6F2C"/>
    <w:rsid w:val="00ED702E"/>
    <w:rsid w:val="00ED71D5"/>
    <w:rsid w:val="00ED756B"/>
    <w:rsid w:val="00ED761B"/>
    <w:rsid w:val="00ED7885"/>
    <w:rsid w:val="00EE00FF"/>
    <w:rsid w:val="00EE02E6"/>
    <w:rsid w:val="00EE062A"/>
    <w:rsid w:val="00EE0891"/>
    <w:rsid w:val="00EE08D5"/>
    <w:rsid w:val="00EE0971"/>
    <w:rsid w:val="00EE0BFC"/>
    <w:rsid w:val="00EE0F50"/>
    <w:rsid w:val="00EE1026"/>
    <w:rsid w:val="00EE1045"/>
    <w:rsid w:val="00EE140B"/>
    <w:rsid w:val="00EE16D9"/>
    <w:rsid w:val="00EE2158"/>
    <w:rsid w:val="00EE237B"/>
    <w:rsid w:val="00EE2975"/>
    <w:rsid w:val="00EE2A21"/>
    <w:rsid w:val="00EE327D"/>
    <w:rsid w:val="00EE35F1"/>
    <w:rsid w:val="00EE3A26"/>
    <w:rsid w:val="00EE3B19"/>
    <w:rsid w:val="00EE3F88"/>
    <w:rsid w:val="00EE4330"/>
    <w:rsid w:val="00EE5610"/>
    <w:rsid w:val="00EE5668"/>
    <w:rsid w:val="00EE5F00"/>
    <w:rsid w:val="00EE650B"/>
    <w:rsid w:val="00EE65D9"/>
    <w:rsid w:val="00EE6753"/>
    <w:rsid w:val="00EE6A7B"/>
    <w:rsid w:val="00EE6B79"/>
    <w:rsid w:val="00EE6E75"/>
    <w:rsid w:val="00EE71C6"/>
    <w:rsid w:val="00EE71E0"/>
    <w:rsid w:val="00EE758A"/>
    <w:rsid w:val="00EE7737"/>
    <w:rsid w:val="00EE78B6"/>
    <w:rsid w:val="00EE7B4C"/>
    <w:rsid w:val="00EF021D"/>
    <w:rsid w:val="00EF02DF"/>
    <w:rsid w:val="00EF0642"/>
    <w:rsid w:val="00EF0670"/>
    <w:rsid w:val="00EF0771"/>
    <w:rsid w:val="00EF138B"/>
    <w:rsid w:val="00EF1430"/>
    <w:rsid w:val="00EF14BD"/>
    <w:rsid w:val="00EF159A"/>
    <w:rsid w:val="00EF1A72"/>
    <w:rsid w:val="00EF1C3B"/>
    <w:rsid w:val="00EF1D46"/>
    <w:rsid w:val="00EF2E4E"/>
    <w:rsid w:val="00EF32B4"/>
    <w:rsid w:val="00EF346F"/>
    <w:rsid w:val="00EF38F5"/>
    <w:rsid w:val="00EF3C16"/>
    <w:rsid w:val="00EF406B"/>
    <w:rsid w:val="00EF4A79"/>
    <w:rsid w:val="00EF4C4A"/>
    <w:rsid w:val="00EF4D9E"/>
    <w:rsid w:val="00EF5440"/>
    <w:rsid w:val="00EF5497"/>
    <w:rsid w:val="00EF5533"/>
    <w:rsid w:val="00EF5779"/>
    <w:rsid w:val="00EF5A45"/>
    <w:rsid w:val="00EF616D"/>
    <w:rsid w:val="00EF6343"/>
    <w:rsid w:val="00EF669B"/>
    <w:rsid w:val="00EF67B4"/>
    <w:rsid w:val="00EF6E1C"/>
    <w:rsid w:val="00EF6E5A"/>
    <w:rsid w:val="00EF722D"/>
    <w:rsid w:val="00EF73E6"/>
    <w:rsid w:val="00F007CA"/>
    <w:rsid w:val="00F00BC2"/>
    <w:rsid w:val="00F00D89"/>
    <w:rsid w:val="00F00DA2"/>
    <w:rsid w:val="00F012DF"/>
    <w:rsid w:val="00F01D6E"/>
    <w:rsid w:val="00F022B3"/>
    <w:rsid w:val="00F02627"/>
    <w:rsid w:val="00F02A4C"/>
    <w:rsid w:val="00F0353F"/>
    <w:rsid w:val="00F03F58"/>
    <w:rsid w:val="00F03F84"/>
    <w:rsid w:val="00F04235"/>
    <w:rsid w:val="00F0454F"/>
    <w:rsid w:val="00F05216"/>
    <w:rsid w:val="00F05228"/>
    <w:rsid w:val="00F05C7B"/>
    <w:rsid w:val="00F05DFC"/>
    <w:rsid w:val="00F0640B"/>
    <w:rsid w:val="00F06461"/>
    <w:rsid w:val="00F067F6"/>
    <w:rsid w:val="00F06AAE"/>
    <w:rsid w:val="00F07461"/>
    <w:rsid w:val="00F1095C"/>
    <w:rsid w:val="00F10A29"/>
    <w:rsid w:val="00F10EE4"/>
    <w:rsid w:val="00F1117E"/>
    <w:rsid w:val="00F113E6"/>
    <w:rsid w:val="00F115AE"/>
    <w:rsid w:val="00F11A08"/>
    <w:rsid w:val="00F11E55"/>
    <w:rsid w:val="00F12267"/>
    <w:rsid w:val="00F12367"/>
    <w:rsid w:val="00F126B8"/>
    <w:rsid w:val="00F1270D"/>
    <w:rsid w:val="00F12890"/>
    <w:rsid w:val="00F128E9"/>
    <w:rsid w:val="00F12AD9"/>
    <w:rsid w:val="00F12B0E"/>
    <w:rsid w:val="00F12B85"/>
    <w:rsid w:val="00F12CB8"/>
    <w:rsid w:val="00F12D88"/>
    <w:rsid w:val="00F13716"/>
    <w:rsid w:val="00F1375E"/>
    <w:rsid w:val="00F13A92"/>
    <w:rsid w:val="00F1437D"/>
    <w:rsid w:val="00F15253"/>
    <w:rsid w:val="00F15700"/>
    <w:rsid w:val="00F159BB"/>
    <w:rsid w:val="00F15D0A"/>
    <w:rsid w:val="00F162EA"/>
    <w:rsid w:val="00F163C7"/>
    <w:rsid w:val="00F1686B"/>
    <w:rsid w:val="00F16920"/>
    <w:rsid w:val="00F169B0"/>
    <w:rsid w:val="00F16D8A"/>
    <w:rsid w:val="00F171BA"/>
    <w:rsid w:val="00F172FC"/>
    <w:rsid w:val="00F175B9"/>
    <w:rsid w:val="00F17633"/>
    <w:rsid w:val="00F17742"/>
    <w:rsid w:val="00F17B2F"/>
    <w:rsid w:val="00F17C93"/>
    <w:rsid w:val="00F20039"/>
    <w:rsid w:val="00F201E4"/>
    <w:rsid w:val="00F20C02"/>
    <w:rsid w:val="00F20CCC"/>
    <w:rsid w:val="00F20DA8"/>
    <w:rsid w:val="00F2187B"/>
    <w:rsid w:val="00F21B4F"/>
    <w:rsid w:val="00F22663"/>
    <w:rsid w:val="00F22678"/>
    <w:rsid w:val="00F23168"/>
    <w:rsid w:val="00F231E4"/>
    <w:rsid w:val="00F234B2"/>
    <w:rsid w:val="00F23779"/>
    <w:rsid w:val="00F239A0"/>
    <w:rsid w:val="00F23C53"/>
    <w:rsid w:val="00F23C91"/>
    <w:rsid w:val="00F23DEF"/>
    <w:rsid w:val="00F2416C"/>
    <w:rsid w:val="00F24F2A"/>
    <w:rsid w:val="00F25374"/>
    <w:rsid w:val="00F257F0"/>
    <w:rsid w:val="00F25CCD"/>
    <w:rsid w:val="00F25EAD"/>
    <w:rsid w:val="00F26BBE"/>
    <w:rsid w:val="00F26F05"/>
    <w:rsid w:val="00F27690"/>
    <w:rsid w:val="00F27AD5"/>
    <w:rsid w:val="00F27CB0"/>
    <w:rsid w:val="00F27FA5"/>
    <w:rsid w:val="00F27FF5"/>
    <w:rsid w:val="00F30038"/>
    <w:rsid w:val="00F30379"/>
    <w:rsid w:val="00F3041C"/>
    <w:rsid w:val="00F30608"/>
    <w:rsid w:val="00F3081B"/>
    <w:rsid w:val="00F30D26"/>
    <w:rsid w:val="00F30DF6"/>
    <w:rsid w:val="00F319DF"/>
    <w:rsid w:val="00F31D5C"/>
    <w:rsid w:val="00F325C7"/>
    <w:rsid w:val="00F331E4"/>
    <w:rsid w:val="00F33298"/>
    <w:rsid w:val="00F33369"/>
    <w:rsid w:val="00F33540"/>
    <w:rsid w:val="00F338D9"/>
    <w:rsid w:val="00F338F0"/>
    <w:rsid w:val="00F33BC8"/>
    <w:rsid w:val="00F33C26"/>
    <w:rsid w:val="00F33D54"/>
    <w:rsid w:val="00F3414A"/>
    <w:rsid w:val="00F3421B"/>
    <w:rsid w:val="00F34358"/>
    <w:rsid w:val="00F349E7"/>
    <w:rsid w:val="00F34BB6"/>
    <w:rsid w:val="00F34EE6"/>
    <w:rsid w:val="00F350A0"/>
    <w:rsid w:val="00F350D2"/>
    <w:rsid w:val="00F3598E"/>
    <w:rsid w:val="00F359FE"/>
    <w:rsid w:val="00F35D29"/>
    <w:rsid w:val="00F363B4"/>
    <w:rsid w:val="00F3647C"/>
    <w:rsid w:val="00F364D0"/>
    <w:rsid w:val="00F366A9"/>
    <w:rsid w:val="00F37A04"/>
    <w:rsid w:val="00F37DA8"/>
    <w:rsid w:val="00F40BA2"/>
    <w:rsid w:val="00F40C0C"/>
    <w:rsid w:val="00F40C1D"/>
    <w:rsid w:val="00F40DCB"/>
    <w:rsid w:val="00F4102D"/>
    <w:rsid w:val="00F41752"/>
    <w:rsid w:val="00F41B03"/>
    <w:rsid w:val="00F41CDD"/>
    <w:rsid w:val="00F42179"/>
    <w:rsid w:val="00F42282"/>
    <w:rsid w:val="00F424BC"/>
    <w:rsid w:val="00F42AF3"/>
    <w:rsid w:val="00F42D8E"/>
    <w:rsid w:val="00F437E2"/>
    <w:rsid w:val="00F43855"/>
    <w:rsid w:val="00F4393A"/>
    <w:rsid w:val="00F43A50"/>
    <w:rsid w:val="00F43A89"/>
    <w:rsid w:val="00F43C88"/>
    <w:rsid w:val="00F43CAA"/>
    <w:rsid w:val="00F44551"/>
    <w:rsid w:val="00F44FF4"/>
    <w:rsid w:val="00F4524A"/>
    <w:rsid w:val="00F4526C"/>
    <w:rsid w:val="00F4549A"/>
    <w:rsid w:val="00F459C3"/>
    <w:rsid w:val="00F45A3E"/>
    <w:rsid w:val="00F45AC7"/>
    <w:rsid w:val="00F45BC0"/>
    <w:rsid w:val="00F45D2B"/>
    <w:rsid w:val="00F4623E"/>
    <w:rsid w:val="00F4662C"/>
    <w:rsid w:val="00F46FF4"/>
    <w:rsid w:val="00F470D5"/>
    <w:rsid w:val="00F47317"/>
    <w:rsid w:val="00F47495"/>
    <w:rsid w:val="00F47834"/>
    <w:rsid w:val="00F4788A"/>
    <w:rsid w:val="00F47983"/>
    <w:rsid w:val="00F479C2"/>
    <w:rsid w:val="00F47C06"/>
    <w:rsid w:val="00F5016D"/>
    <w:rsid w:val="00F50866"/>
    <w:rsid w:val="00F508E4"/>
    <w:rsid w:val="00F5106C"/>
    <w:rsid w:val="00F51348"/>
    <w:rsid w:val="00F51612"/>
    <w:rsid w:val="00F51DE7"/>
    <w:rsid w:val="00F52CC1"/>
    <w:rsid w:val="00F52E6D"/>
    <w:rsid w:val="00F53671"/>
    <w:rsid w:val="00F53747"/>
    <w:rsid w:val="00F537B2"/>
    <w:rsid w:val="00F54121"/>
    <w:rsid w:val="00F54124"/>
    <w:rsid w:val="00F54D37"/>
    <w:rsid w:val="00F55471"/>
    <w:rsid w:val="00F55B0E"/>
    <w:rsid w:val="00F55FBB"/>
    <w:rsid w:val="00F56637"/>
    <w:rsid w:val="00F56669"/>
    <w:rsid w:val="00F5667C"/>
    <w:rsid w:val="00F56806"/>
    <w:rsid w:val="00F5696E"/>
    <w:rsid w:val="00F56FBC"/>
    <w:rsid w:val="00F5733D"/>
    <w:rsid w:val="00F575E9"/>
    <w:rsid w:val="00F57EAA"/>
    <w:rsid w:val="00F60234"/>
    <w:rsid w:val="00F602A7"/>
    <w:rsid w:val="00F6050F"/>
    <w:rsid w:val="00F605A5"/>
    <w:rsid w:val="00F6091B"/>
    <w:rsid w:val="00F60BA1"/>
    <w:rsid w:val="00F60CDC"/>
    <w:rsid w:val="00F60F67"/>
    <w:rsid w:val="00F6114E"/>
    <w:rsid w:val="00F6120F"/>
    <w:rsid w:val="00F6180A"/>
    <w:rsid w:val="00F6198E"/>
    <w:rsid w:val="00F61B01"/>
    <w:rsid w:val="00F62494"/>
    <w:rsid w:val="00F62633"/>
    <w:rsid w:val="00F62647"/>
    <w:rsid w:val="00F626EB"/>
    <w:rsid w:val="00F62BE8"/>
    <w:rsid w:val="00F62F53"/>
    <w:rsid w:val="00F63347"/>
    <w:rsid w:val="00F63661"/>
    <w:rsid w:val="00F6395D"/>
    <w:rsid w:val="00F63A4E"/>
    <w:rsid w:val="00F63CA4"/>
    <w:rsid w:val="00F6409D"/>
    <w:rsid w:val="00F641F2"/>
    <w:rsid w:val="00F645EB"/>
    <w:rsid w:val="00F64C6B"/>
    <w:rsid w:val="00F64D5A"/>
    <w:rsid w:val="00F66032"/>
    <w:rsid w:val="00F66570"/>
    <w:rsid w:val="00F67019"/>
    <w:rsid w:val="00F671A3"/>
    <w:rsid w:val="00F671A4"/>
    <w:rsid w:val="00F67722"/>
    <w:rsid w:val="00F67C27"/>
    <w:rsid w:val="00F67E8D"/>
    <w:rsid w:val="00F70146"/>
    <w:rsid w:val="00F7058D"/>
    <w:rsid w:val="00F707F6"/>
    <w:rsid w:val="00F708ED"/>
    <w:rsid w:val="00F711CA"/>
    <w:rsid w:val="00F7162B"/>
    <w:rsid w:val="00F716AE"/>
    <w:rsid w:val="00F7256D"/>
    <w:rsid w:val="00F7293E"/>
    <w:rsid w:val="00F72AD1"/>
    <w:rsid w:val="00F72AD6"/>
    <w:rsid w:val="00F73155"/>
    <w:rsid w:val="00F7377B"/>
    <w:rsid w:val="00F7389E"/>
    <w:rsid w:val="00F738D1"/>
    <w:rsid w:val="00F74278"/>
    <w:rsid w:val="00F74345"/>
    <w:rsid w:val="00F75426"/>
    <w:rsid w:val="00F75FA2"/>
    <w:rsid w:val="00F7610E"/>
    <w:rsid w:val="00F76676"/>
    <w:rsid w:val="00F766E4"/>
    <w:rsid w:val="00F76727"/>
    <w:rsid w:val="00F76862"/>
    <w:rsid w:val="00F77ACD"/>
    <w:rsid w:val="00F77E5D"/>
    <w:rsid w:val="00F77EAC"/>
    <w:rsid w:val="00F8014F"/>
    <w:rsid w:val="00F80535"/>
    <w:rsid w:val="00F81402"/>
    <w:rsid w:val="00F8153D"/>
    <w:rsid w:val="00F815F3"/>
    <w:rsid w:val="00F816BE"/>
    <w:rsid w:val="00F817C2"/>
    <w:rsid w:val="00F81C2D"/>
    <w:rsid w:val="00F822D8"/>
    <w:rsid w:val="00F8297E"/>
    <w:rsid w:val="00F82BD1"/>
    <w:rsid w:val="00F82FA4"/>
    <w:rsid w:val="00F8301D"/>
    <w:rsid w:val="00F83795"/>
    <w:rsid w:val="00F837C1"/>
    <w:rsid w:val="00F83A14"/>
    <w:rsid w:val="00F83A37"/>
    <w:rsid w:val="00F84400"/>
    <w:rsid w:val="00F84548"/>
    <w:rsid w:val="00F8464E"/>
    <w:rsid w:val="00F84800"/>
    <w:rsid w:val="00F84944"/>
    <w:rsid w:val="00F850F6"/>
    <w:rsid w:val="00F85610"/>
    <w:rsid w:val="00F85EAD"/>
    <w:rsid w:val="00F8693C"/>
    <w:rsid w:val="00F86A45"/>
    <w:rsid w:val="00F86B2B"/>
    <w:rsid w:val="00F86BBD"/>
    <w:rsid w:val="00F87007"/>
    <w:rsid w:val="00F87025"/>
    <w:rsid w:val="00F8713D"/>
    <w:rsid w:val="00F8716B"/>
    <w:rsid w:val="00F877A1"/>
    <w:rsid w:val="00F877BC"/>
    <w:rsid w:val="00F87B3A"/>
    <w:rsid w:val="00F87DE1"/>
    <w:rsid w:val="00F900C9"/>
    <w:rsid w:val="00F90943"/>
    <w:rsid w:val="00F90E57"/>
    <w:rsid w:val="00F90F65"/>
    <w:rsid w:val="00F90F8A"/>
    <w:rsid w:val="00F91237"/>
    <w:rsid w:val="00F91673"/>
    <w:rsid w:val="00F91D4D"/>
    <w:rsid w:val="00F92327"/>
    <w:rsid w:val="00F9267B"/>
    <w:rsid w:val="00F92709"/>
    <w:rsid w:val="00F92769"/>
    <w:rsid w:val="00F92C46"/>
    <w:rsid w:val="00F92CDE"/>
    <w:rsid w:val="00F92DF3"/>
    <w:rsid w:val="00F93157"/>
    <w:rsid w:val="00F9360E"/>
    <w:rsid w:val="00F93D04"/>
    <w:rsid w:val="00F9404C"/>
    <w:rsid w:val="00F94586"/>
    <w:rsid w:val="00F94845"/>
    <w:rsid w:val="00F951C2"/>
    <w:rsid w:val="00F96369"/>
    <w:rsid w:val="00F96D3F"/>
    <w:rsid w:val="00F97585"/>
    <w:rsid w:val="00F97803"/>
    <w:rsid w:val="00F9790A"/>
    <w:rsid w:val="00F97A45"/>
    <w:rsid w:val="00F97B39"/>
    <w:rsid w:val="00F97BC0"/>
    <w:rsid w:val="00F97C5C"/>
    <w:rsid w:val="00F97D5F"/>
    <w:rsid w:val="00FA0199"/>
    <w:rsid w:val="00FA019A"/>
    <w:rsid w:val="00FA03F1"/>
    <w:rsid w:val="00FA058F"/>
    <w:rsid w:val="00FA0B4E"/>
    <w:rsid w:val="00FA0F82"/>
    <w:rsid w:val="00FA11AC"/>
    <w:rsid w:val="00FA1936"/>
    <w:rsid w:val="00FA19A1"/>
    <w:rsid w:val="00FA1A57"/>
    <w:rsid w:val="00FA23C3"/>
    <w:rsid w:val="00FA27F9"/>
    <w:rsid w:val="00FA312E"/>
    <w:rsid w:val="00FA34A5"/>
    <w:rsid w:val="00FA3753"/>
    <w:rsid w:val="00FA38A4"/>
    <w:rsid w:val="00FA3935"/>
    <w:rsid w:val="00FA3E27"/>
    <w:rsid w:val="00FA3F69"/>
    <w:rsid w:val="00FA4173"/>
    <w:rsid w:val="00FA44CA"/>
    <w:rsid w:val="00FA4678"/>
    <w:rsid w:val="00FA4BB4"/>
    <w:rsid w:val="00FA4E50"/>
    <w:rsid w:val="00FA5547"/>
    <w:rsid w:val="00FA55F7"/>
    <w:rsid w:val="00FA5C83"/>
    <w:rsid w:val="00FA6179"/>
    <w:rsid w:val="00FA6413"/>
    <w:rsid w:val="00FA649B"/>
    <w:rsid w:val="00FA6717"/>
    <w:rsid w:val="00FA6A80"/>
    <w:rsid w:val="00FA6C30"/>
    <w:rsid w:val="00FA79ED"/>
    <w:rsid w:val="00FA7BAE"/>
    <w:rsid w:val="00FA7D79"/>
    <w:rsid w:val="00FB0702"/>
    <w:rsid w:val="00FB082F"/>
    <w:rsid w:val="00FB091E"/>
    <w:rsid w:val="00FB10A9"/>
    <w:rsid w:val="00FB161D"/>
    <w:rsid w:val="00FB1878"/>
    <w:rsid w:val="00FB1F4A"/>
    <w:rsid w:val="00FB250B"/>
    <w:rsid w:val="00FB2557"/>
    <w:rsid w:val="00FB2584"/>
    <w:rsid w:val="00FB2707"/>
    <w:rsid w:val="00FB2F4D"/>
    <w:rsid w:val="00FB30F6"/>
    <w:rsid w:val="00FB32BD"/>
    <w:rsid w:val="00FB3402"/>
    <w:rsid w:val="00FB3554"/>
    <w:rsid w:val="00FB378A"/>
    <w:rsid w:val="00FB3A6F"/>
    <w:rsid w:val="00FB3B2F"/>
    <w:rsid w:val="00FB3ECC"/>
    <w:rsid w:val="00FB4DA3"/>
    <w:rsid w:val="00FB5489"/>
    <w:rsid w:val="00FB559E"/>
    <w:rsid w:val="00FB5783"/>
    <w:rsid w:val="00FB5CC3"/>
    <w:rsid w:val="00FB5F53"/>
    <w:rsid w:val="00FB669F"/>
    <w:rsid w:val="00FB6FFA"/>
    <w:rsid w:val="00FB7378"/>
    <w:rsid w:val="00FC016B"/>
    <w:rsid w:val="00FC0F6A"/>
    <w:rsid w:val="00FC10CD"/>
    <w:rsid w:val="00FC16FD"/>
    <w:rsid w:val="00FC1721"/>
    <w:rsid w:val="00FC1921"/>
    <w:rsid w:val="00FC20AD"/>
    <w:rsid w:val="00FC2215"/>
    <w:rsid w:val="00FC222A"/>
    <w:rsid w:val="00FC24FF"/>
    <w:rsid w:val="00FC2832"/>
    <w:rsid w:val="00FC29E8"/>
    <w:rsid w:val="00FC2D60"/>
    <w:rsid w:val="00FC2E0A"/>
    <w:rsid w:val="00FC2EBF"/>
    <w:rsid w:val="00FC2FC1"/>
    <w:rsid w:val="00FC3237"/>
    <w:rsid w:val="00FC3267"/>
    <w:rsid w:val="00FC33BB"/>
    <w:rsid w:val="00FC3515"/>
    <w:rsid w:val="00FC352B"/>
    <w:rsid w:val="00FC3575"/>
    <w:rsid w:val="00FC3635"/>
    <w:rsid w:val="00FC3CA2"/>
    <w:rsid w:val="00FC4B3B"/>
    <w:rsid w:val="00FC4E75"/>
    <w:rsid w:val="00FC5477"/>
    <w:rsid w:val="00FC551A"/>
    <w:rsid w:val="00FC5913"/>
    <w:rsid w:val="00FC5B28"/>
    <w:rsid w:val="00FC5B77"/>
    <w:rsid w:val="00FC5F5F"/>
    <w:rsid w:val="00FC67CC"/>
    <w:rsid w:val="00FC6953"/>
    <w:rsid w:val="00FC701E"/>
    <w:rsid w:val="00FC73C4"/>
    <w:rsid w:val="00FC751B"/>
    <w:rsid w:val="00FC7667"/>
    <w:rsid w:val="00FC7964"/>
    <w:rsid w:val="00FD00B0"/>
    <w:rsid w:val="00FD036E"/>
    <w:rsid w:val="00FD0377"/>
    <w:rsid w:val="00FD11C9"/>
    <w:rsid w:val="00FD162F"/>
    <w:rsid w:val="00FD16B3"/>
    <w:rsid w:val="00FD1927"/>
    <w:rsid w:val="00FD19E4"/>
    <w:rsid w:val="00FD1DC5"/>
    <w:rsid w:val="00FD1F56"/>
    <w:rsid w:val="00FD2443"/>
    <w:rsid w:val="00FD2617"/>
    <w:rsid w:val="00FD2685"/>
    <w:rsid w:val="00FD2D01"/>
    <w:rsid w:val="00FD2D3D"/>
    <w:rsid w:val="00FD2E7A"/>
    <w:rsid w:val="00FD3257"/>
    <w:rsid w:val="00FD35A0"/>
    <w:rsid w:val="00FD360B"/>
    <w:rsid w:val="00FD374F"/>
    <w:rsid w:val="00FD3938"/>
    <w:rsid w:val="00FD39B6"/>
    <w:rsid w:val="00FD4224"/>
    <w:rsid w:val="00FD4327"/>
    <w:rsid w:val="00FD4488"/>
    <w:rsid w:val="00FD458B"/>
    <w:rsid w:val="00FD4895"/>
    <w:rsid w:val="00FD48B9"/>
    <w:rsid w:val="00FD48F2"/>
    <w:rsid w:val="00FD4ACB"/>
    <w:rsid w:val="00FD4CAD"/>
    <w:rsid w:val="00FD4FE0"/>
    <w:rsid w:val="00FD5638"/>
    <w:rsid w:val="00FD56DE"/>
    <w:rsid w:val="00FD58D3"/>
    <w:rsid w:val="00FD5DA1"/>
    <w:rsid w:val="00FD62D3"/>
    <w:rsid w:val="00FD6C11"/>
    <w:rsid w:val="00FD6D41"/>
    <w:rsid w:val="00FD7454"/>
    <w:rsid w:val="00FD7E33"/>
    <w:rsid w:val="00FE0344"/>
    <w:rsid w:val="00FE03CA"/>
    <w:rsid w:val="00FE04A0"/>
    <w:rsid w:val="00FE04A2"/>
    <w:rsid w:val="00FE058D"/>
    <w:rsid w:val="00FE08D3"/>
    <w:rsid w:val="00FE0CCB"/>
    <w:rsid w:val="00FE0DF9"/>
    <w:rsid w:val="00FE0EB5"/>
    <w:rsid w:val="00FE1305"/>
    <w:rsid w:val="00FE1495"/>
    <w:rsid w:val="00FE1805"/>
    <w:rsid w:val="00FE1F23"/>
    <w:rsid w:val="00FE263B"/>
    <w:rsid w:val="00FE2E2E"/>
    <w:rsid w:val="00FE30C2"/>
    <w:rsid w:val="00FE3CEC"/>
    <w:rsid w:val="00FE3E4B"/>
    <w:rsid w:val="00FE402A"/>
    <w:rsid w:val="00FE4293"/>
    <w:rsid w:val="00FE4A04"/>
    <w:rsid w:val="00FE4EE1"/>
    <w:rsid w:val="00FE4F59"/>
    <w:rsid w:val="00FE546F"/>
    <w:rsid w:val="00FE5EAA"/>
    <w:rsid w:val="00FE6448"/>
    <w:rsid w:val="00FE64A1"/>
    <w:rsid w:val="00FE655D"/>
    <w:rsid w:val="00FE6593"/>
    <w:rsid w:val="00FE6EA3"/>
    <w:rsid w:val="00FE6FE6"/>
    <w:rsid w:val="00FE7B2C"/>
    <w:rsid w:val="00FF0049"/>
    <w:rsid w:val="00FF08C3"/>
    <w:rsid w:val="00FF0A09"/>
    <w:rsid w:val="00FF0A24"/>
    <w:rsid w:val="00FF11B3"/>
    <w:rsid w:val="00FF1633"/>
    <w:rsid w:val="00FF208C"/>
    <w:rsid w:val="00FF22DB"/>
    <w:rsid w:val="00FF267C"/>
    <w:rsid w:val="00FF29B5"/>
    <w:rsid w:val="00FF3613"/>
    <w:rsid w:val="00FF3888"/>
    <w:rsid w:val="00FF3B8E"/>
    <w:rsid w:val="00FF45D4"/>
    <w:rsid w:val="00FF4AA2"/>
    <w:rsid w:val="00FF4AD1"/>
    <w:rsid w:val="00FF4C1E"/>
    <w:rsid w:val="00FF4CCC"/>
    <w:rsid w:val="00FF4E64"/>
    <w:rsid w:val="00FF56B5"/>
    <w:rsid w:val="00FF5840"/>
    <w:rsid w:val="00FF5C1E"/>
    <w:rsid w:val="00FF5CEF"/>
    <w:rsid w:val="00FF6720"/>
    <w:rsid w:val="00FF68DD"/>
    <w:rsid w:val="00FF6A8F"/>
    <w:rsid w:val="00FF71BD"/>
    <w:rsid w:val="00FF7339"/>
    <w:rsid w:val="00FF735D"/>
    <w:rsid w:val="00FF744C"/>
    <w:rsid w:val="00FF77A0"/>
    <w:rsid w:val="00FF79B8"/>
    <w:rsid w:val="00FF7BEF"/>
    <w:rsid w:val="00FF7C40"/>
    <w:rsid w:val="00FF7D1B"/>
    <w:rsid w:val="00FF7FA7"/>
    <w:rsid w:val="010473D8"/>
    <w:rsid w:val="01159392"/>
    <w:rsid w:val="0120D8E4"/>
    <w:rsid w:val="01510C1E"/>
    <w:rsid w:val="0174D516"/>
    <w:rsid w:val="02BD2C26"/>
    <w:rsid w:val="032C0006"/>
    <w:rsid w:val="035E91F7"/>
    <w:rsid w:val="03D9AB14"/>
    <w:rsid w:val="05177A07"/>
    <w:rsid w:val="05580860"/>
    <w:rsid w:val="0567B58D"/>
    <w:rsid w:val="056C180C"/>
    <w:rsid w:val="05A8CF4C"/>
    <w:rsid w:val="05E5D530"/>
    <w:rsid w:val="070127D8"/>
    <w:rsid w:val="070A46B9"/>
    <w:rsid w:val="095DCD87"/>
    <w:rsid w:val="0965FEC3"/>
    <w:rsid w:val="097BE8A4"/>
    <w:rsid w:val="09D94075"/>
    <w:rsid w:val="0A16153A"/>
    <w:rsid w:val="0A8F918F"/>
    <w:rsid w:val="0B2E50B1"/>
    <w:rsid w:val="0B5D4A3A"/>
    <w:rsid w:val="0BCA1BEE"/>
    <w:rsid w:val="0CB12E7F"/>
    <w:rsid w:val="0D158A8D"/>
    <w:rsid w:val="0DC0E898"/>
    <w:rsid w:val="0E387611"/>
    <w:rsid w:val="0E524957"/>
    <w:rsid w:val="0E61E388"/>
    <w:rsid w:val="0ED3053B"/>
    <w:rsid w:val="0EEA7ADC"/>
    <w:rsid w:val="0EF53F93"/>
    <w:rsid w:val="0F1C7221"/>
    <w:rsid w:val="0FD34268"/>
    <w:rsid w:val="0FF69DD5"/>
    <w:rsid w:val="0FFDB3E9"/>
    <w:rsid w:val="10B5A269"/>
    <w:rsid w:val="10C7B58E"/>
    <w:rsid w:val="11322989"/>
    <w:rsid w:val="11C3D21C"/>
    <w:rsid w:val="11CEE230"/>
    <w:rsid w:val="11F96D39"/>
    <w:rsid w:val="12232988"/>
    <w:rsid w:val="1247DAE8"/>
    <w:rsid w:val="127C914A"/>
    <w:rsid w:val="12B29FAF"/>
    <w:rsid w:val="12C77BAC"/>
    <w:rsid w:val="1302E85F"/>
    <w:rsid w:val="130D3CC3"/>
    <w:rsid w:val="136BC880"/>
    <w:rsid w:val="1499F2C4"/>
    <w:rsid w:val="14A37DF3"/>
    <w:rsid w:val="151B2835"/>
    <w:rsid w:val="15810D6C"/>
    <w:rsid w:val="1594302A"/>
    <w:rsid w:val="170B1570"/>
    <w:rsid w:val="180227EA"/>
    <w:rsid w:val="182FF22E"/>
    <w:rsid w:val="18D8575E"/>
    <w:rsid w:val="19631FD8"/>
    <w:rsid w:val="19B0B8E2"/>
    <w:rsid w:val="1A7A76E2"/>
    <w:rsid w:val="1AFCBF6D"/>
    <w:rsid w:val="1B74057C"/>
    <w:rsid w:val="1BE894DA"/>
    <w:rsid w:val="1C12ED5C"/>
    <w:rsid w:val="1CC8DBC2"/>
    <w:rsid w:val="1E328465"/>
    <w:rsid w:val="20BDBEE9"/>
    <w:rsid w:val="213C40F7"/>
    <w:rsid w:val="216C00F1"/>
    <w:rsid w:val="22D5DD52"/>
    <w:rsid w:val="23382D05"/>
    <w:rsid w:val="24193447"/>
    <w:rsid w:val="247A6CD0"/>
    <w:rsid w:val="24AC4CB1"/>
    <w:rsid w:val="256B13CC"/>
    <w:rsid w:val="25BA171E"/>
    <w:rsid w:val="260595C7"/>
    <w:rsid w:val="26455337"/>
    <w:rsid w:val="26538C51"/>
    <w:rsid w:val="26553F77"/>
    <w:rsid w:val="2662EED5"/>
    <w:rsid w:val="2682BA85"/>
    <w:rsid w:val="27A63AC7"/>
    <w:rsid w:val="289C4202"/>
    <w:rsid w:val="297FE633"/>
    <w:rsid w:val="2A43308A"/>
    <w:rsid w:val="2A63C7BC"/>
    <w:rsid w:val="2A90C53E"/>
    <w:rsid w:val="2A95548F"/>
    <w:rsid w:val="2B8E545D"/>
    <w:rsid w:val="2BB29B0B"/>
    <w:rsid w:val="2BE7570B"/>
    <w:rsid w:val="2C06269C"/>
    <w:rsid w:val="2C722406"/>
    <w:rsid w:val="2C781B23"/>
    <w:rsid w:val="2DAD2230"/>
    <w:rsid w:val="2EECCC7E"/>
    <w:rsid w:val="2F1D3109"/>
    <w:rsid w:val="2F7BB928"/>
    <w:rsid w:val="30B9016A"/>
    <w:rsid w:val="30E32F5B"/>
    <w:rsid w:val="3134ACBE"/>
    <w:rsid w:val="315B95A1"/>
    <w:rsid w:val="31ACC45D"/>
    <w:rsid w:val="31DF9947"/>
    <w:rsid w:val="3254D1CB"/>
    <w:rsid w:val="328DDCB3"/>
    <w:rsid w:val="32F287C4"/>
    <w:rsid w:val="33213683"/>
    <w:rsid w:val="3609DCEC"/>
    <w:rsid w:val="3633E54F"/>
    <w:rsid w:val="364EDB28"/>
    <w:rsid w:val="36D9688C"/>
    <w:rsid w:val="37303074"/>
    <w:rsid w:val="377378E5"/>
    <w:rsid w:val="38418E11"/>
    <w:rsid w:val="38B2479C"/>
    <w:rsid w:val="39C61CBC"/>
    <w:rsid w:val="3A126AEF"/>
    <w:rsid w:val="3A196674"/>
    <w:rsid w:val="3A3F2933"/>
    <w:rsid w:val="3AF8D684"/>
    <w:rsid w:val="3BEA793A"/>
    <w:rsid w:val="3CABAF05"/>
    <w:rsid w:val="3DE478F4"/>
    <w:rsid w:val="3DE47ADB"/>
    <w:rsid w:val="3EBA07E2"/>
    <w:rsid w:val="3F16C83B"/>
    <w:rsid w:val="3F29E6A6"/>
    <w:rsid w:val="40CE3C99"/>
    <w:rsid w:val="40D78439"/>
    <w:rsid w:val="4108C1CC"/>
    <w:rsid w:val="429A805B"/>
    <w:rsid w:val="4305731B"/>
    <w:rsid w:val="4366A60E"/>
    <w:rsid w:val="43B65952"/>
    <w:rsid w:val="43EB6580"/>
    <w:rsid w:val="442ACCBB"/>
    <w:rsid w:val="4440628E"/>
    <w:rsid w:val="444B2D93"/>
    <w:rsid w:val="457A8C81"/>
    <w:rsid w:val="467722B4"/>
    <w:rsid w:val="467EF7B1"/>
    <w:rsid w:val="46A370AA"/>
    <w:rsid w:val="46B3232E"/>
    <w:rsid w:val="46D5D6BE"/>
    <w:rsid w:val="47CBA388"/>
    <w:rsid w:val="48C8FC42"/>
    <w:rsid w:val="492DC4C2"/>
    <w:rsid w:val="496191E7"/>
    <w:rsid w:val="49EFA5CD"/>
    <w:rsid w:val="4AA8617A"/>
    <w:rsid w:val="4C04DDF6"/>
    <w:rsid w:val="4C2BADDB"/>
    <w:rsid w:val="4C901390"/>
    <w:rsid w:val="4CF3E069"/>
    <w:rsid w:val="4D441C23"/>
    <w:rsid w:val="4DD4901F"/>
    <w:rsid w:val="4E8FB0CA"/>
    <w:rsid w:val="4F402B4C"/>
    <w:rsid w:val="50DF9DAD"/>
    <w:rsid w:val="511E94BC"/>
    <w:rsid w:val="51992E0F"/>
    <w:rsid w:val="51DA430B"/>
    <w:rsid w:val="520B9975"/>
    <w:rsid w:val="5250A542"/>
    <w:rsid w:val="540DEBCA"/>
    <w:rsid w:val="545E73DE"/>
    <w:rsid w:val="54A53D4C"/>
    <w:rsid w:val="55271893"/>
    <w:rsid w:val="55440B4F"/>
    <w:rsid w:val="565B252D"/>
    <w:rsid w:val="568822AF"/>
    <w:rsid w:val="56FB2DB7"/>
    <w:rsid w:val="57748F94"/>
    <w:rsid w:val="57EB874A"/>
    <w:rsid w:val="59FC5F2C"/>
    <w:rsid w:val="5A832AEF"/>
    <w:rsid w:val="5ABEB86C"/>
    <w:rsid w:val="5AC0C6D5"/>
    <w:rsid w:val="5AC7ECCC"/>
    <w:rsid w:val="5BC1308E"/>
    <w:rsid w:val="5D57F284"/>
    <w:rsid w:val="5DC44C76"/>
    <w:rsid w:val="5DD9D55B"/>
    <w:rsid w:val="5E48F03C"/>
    <w:rsid w:val="5E92065B"/>
    <w:rsid w:val="5F29B23E"/>
    <w:rsid w:val="5F793C09"/>
    <w:rsid w:val="603EC048"/>
    <w:rsid w:val="60C2FE11"/>
    <w:rsid w:val="619FA729"/>
    <w:rsid w:val="61AAC569"/>
    <w:rsid w:val="624C9344"/>
    <w:rsid w:val="6320DC8B"/>
    <w:rsid w:val="63810B64"/>
    <w:rsid w:val="63D1ECD7"/>
    <w:rsid w:val="63D86B1E"/>
    <w:rsid w:val="66179F13"/>
    <w:rsid w:val="66B16607"/>
    <w:rsid w:val="67884D8A"/>
    <w:rsid w:val="678A2D2B"/>
    <w:rsid w:val="67AB9C51"/>
    <w:rsid w:val="67BCA01F"/>
    <w:rsid w:val="683B7C03"/>
    <w:rsid w:val="684BBBC7"/>
    <w:rsid w:val="685F288B"/>
    <w:rsid w:val="6886BF83"/>
    <w:rsid w:val="68E38971"/>
    <w:rsid w:val="6A22A361"/>
    <w:rsid w:val="6A2993BA"/>
    <w:rsid w:val="6A7D40CE"/>
    <w:rsid w:val="6B739C53"/>
    <w:rsid w:val="6BB0A592"/>
    <w:rsid w:val="6BBE73C2"/>
    <w:rsid w:val="6BEB0519"/>
    <w:rsid w:val="6D0E2862"/>
    <w:rsid w:val="6D598DA7"/>
    <w:rsid w:val="6E5DF82C"/>
    <w:rsid w:val="6EBD4880"/>
    <w:rsid w:val="6F406E10"/>
    <w:rsid w:val="7022C8CE"/>
    <w:rsid w:val="7091E4E5"/>
    <w:rsid w:val="70D311B1"/>
    <w:rsid w:val="70E75414"/>
    <w:rsid w:val="71F8D3CF"/>
    <w:rsid w:val="73715EA5"/>
    <w:rsid w:val="74514E3E"/>
    <w:rsid w:val="746A83A5"/>
    <w:rsid w:val="74A32D53"/>
    <w:rsid w:val="756989B5"/>
    <w:rsid w:val="75DBAEB6"/>
    <w:rsid w:val="76E56741"/>
    <w:rsid w:val="77929914"/>
    <w:rsid w:val="77E7B32A"/>
    <w:rsid w:val="78521F5B"/>
    <w:rsid w:val="793ADD7C"/>
    <w:rsid w:val="7A552716"/>
    <w:rsid w:val="7ABA427F"/>
    <w:rsid w:val="7C237430"/>
    <w:rsid w:val="7D25F581"/>
    <w:rsid w:val="7D7BB77B"/>
    <w:rsid w:val="7DA70184"/>
    <w:rsid w:val="7E0C9FEF"/>
    <w:rsid w:val="7E1A02D3"/>
    <w:rsid w:val="7E1B39FF"/>
    <w:rsid w:val="7EF38A96"/>
    <w:rsid w:val="7FF8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FFCAF2D1-706E-4319-841E-02690D4B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B3C"/>
    <w:pPr>
      <w:spacing w:after="120" w:line="276" w:lineRule="auto"/>
    </w:pPr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zevdokumentu">
    <w:name w:val="Název dokumentu"/>
    <w:basedOn w:val="Normal"/>
    <w:link w:val="NzevdokumentuChar"/>
    <w:uiPriority w:val="17"/>
    <w:qFormat/>
    <w:rsid w:val="00FD48B9"/>
    <w:pPr>
      <w:spacing w:before="240" w:after="0"/>
    </w:pPr>
    <w:rPr>
      <w:rFonts w:ascii="Arial" w:hAnsi="Arial"/>
      <w:b/>
      <w:bCs/>
      <w:color w:val="02519E"/>
      <w:sz w:val="60"/>
      <w:szCs w:val="60"/>
    </w:rPr>
  </w:style>
  <w:style w:type="paragraph" w:customStyle="1" w:styleId="Pedmtdokumentu">
    <w:name w:val="Předmět dokumentu"/>
    <w:basedOn w:val="Normal"/>
    <w:link w:val="PedmtdokumentuChar"/>
    <w:uiPriority w:val="16"/>
    <w:qFormat/>
    <w:rsid w:val="00C66CA0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DefaultParagraphFont"/>
    <w:link w:val="Nzevdokumentu"/>
    <w:uiPriority w:val="17"/>
    <w:rsid w:val="00FD48B9"/>
    <w:rPr>
      <w:rFonts w:ascii="Arial" w:hAnsi="Arial"/>
      <w:b/>
      <w:bCs/>
      <w:color w:val="02519E"/>
      <w:sz w:val="60"/>
      <w:szCs w:val="60"/>
    </w:rPr>
  </w:style>
  <w:style w:type="paragraph" w:customStyle="1" w:styleId="Text">
    <w:name w:val="Text"/>
    <w:basedOn w:val="Normal"/>
    <w:link w:val="TextChar"/>
    <w:uiPriority w:val="4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DefaultParagraphFont"/>
    <w:link w:val="Pedmtdokumentu"/>
    <w:uiPriority w:val="16"/>
    <w:rsid w:val="00B92577"/>
    <w:rPr>
      <w:rFonts w:ascii="Arial" w:hAnsi="Arial"/>
      <w:b/>
      <w:bCs/>
      <w:sz w:val="40"/>
      <w:szCs w:val="40"/>
    </w:rPr>
  </w:style>
  <w:style w:type="character" w:styleId="CommentReference">
    <w:name w:val="annotation reference"/>
    <w:basedOn w:val="DefaultParagraphFont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DefaultParagraphFont"/>
    <w:link w:val="Text"/>
    <w:uiPriority w:val="4"/>
    <w:rsid w:val="009B16FA"/>
    <w:rPr>
      <w:rFonts w:ascii="Tahoma" w:hAnsi="Tahoma" w:cs="Tahoma"/>
      <w:sz w:val="20"/>
    </w:rPr>
  </w:style>
  <w:style w:type="paragraph" w:styleId="CommentText">
    <w:name w:val="annotation text"/>
    <w:basedOn w:val="Normal"/>
    <w:link w:val="CommentText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34C7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al"/>
    <w:next w:val="Pod-l"/>
    <w:link w:val="lChar"/>
    <w:uiPriority w:val="3"/>
    <w:qFormat/>
    <w:rsid w:val="00ED12CE"/>
    <w:pPr>
      <w:keepNext/>
      <w:numPr>
        <w:numId w:val="4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02519E"/>
      <w:sz w:val="28"/>
      <w:szCs w:val="28"/>
    </w:rPr>
  </w:style>
  <w:style w:type="paragraph" w:customStyle="1" w:styleId="Pod-l">
    <w:name w:val="Pod-čl."/>
    <w:basedOn w:val="Normal"/>
    <w:next w:val="Odst"/>
    <w:link w:val="Pod-lChar"/>
    <w:uiPriority w:val="4"/>
    <w:qFormat/>
    <w:rsid w:val="00FA4BB4"/>
    <w:pPr>
      <w:keepNext/>
      <w:numPr>
        <w:ilvl w:val="1"/>
        <w:numId w:val="4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DefaultParagraphFont"/>
    <w:link w:val="l"/>
    <w:uiPriority w:val="3"/>
    <w:rsid w:val="00373BB2"/>
    <w:rPr>
      <w:rFonts w:ascii="Arial" w:hAnsi="Arial"/>
      <w:b/>
      <w:bCs/>
      <w:caps/>
      <w:color w:val="02519E"/>
      <w:sz w:val="28"/>
      <w:szCs w:val="28"/>
    </w:rPr>
  </w:style>
  <w:style w:type="paragraph" w:customStyle="1" w:styleId="Odst">
    <w:name w:val="Odst."/>
    <w:basedOn w:val="Normal"/>
    <w:link w:val="OdstChar"/>
    <w:uiPriority w:val="5"/>
    <w:qFormat/>
    <w:rsid w:val="00CA5BE0"/>
    <w:pPr>
      <w:numPr>
        <w:ilvl w:val="2"/>
        <w:numId w:val="4"/>
      </w:numPr>
      <w:jc w:val="both"/>
    </w:pPr>
    <w:rPr>
      <w:rFonts w:cs="Tahoma"/>
    </w:rPr>
  </w:style>
  <w:style w:type="character" w:customStyle="1" w:styleId="Pod-lChar">
    <w:name w:val="Pod-čl. Char"/>
    <w:basedOn w:val="DefaultParagraphFont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al"/>
    <w:link w:val="PsmChar"/>
    <w:uiPriority w:val="7"/>
    <w:qFormat/>
    <w:rsid w:val="00CA5BE0"/>
    <w:pPr>
      <w:numPr>
        <w:ilvl w:val="3"/>
        <w:numId w:val="4"/>
      </w:numPr>
      <w:jc w:val="both"/>
    </w:pPr>
    <w:rPr>
      <w:rFonts w:cs="Tahoma"/>
    </w:rPr>
  </w:style>
  <w:style w:type="character" w:customStyle="1" w:styleId="OdstChar">
    <w:name w:val="Odst. Char"/>
    <w:basedOn w:val="DefaultParagraphFont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al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DefaultParagraphFont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al"/>
    <w:link w:val="BodChar"/>
    <w:uiPriority w:val="9"/>
    <w:qFormat/>
    <w:rsid w:val="00CA5BE0"/>
    <w:pPr>
      <w:numPr>
        <w:ilvl w:val="4"/>
        <w:numId w:val="4"/>
      </w:numPr>
      <w:jc w:val="both"/>
    </w:pPr>
    <w:rPr>
      <w:rFonts w:cs="Tahoma"/>
    </w:rPr>
  </w:style>
  <w:style w:type="character" w:customStyle="1" w:styleId="PodPsmChar">
    <w:name w:val="Pod Písm. Char"/>
    <w:basedOn w:val="DefaultParagraphFont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al"/>
    <w:link w:val="OdrkaChar"/>
    <w:uiPriority w:val="10"/>
    <w:qFormat/>
    <w:rsid w:val="00CA5BE0"/>
    <w:pPr>
      <w:numPr>
        <w:ilvl w:val="5"/>
        <w:numId w:val="4"/>
      </w:numPr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9"/>
    <w:rsid w:val="00060C69"/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DefaultParagraphFont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al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al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DefaultParagraphFont"/>
    <w:link w:val="Tab"/>
    <w:uiPriority w:val="12"/>
    <w:rsid w:val="009B16FA"/>
    <w:rPr>
      <w:rFonts w:ascii="Tahoma" w:hAnsi="Tahoma"/>
      <w:sz w:val="20"/>
    </w:rPr>
  </w:style>
  <w:style w:type="paragraph" w:styleId="Header">
    <w:name w:val="header"/>
    <w:basedOn w:val="Normal"/>
    <w:link w:val="Header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DefaultParagraphFont"/>
    <w:link w:val="Tabsted"/>
    <w:uiPriority w:val="13"/>
    <w:rsid w:val="009B16FA"/>
    <w:rPr>
      <w:rFonts w:ascii="Tahoma" w:hAnsi="Tahoma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E335D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E335D"/>
    <w:rPr>
      <w:rFonts w:ascii="Tahoma" w:hAnsi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al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al"/>
    <w:link w:val="lneslChar"/>
    <w:uiPriority w:val="2"/>
    <w:qFormat/>
    <w:rsid w:val="00FD48B9"/>
    <w:pPr>
      <w:pBdr>
        <w:bottom w:val="single" w:sz="12" w:space="1" w:color="595959" w:themeColor="text1" w:themeTint="A6"/>
      </w:pBdr>
      <w:spacing w:before="360"/>
    </w:pPr>
    <w:rPr>
      <w:rFonts w:ascii="Arial" w:hAnsi="Arial" w:cs="Arial"/>
      <w:b/>
      <w:bCs/>
      <w:caps/>
      <w:color w:val="02519E"/>
      <w:sz w:val="28"/>
      <w:szCs w:val="28"/>
    </w:rPr>
  </w:style>
  <w:style w:type="character" w:customStyle="1" w:styleId="OdstneslChar">
    <w:name w:val="Odst. nečísl. Char"/>
    <w:basedOn w:val="DefaultParagraphFont"/>
    <w:link w:val="Odstnesl"/>
    <w:uiPriority w:val="6"/>
    <w:rsid w:val="00ED1772"/>
    <w:rPr>
      <w:rFonts w:ascii="Tahoma" w:hAnsi="Tahoma"/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8800DB"/>
    <w:pPr>
      <w:keepNext/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DefaultParagraphFont"/>
    <w:link w:val="lnesl"/>
    <w:uiPriority w:val="2"/>
    <w:rsid w:val="00FD48B9"/>
    <w:rPr>
      <w:rFonts w:ascii="Arial" w:hAnsi="Arial" w:cs="Arial"/>
      <w:b/>
      <w:bCs/>
      <w:caps/>
      <w:color w:val="02519E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005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al"/>
    <w:link w:val="OdrkaneodsazenChar"/>
    <w:uiPriority w:val="11"/>
    <w:qFormat/>
    <w:rsid w:val="00FB2584"/>
    <w:pPr>
      <w:numPr>
        <w:numId w:val="1"/>
      </w:numPr>
    </w:pPr>
  </w:style>
  <w:style w:type="character" w:customStyle="1" w:styleId="ListParagraphChar">
    <w:name w:val="List Paragraph Char"/>
    <w:basedOn w:val="DefaultParagraphFont"/>
    <w:link w:val="ListParagraph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DefaultParagraphFont"/>
    <w:link w:val="Odrkaneodsazen"/>
    <w:uiPriority w:val="11"/>
    <w:rsid w:val="009B16FA"/>
    <w:rPr>
      <w:rFonts w:ascii="Tahoma" w:hAnsi="Tahoma"/>
      <w:sz w:val="20"/>
    </w:rPr>
  </w:style>
  <w:style w:type="paragraph" w:styleId="NoSpacing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FootnoteReference">
    <w:name w:val="footnote reference"/>
    <w:basedOn w:val="DefaultParagraphFont"/>
    <w:uiPriority w:val="99"/>
    <w:unhideWhenUsed/>
    <w:rsid w:val="00316444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al"/>
    <w:link w:val="VzoreclegendaChar"/>
    <w:uiPriority w:val="16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DefaultParagraphFont"/>
    <w:link w:val="Vzoreclegenda"/>
    <w:uiPriority w:val="16"/>
    <w:rsid w:val="00B92577"/>
    <w:rPr>
      <w:rFonts w:ascii="Tahoma" w:hAnsi="Tahoma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DefaultParagraphFont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1D763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44D13"/>
    <w:rPr>
      <w:color w:val="605E5C"/>
      <w:shd w:val="clear" w:color="auto" w:fill="E1DFDD"/>
    </w:rPr>
  </w:style>
  <w:style w:type="paragraph" w:customStyle="1" w:styleId="pododr">
    <w:name w:val="pod odr."/>
    <w:basedOn w:val="odrpsm"/>
    <w:uiPriority w:val="9"/>
    <w:qFormat/>
    <w:rsid w:val="00D6255F"/>
    <w:pPr>
      <w:ind w:left="1418" w:hanging="317"/>
    </w:pPr>
  </w:style>
  <w:style w:type="paragraph" w:customStyle="1" w:styleId="PodOdst">
    <w:name w:val="Pod Odst."/>
    <w:basedOn w:val="Normal"/>
    <w:uiPriority w:val="4"/>
    <w:qFormat/>
    <w:rsid w:val="00D6255F"/>
    <w:pPr>
      <w:spacing w:before="240"/>
      <w:ind w:left="709" w:hanging="709"/>
      <w:jc w:val="both"/>
    </w:pPr>
    <w:rPr>
      <w:rFonts w:ascii="Arial" w:hAnsi="Arial" w:cs="Tahoma"/>
      <w:b/>
      <w:bCs/>
      <w:caps/>
      <w:sz w:val="22"/>
      <w:szCs w:val="20"/>
    </w:rPr>
  </w:style>
  <w:style w:type="paragraph" w:customStyle="1" w:styleId="odrpsm">
    <w:name w:val="odr. písm."/>
    <w:basedOn w:val="Normal"/>
    <w:uiPriority w:val="8"/>
    <w:qFormat/>
    <w:rsid w:val="00D6255F"/>
    <w:pPr>
      <w:ind w:left="993" w:hanging="426"/>
      <w:jc w:val="both"/>
    </w:pPr>
    <w:rPr>
      <w:rFonts w:cs="Tahoma"/>
    </w:rPr>
  </w:style>
  <w:style w:type="paragraph" w:customStyle="1" w:styleId="Normlntext">
    <w:name w:val="Normální text"/>
    <w:basedOn w:val="Normal"/>
    <w:qFormat/>
    <w:rsid w:val="00D6255F"/>
    <w:pPr>
      <w:jc w:val="both"/>
    </w:pPr>
    <w:rPr>
      <w:rFonts w:cs="Tahoma"/>
    </w:rPr>
  </w:style>
  <w:style w:type="paragraph" w:customStyle="1" w:styleId="Odrkyodst">
    <w:name w:val="Odrážky odst."/>
    <w:basedOn w:val="ListBullet2"/>
    <w:autoRedefine/>
    <w:qFormat/>
    <w:rsid w:val="00D6255F"/>
    <w:pPr>
      <w:numPr>
        <w:numId w:val="3"/>
      </w:numPr>
      <w:tabs>
        <w:tab w:val="num" w:pos="360"/>
      </w:tabs>
      <w:contextualSpacing w:val="0"/>
      <w:jc w:val="both"/>
    </w:pPr>
    <w:rPr>
      <w:rFonts w:cs="Tahoma"/>
      <w:szCs w:val="20"/>
    </w:rPr>
  </w:style>
  <w:style w:type="paragraph" w:styleId="ListBullet2">
    <w:name w:val="List Bullet 2"/>
    <w:basedOn w:val="Normal"/>
    <w:uiPriority w:val="99"/>
    <w:semiHidden/>
    <w:unhideWhenUsed/>
    <w:rsid w:val="00D6255F"/>
    <w:pPr>
      <w:numPr>
        <w:numId w:val="2"/>
      </w:numPr>
      <w:contextualSpacing/>
    </w:pPr>
  </w:style>
  <w:style w:type="paragraph" w:customStyle="1" w:styleId="lnek">
    <w:name w:val="Článek"/>
    <w:basedOn w:val="Normal"/>
    <w:uiPriority w:val="2"/>
    <w:qFormat/>
    <w:rsid w:val="001201DA"/>
    <w:pPr>
      <w:keepNext/>
      <w:spacing w:before="360" w:after="240"/>
      <w:ind w:left="851" w:hanging="851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-lnek">
    <w:name w:val="Pod-článek"/>
    <w:basedOn w:val="Normal"/>
    <w:link w:val="Pod-lnekChar"/>
    <w:uiPriority w:val="3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paragraph" w:customStyle="1" w:styleId="Pod-lnek2">
    <w:name w:val="Pod-článek 2"/>
    <w:basedOn w:val="Normal"/>
    <w:uiPriority w:val="5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character" w:customStyle="1" w:styleId="Pod-lnekChar">
    <w:name w:val="Pod-článek Char"/>
    <w:basedOn w:val="DefaultParagraphFont"/>
    <w:link w:val="Pod-lnek"/>
    <w:uiPriority w:val="3"/>
    <w:rsid w:val="001201DA"/>
    <w:rPr>
      <w:rFonts w:ascii="Arial" w:hAnsi="Arial" w:cs="Arial"/>
      <w:b/>
      <w:bCs/>
    </w:rPr>
  </w:style>
  <w:style w:type="paragraph" w:customStyle="1" w:styleId="Pod-lnek3">
    <w:name w:val="Pod-článek 3"/>
    <w:basedOn w:val="Normal"/>
    <w:uiPriority w:val="6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">
    <w:name w:val="Písmeno (a)"/>
    <w:basedOn w:val="Normal"/>
    <w:uiPriority w:val="7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0">
    <w:name w:val="Písmeno a)"/>
    <w:basedOn w:val="Normal"/>
    <w:uiPriority w:val="8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podPod-lnek3">
    <w:name w:val="Písmeno (a) pod Pod-článek 3"/>
    <w:basedOn w:val="Normal"/>
    <w:uiPriority w:val="12"/>
    <w:qFormat/>
    <w:rsid w:val="001201DA"/>
    <w:pPr>
      <w:spacing w:after="240"/>
      <w:ind w:left="2552" w:hanging="851"/>
      <w:jc w:val="both"/>
    </w:pPr>
    <w:rPr>
      <w:rFonts w:ascii="Arial" w:hAnsi="Arial"/>
    </w:rPr>
  </w:style>
  <w:style w:type="paragraph" w:customStyle="1" w:styleId="Tabodsazen1">
    <w:name w:val="Tab. odsazený 1"/>
    <w:basedOn w:val="Normal"/>
    <w:link w:val="Tabodsazen1Char"/>
    <w:uiPriority w:val="14"/>
    <w:rsid w:val="00704949"/>
    <w:pPr>
      <w:spacing w:after="60"/>
      <w:ind w:left="397" w:hanging="397"/>
    </w:pPr>
  </w:style>
  <w:style w:type="paragraph" w:customStyle="1" w:styleId="Tabodsazen2">
    <w:name w:val="Tab. odsazený 2"/>
    <w:basedOn w:val="Normal"/>
    <w:link w:val="Tabodsazen2Char"/>
    <w:uiPriority w:val="15"/>
    <w:rsid w:val="00704949"/>
    <w:pPr>
      <w:spacing w:after="60"/>
      <w:ind w:left="794" w:hanging="397"/>
    </w:pPr>
  </w:style>
  <w:style w:type="character" w:customStyle="1" w:styleId="Tabodsazen1Char">
    <w:name w:val="Tab. odsazený 1 Char"/>
    <w:basedOn w:val="DefaultParagraphFont"/>
    <w:link w:val="Tabodsazen1"/>
    <w:uiPriority w:val="14"/>
    <w:rsid w:val="00704949"/>
    <w:rPr>
      <w:rFonts w:ascii="Tahoma" w:hAnsi="Tahoma"/>
      <w:sz w:val="20"/>
    </w:rPr>
  </w:style>
  <w:style w:type="paragraph" w:styleId="FootnoteText">
    <w:name w:val="footnote text"/>
    <w:basedOn w:val="Normal"/>
    <w:link w:val="FootnoteTextChar"/>
    <w:uiPriority w:val="99"/>
    <w:rsid w:val="00184633"/>
    <w:pPr>
      <w:spacing w:after="60" w:line="240" w:lineRule="auto"/>
      <w:ind w:left="284" w:hanging="284"/>
      <w:jc w:val="both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4633"/>
    <w:rPr>
      <w:rFonts w:ascii="Tahoma" w:hAnsi="Tahoma"/>
      <w:sz w:val="18"/>
      <w:szCs w:val="20"/>
    </w:rPr>
  </w:style>
  <w:style w:type="character" w:customStyle="1" w:styleId="Tabodsazen2Char">
    <w:name w:val="Tab. odsazený 2 Char"/>
    <w:basedOn w:val="DefaultParagraphFont"/>
    <w:link w:val="Tabodsazen2"/>
    <w:uiPriority w:val="15"/>
    <w:rsid w:val="00704949"/>
    <w:rPr>
      <w:rFonts w:ascii="Tahoma" w:hAnsi="Tahoma"/>
      <w:sz w:val="20"/>
    </w:rPr>
  </w:style>
  <w:style w:type="paragraph" w:styleId="Revision">
    <w:name w:val="Revision"/>
    <w:hidden/>
    <w:uiPriority w:val="99"/>
    <w:semiHidden/>
    <w:rsid w:val="00A14B35"/>
    <w:pPr>
      <w:spacing w:after="0" w:line="240" w:lineRule="auto"/>
    </w:pPr>
    <w:rPr>
      <w:rFonts w:ascii="Tahoma" w:hAnsi="Tahoma"/>
      <w:sz w:val="20"/>
    </w:rPr>
  </w:style>
  <w:style w:type="paragraph" w:customStyle="1" w:styleId="TabpodTabPsm">
    <w:name w:val="Tab. pod Tab. Písm."/>
    <w:basedOn w:val="Normal"/>
    <w:link w:val="TabpodTabPsmChar"/>
    <w:uiPriority w:val="15"/>
    <w:qFormat/>
    <w:rsid w:val="006E470E"/>
    <w:pPr>
      <w:spacing w:after="60"/>
      <w:ind w:left="567"/>
    </w:pPr>
  </w:style>
  <w:style w:type="paragraph" w:customStyle="1" w:styleId="TabPsm">
    <w:name w:val="Tab. Písm."/>
    <w:basedOn w:val="Normal"/>
    <w:link w:val="TabPsmChar"/>
    <w:uiPriority w:val="14"/>
    <w:qFormat/>
    <w:rsid w:val="008043E8"/>
    <w:pPr>
      <w:numPr>
        <w:numId w:val="20"/>
      </w:numPr>
      <w:spacing w:after="60"/>
    </w:pPr>
  </w:style>
  <w:style w:type="paragraph" w:customStyle="1" w:styleId="Tabm">
    <w:name w:val="Tab. Řím"/>
    <w:basedOn w:val="Normal"/>
    <w:link w:val="TabmChar"/>
    <w:uiPriority w:val="16"/>
    <w:qFormat/>
    <w:rsid w:val="009C297D"/>
    <w:pPr>
      <w:numPr>
        <w:numId w:val="33"/>
      </w:numPr>
      <w:spacing w:after="60"/>
    </w:pPr>
  </w:style>
  <w:style w:type="character" w:customStyle="1" w:styleId="TabPsmChar">
    <w:name w:val="Tab. Písm. Char"/>
    <w:basedOn w:val="DefaultParagraphFont"/>
    <w:link w:val="TabPsm"/>
    <w:uiPriority w:val="14"/>
    <w:rsid w:val="008043E8"/>
    <w:rPr>
      <w:rFonts w:ascii="Tahoma" w:hAnsi="Tahoma"/>
      <w:sz w:val="20"/>
    </w:rPr>
  </w:style>
  <w:style w:type="character" w:customStyle="1" w:styleId="TabmChar">
    <w:name w:val="Tab. Řím Char"/>
    <w:basedOn w:val="DefaultParagraphFont"/>
    <w:link w:val="Tabm"/>
    <w:uiPriority w:val="16"/>
    <w:rsid w:val="009C297D"/>
    <w:rPr>
      <w:rFonts w:ascii="Tahoma" w:hAnsi="Tahoma"/>
      <w:sz w:val="20"/>
    </w:rPr>
  </w:style>
  <w:style w:type="character" w:customStyle="1" w:styleId="TabpodTabPsmChar">
    <w:name w:val="Tab. pod Tab. Písm. Char"/>
    <w:basedOn w:val="DefaultParagraphFont"/>
    <w:link w:val="TabpodTabPsm"/>
    <w:uiPriority w:val="15"/>
    <w:rsid w:val="006E470E"/>
    <w:rPr>
      <w:rFonts w:ascii="Tahoma" w:hAnsi="Tahoma"/>
      <w:sz w:val="20"/>
    </w:rPr>
  </w:style>
  <w:style w:type="paragraph" w:customStyle="1" w:styleId="OdstvPpV">
    <w:name w:val="Odst. v PpV"/>
    <w:basedOn w:val="Normal"/>
    <w:link w:val="OdstvPpVChar"/>
    <w:qFormat/>
    <w:rsid w:val="00856DB4"/>
    <w:pPr>
      <w:numPr>
        <w:numId w:val="11"/>
      </w:numPr>
      <w:ind w:left="567" w:hanging="567"/>
      <w:jc w:val="both"/>
    </w:pPr>
  </w:style>
  <w:style w:type="character" w:customStyle="1" w:styleId="OdstvPpVChar">
    <w:name w:val="Odst. v PpV Char"/>
    <w:basedOn w:val="DefaultParagraphFont"/>
    <w:link w:val="OdstvPpV"/>
    <w:rsid w:val="00856DB4"/>
    <w:rPr>
      <w:rFonts w:ascii="Tahoma" w:hAnsi="Tahoma"/>
      <w:sz w:val="20"/>
    </w:rPr>
  </w:style>
  <w:style w:type="character" w:customStyle="1" w:styleId="TabvlevoodsazenChar">
    <w:name w:val="Tab. vlevo odsazení Char"/>
    <w:basedOn w:val="DefaultParagraphFont"/>
    <w:link w:val="Tabvlevoodsazen"/>
    <w:uiPriority w:val="5"/>
    <w:locked/>
    <w:rsid w:val="00B14D75"/>
    <w:rPr>
      <w:rFonts w:ascii="Arial" w:hAnsi="Arial" w:cs="Arial"/>
      <w:sz w:val="20"/>
    </w:rPr>
  </w:style>
  <w:style w:type="paragraph" w:customStyle="1" w:styleId="Tabvlevoodsazen">
    <w:name w:val="Tab. vlevo odsazení"/>
    <w:basedOn w:val="NoSpacing"/>
    <w:link w:val="TabvlevoodsazenChar"/>
    <w:uiPriority w:val="5"/>
    <w:qFormat/>
    <w:rsid w:val="00B14D75"/>
    <w:pPr>
      <w:spacing w:line="276" w:lineRule="auto"/>
      <w:ind w:left="284"/>
    </w:pPr>
    <w:rPr>
      <w:rFonts w:ascii="Arial" w:hAnsi="Arial" w:cs="Arial"/>
    </w:rPr>
  </w:style>
  <w:style w:type="character" w:styleId="Mention">
    <w:name w:val="Mention"/>
    <w:basedOn w:val="DefaultParagraphFont"/>
    <w:uiPriority w:val="99"/>
    <w:unhideWhenUsed/>
    <w:rsid w:val="00FA11AC"/>
    <w:rPr>
      <w:color w:val="2B579A"/>
      <w:shd w:val="clear" w:color="auto" w:fill="E1DFDD"/>
    </w:rPr>
  </w:style>
  <w:style w:type="character" w:customStyle="1" w:styleId="913Pod-podChar">
    <w:name w:val="913_Pod-pod Char"/>
    <w:basedOn w:val="DefaultParagraphFont"/>
    <w:link w:val="913Pod-pod"/>
    <w:locked/>
    <w:rsid w:val="00ED12CE"/>
    <w:rPr>
      <w:rFonts w:ascii="Arial" w:hAnsi="Arial" w:cs="Arial"/>
      <w:sz w:val="20"/>
      <w:szCs w:val="20"/>
    </w:rPr>
  </w:style>
  <w:style w:type="paragraph" w:customStyle="1" w:styleId="913Pod-pod">
    <w:name w:val="913_Pod-pod"/>
    <w:basedOn w:val="Normal"/>
    <w:link w:val="913Pod-podChar"/>
    <w:qFormat/>
    <w:rsid w:val="00ED12CE"/>
    <w:pPr>
      <w:spacing w:before="120" w:line="240" w:lineRule="auto"/>
      <w:ind w:left="746"/>
    </w:pPr>
    <w:rPr>
      <w:rFonts w:ascii="Arial" w:hAnsi="Arial" w:cs="Arial"/>
      <w:szCs w:val="20"/>
    </w:rPr>
  </w:style>
  <w:style w:type="character" w:customStyle="1" w:styleId="6VlPTChar">
    <w:name w:val="6_Vl P T Char"/>
    <w:basedOn w:val="DefaultParagraphFont"/>
    <w:link w:val="6VlPT"/>
    <w:locked/>
    <w:rsid w:val="00ED12CE"/>
    <w:rPr>
      <w:rFonts w:ascii="Arial" w:hAnsi="Arial" w:cs="Arial"/>
      <w:sz w:val="20"/>
      <w:szCs w:val="20"/>
    </w:rPr>
  </w:style>
  <w:style w:type="paragraph" w:customStyle="1" w:styleId="6VlPT">
    <w:name w:val="6_Vl P T"/>
    <w:basedOn w:val="Normal"/>
    <w:link w:val="6VlPTChar"/>
    <w:qFormat/>
    <w:rsid w:val="00ED12CE"/>
    <w:pPr>
      <w:spacing w:before="120" w:line="240" w:lineRule="auto"/>
      <w:ind w:left="318"/>
    </w:pPr>
    <w:rPr>
      <w:rFonts w:ascii="Arial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sfdi.gov.cz" TargetMode="Externa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s://sfdi.gov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hyperlink" Target="https://sfdi.gov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yperlink" Target="https://sfdi.gov.cz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fakturace@pvl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yperlink" Target="https://sfdi.gov.cz" TargetMode="External"/><Relationship Id="rId27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7CAC861DA464CBC78F5FB8F157389" ma:contentTypeVersion="12" ma:contentTypeDescription="Create a new document." ma:contentTypeScope="" ma:versionID="ab7544ddfb8bc926c54a0bb1554eb15e">
  <xsd:schema xmlns:xsd="http://www.w3.org/2001/XMLSchema" xmlns:xs="http://www.w3.org/2001/XMLSchema" xmlns:p="http://schemas.microsoft.com/office/2006/metadata/properties" xmlns:ns2="9d961acd-51c1-4f6f-8b66-29952201c444" targetNamespace="http://schemas.microsoft.com/office/2006/metadata/properties" ma:root="true" ma:fieldsID="75f290ee3e5dd0d59a7db63c4b079df8" ns2:_="">
    <xsd:import namespace="9d961acd-51c1-4f6f-8b66-29952201c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61acd-51c1-4f6f-8b66-29952201c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b27347-a736-4e68-af0c-e10c387e5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961acd-51c1-4f6f-8b66-29952201c44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D32E39-4BC4-4337-8E28-AF28FAF34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961acd-51c1-4f6f-8b66-29952201c4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B780A9-0B7E-46A1-B781-F9EE1D83D467}">
  <ds:schemaRefs>
    <ds:schemaRef ds:uri="http://schemas.microsoft.com/office/2006/metadata/properties"/>
    <ds:schemaRef ds:uri="http://schemas.microsoft.com/office/infopath/2007/PartnerControls"/>
    <ds:schemaRef ds:uri="9d961acd-51c1-4f6f-8b66-29952201c444"/>
  </ds:schemaRefs>
</ds:datastoreItem>
</file>

<file path=customXml/itemProps4.xml><?xml version="1.0" encoding="utf-8"?>
<ds:datastoreItem xmlns:ds="http://schemas.openxmlformats.org/officeDocument/2006/customXml" ds:itemID="{7D10BF71-AAA3-456D-9E56-84D602A200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3295</TotalTime>
  <Pages>17</Pages>
  <Words>4945</Words>
  <Characters>28187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33066</CharactersWithSpaces>
  <SharedDoc>false</SharedDoc>
  <HLinks>
    <vt:vector size="36" baseType="variant">
      <vt:variant>
        <vt:i4>4390978</vt:i4>
      </vt:variant>
      <vt:variant>
        <vt:i4>15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4390978</vt:i4>
      </vt:variant>
      <vt:variant>
        <vt:i4>12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4390978</vt:i4>
      </vt:variant>
      <vt:variant>
        <vt:i4>9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4390978</vt:i4>
      </vt:variant>
      <vt:variant>
        <vt:i4>6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4390978</vt:i4>
      </vt:variant>
      <vt:variant>
        <vt:i4>3</vt:i4>
      </vt:variant>
      <vt:variant>
        <vt:i4>0</vt:i4>
      </vt:variant>
      <vt:variant>
        <vt:i4>5</vt:i4>
      </vt:variant>
      <vt:variant>
        <vt:lpwstr>https://sfdi.gov.cz/</vt:lpwstr>
      </vt:variant>
      <vt:variant>
        <vt:lpwstr/>
      </vt:variant>
      <vt:variant>
        <vt:i4>6357078</vt:i4>
      </vt:variant>
      <vt:variant>
        <vt:i4>0</vt:i4>
      </vt:variant>
      <vt:variant>
        <vt:i4>0</vt:i4>
      </vt:variant>
      <vt:variant>
        <vt:i4>5</vt:i4>
      </vt:variant>
      <vt:variant>
        <vt:lpwstr>mailto:fakturace@pvl.cz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187</cp:revision>
  <dcterms:created xsi:type="dcterms:W3CDTF">2025-07-28T22:44:00Z</dcterms:created>
  <dcterms:modified xsi:type="dcterms:W3CDTF">2025-09-10T09:12:00Z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0x0101001CE7CAC861DA464CBC78F5FB8F157389</vt:lpwstr>
  </property>
  <property fmtid="{D5CDD505-2E9C-101B-9397-08002B2CF9AE}" pid="3" name="MediaServiceImageTags">
    <vt:lpwstr/>
  </property>
  <property fmtid="{D5CDD505-2E9C-101B-9397-08002B2CF9AE}" pid="4" name="Order">
    <vt:r8>375300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GrammarlyDocumentId">
    <vt:lpwstr>b33da224-740a-47a0-9db4-68dbe451f24f</vt:lpwstr>
  </property>
</Properties>
</file>